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3F0" w:rsidRPr="006259D3" w:rsidRDefault="00C623F0" w:rsidP="00FC3D69">
      <w:pPr>
        <w:spacing w:after="0"/>
        <w:jc w:val="center"/>
        <w:rPr>
          <w:b/>
          <w:sz w:val="24"/>
          <w:szCs w:val="24"/>
        </w:rPr>
      </w:pPr>
    </w:p>
    <w:p w:rsidR="00C623F0" w:rsidRPr="006259D3" w:rsidRDefault="00C623F0" w:rsidP="00FC3D69">
      <w:pPr>
        <w:spacing w:after="0"/>
        <w:jc w:val="center"/>
        <w:rPr>
          <w:b/>
          <w:sz w:val="24"/>
          <w:szCs w:val="24"/>
        </w:rPr>
      </w:pPr>
      <w:r w:rsidRPr="006259D3">
        <w:rPr>
          <w:b/>
          <w:sz w:val="24"/>
          <w:szCs w:val="24"/>
        </w:rPr>
        <w:t>COMPTE RENDU DU CONSEIL COMMUNAUTAIRE</w:t>
      </w:r>
    </w:p>
    <w:p w:rsidR="00C623F0" w:rsidRDefault="00C623F0" w:rsidP="00FC3D69">
      <w:pPr>
        <w:spacing w:after="0"/>
        <w:jc w:val="center"/>
        <w:rPr>
          <w:b/>
          <w:sz w:val="24"/>
          <w:szCs w:val="24"/>
        </w:rPr>
      </w:pPr>
      <w:r w:rsidRPr="006259D3">
        <w:rPr>
          <w:b/>
          <w:sz w:val="24"/>
          <w:szCs w:val="24"/>
        </w:rPr>
        <w:t xml:space="preserve"> DU </w:t>
      </w:r>
      <w:r>
        <w:rPr>
          <w:b/>
          <w:sz w:val="24"/>
          <w:szCs w:val="24"/>
        </w:rPr>
        <w:t>13 MARS</w:t>
      </w:r>
      <w:r w:rsidRPr="006259D3">
        <w:rPr>
          <w:b/>
          <w:sz w:val="24"/>
          <w:szCs w:val="24"/>
        </w:rPr>
        <w:t xml:space="preserve"> 2014</w:t>
      </w:r>
      <w:r>
        <w:rPr>
          <w:b/>
          <w:sz w:val="24"/>
          <w:szCs w:val="24"/>
        </w:rPr>
        <w:t xml:space="preserve"> à 19 h</w:t>
      </w:r>
    </w:p>
    <w:p w:rsidR="00C623F0" w:rsidRDefault="00C623F0" w:rsidP="00FC3D69">
      <w:pPr>
        <w:spacing w:after="0"/>
        <w:jc w:val="center"/>
        <w:rPr>
          <w:b/>
          <w:sz w:val="24"/>
          <w:szCs w:val="24"/>
        </w:rPr>
      </w:pPr>
      <w:r>
        <w:rPr>
          <w:b/>
          <w:sz w:val="24"/>
          <w:szCs w:val="24"/>
        </w:rPr>
        <w:t>Centre Rural d’Animation – PIEGROS LA CLASTRE</w:t>
      </w:r>
    </w:p>
    <w:p w:rsidR="00C623F0" w:rsidRPr="006259D3" w:rsidRDefault="00C623F0" w:rsidP="00FC3D69">
      <w:pPr>
        <w:spacing w:after="0"/>
        <w:jc w:val="center"/>
        <w:rPr>
          <w:b/>
          <w:sz w:val="24"/>
          <w:szCs w:val="24"/>
        </w:rPr>
      </w:pPr>
    </w:p>
    <w:p w:rsidR="00C623F0" w:rsidRPr="006259D3" w:rsidRDefault="00C623F0" w:rsidP="00FC3D69">
      <w:pPr>
        <w:spacing w:after="0"/>
        <w:jc w:val="both"/>
        <w:rPr>
          <w:rFonts w:cs="Arial"/>
          <w:sz w:val="21"/>
          <w:szCs w:val="21"/>
        </w:rPr>
      </w:pPr>
      <w:r w:rsidRPr="006259D3">
        <w:rPr>
          <w:rFonts w:cs="Arial"/>
          <w:sz w:val="21"/>
          <w:szCs w:val="21"/>
          <w:u w:val="single"/>
        </w:rPr>
        <w:t>Date de convocation</w:t>
      </w:r>
      <w:r>
        <w:rPr>
          <w:rFonts w:cs="Arial"/>
          <w:sz w:val="21"/>
          <w:szCs w:val="21"/>
        </w:rPr>
        <w:t> : 4 mars 2014</w:t>
      </w:r>
    </w:p>
    <w:p w:rsidR="00C623F0" w:rsidRDefault="00C623F0" w:rsidP="00FC3D69">
      <w:pPr>
        <w:spacing w:after="0"/>
        <w:jc w:val="both"/>
        <w:rPr>
          <w:rFonts w:cs="Arial"/>
          <w:sz w:val="21"/>
          <w:szCs w:val="21"/>
        </w:rPr>
      </w:pPr>
      <w:r w:rsidRPr="006259D3">
        <w:rPr>
          <w:rFonts w:cs="Arial"/>
          <w:sz w:val="21"/>
          <w:szCs w:val="21"/>
          <w:u w:val="single"/>
        </w:rPr>
        <w:t>Nombre de conseillers communautaires en exercice au jour de la séance </w:t>
      </w:r>
      <w:r w:rsidRPr="006259D3">
        <w:rPr>
          <w:rFonts w:cs="Arial"/>
          <w:sz w:val="21"/>
          <w:szCs w:val="21"/>
        </w:rPr>
        <w:t>: 34</w:t>
      </w:r>
    </w:p>
    <w:p w:rsidR="00991A7A" w:rsidRPr="006259D3" w:rsidRDefault="00991A7A" w:rsidP="00FC3D69">
      <w:pPr>
        <w:spacing w:after="0"/>
        <w:jc w:val="both"/>
        <w:rPr>
          <w:rFonts w:cs="Arial"/>
          <w:sz w:val="21"/>
          <w:szCs w:val="21"/>
        </w:rPr>
      </w:pPr>
    </w:p>
    <w:p w:rsidR="00C623F0" w:rsidRPr="000575B4" w:rsidRDefault="00C623F0" w:rsidP="00FC3D69">
      <w:pPr>
        <w:spacing w:after="0"/>
        <w:jc w:val="both"/>
        <w:rPr>
          <w:rFonts w:cs="Arial"/>
          <w:sz w:val="21"/>
          <w:szCs w:val="21"/>
        </w:rPr>
      </w:pPr>
      <w:r w:rsidRPr="000575B4">
        <w:rPr>
          <w:rFonts w:cs="Arial"/>
          <w:sz w:val="21"/>
          <w:szCs w:val="21"/>
          <w:u w:val="single"/>
        </w:rPr>
        <w:t>Présents</w:t>
      </w:r>
      <w:r w:rsidRPr="000575B4">
        <w:rPr>
          <w:rFonts w:cs="Arial"/>
          <w:sz w:val="21"/>
          <w:szCs w:val="21"/>
        </w:rPr>
        <w:t> : Sylvie FAURE,</w:t>
      </w:r>
      <w:r>
        <w:rPr>
          <w:rFonts w:cs="Arial"/>
          <w:sz w:val="21"/>
          <w:szCs w:val="21"/>
        </w:rPr>
        <w:t xml:space="preserve"> Monique GIRARD, Raymond RIFFARD</w:t>
      </w:r>
      <w:r w:rsidRPr="000575B4">
        <w:rPr>
          <w:rFonts w:cs="Arial"/>
          <w:sz w:val="21"/>
          <w:szCs w:val="21"/>
        </w:rPr>
        <w:t>, Marie-Pa</w:t>
      </w:r>
      <w:r>
        <w:rPr>
          <w:rFonts w:cs="Arial"/>
          <w:sz w:val="21"/>
          <w:szCs w:val="21"/>
        </w:rPr>
        <w:t xml:space="preserve">scale ABEL-COINDOZ, </w:t>
      </w:r>
      <w:r w:rsidRPr="000575B4">
        <w:rPr>
          <w:rFonts w:cs="Arial"/>
          <w:sz w:val="21"/>
          <w:szCs w:val="21"/>
        </w:rPr>
        <w:t>Frédéric TEYSSOT, Samuel ARNAUD,  Laure BELLET, Anne-Marie CHIROUZE, Caryl FRAUD, Estelle JANIAUD, Yvan LOMBARD, Hervé MARITON, Daniel MAZERES, Jean-Pierre POINT, Béatrice REY, Jean-Charles ROCHE, Marie-Christine DARFEUILLE, Claude MARCHAND, Lionel BARRAL, Maryline MANEN, Paul VINDRY, Gérard FARREYRE, Gilles MAGNON, André ROCHE, Alain MACHET, Jean-François  PECCOUD, François PEGON, Bertrand DEGUEURCE ,Thierry JAVELAS, Franck MONGE, Jean-Claude FRANCOIS .</w:t>
      </w:r>
    </w:p>
    <w:p w:rsidR="00C623F0" w:rsidRPr="000575B4" w:rsidRDefault="00C623F0" w:rsidP="00FC3D69">
      <w:pPr>
        <w:spacing w:after="0"/>
        <w:jc w:val="both"/>
        <w:rPr>
          <w:rFonts w:cs="Arial"/>
          <w:sz w:val="21"/>
          <w:szCs w:val="21"/>
        </w:rPr>
      </w:pPr>
      <w:r w:rsidRPr="000575B4">
        <w:rPr>
          <w:rFonts w:cs="Arial"/>
          <w:sz w:val="21"/>
          <w:szCs w:val="21"/>
          <w:u w:val="single"/>
        </w:rPr>
        <w:t>Absents Excusés</w:t>
      </w:r>
      <w:r w:rsidR="00D46D72">
        <w:rPr>
          <w:rFonts w:cs="Arial"/>
          <w:sz w:val="21"/>
          <w:szCs w:val="21"/>
        </w:rPr>
        <w:t> </w:t>
      </w:r>
      <w:proofErr w:type="gramStart"/>
      <w:r w:rsidR="00D46D72">
        <w:rPr>
          <w:rFonts w:cs="Arial"/>
          <w:sz w:val="21"/>
          <w:szCs w:val="21"/>
        </w:rPr>
        <w:t>:  Marcel</w:t>
      </w:r>
      <w:proofErr w:type="gramEnd"/>
      <w:r w:rsidR="00D46D72">
        <w:rPr>
          <w:rFonts w:cs="Arial"/>
          <w:sz w:val="21"/>
          <w:szCs w:val="21"/>
        </w:rPr>
        <w:t xml:space="preserve"> BONNARD, Robert THOME</w:t>
      </w:r>
    </w:p>
    <w:p w:rsidR="00C623F0" w:rsidRDefault="00C623F0" w:rsidP="00FC3D69">
      <w:pPr>
        <w:spacing w:after="0"/>
        <w:jc w:val="both"/>
        <w:rPr>
          <w:rFonts w:cs="Arial"/>
          <w:sz w:val="21"/>
          <w:szCs w:val="21"/>
        </w:rPr>
      </w:pPr>
      <w:r w:rsidRPr="000575B4">
        <w:rPr>
          <w:rFonts w:cs="Arial"/>
          <w:sz w:val="21"/>
          <w:szCs w:val="21"/>
          <w:u w:val="single"/>
        </w:rPr>
        <w:t>Pouvoir :</w:t>
      </w:r>
      <w:r w:rsidRPr="000575B4">
        <w:rPr>
          <w:rFonts w:cs="Arial"/>
          <w:sz w:val="21"/>
          <w:szCs w:val="21"/>
        </w:rPr>
        <w:t xml:space="preserve"> Martine DOUCY à Maryline MANEN</w:t>
      </w:r>
    </w:p>
    <w:p w:rsidR="00C623F0" w:rsidRDefault="00C623F0" w:rsidP="00FC3D69">
      <w:pPr>
        <w:spacing w:after="0"/>
        <w:jc w:val="both"/>
        <w:rPr>
          <w:rFonts w:cs="Arial"/>
          <w:sz w:val="21"/>
          <w:szCs w:val="21"/>
        </w:rPr>
      </w:pPr>
    </w:p>
    <w:p w:rsidR="00C623F0" w:rsidRPr="006259D3" w:rsidRDefault="00C623F0" w:rsidP="00FC3D69">
      <w:pPr>
        <w:spacing w:after="0"/>
        <w:jc w:val="both"/>
        <w:rPr>
          <w:rFonts w:cs="Arial"/>
          <w:sz w:val="21"/>
          <w:szCs w:val="21"/>
        </w:rPr>
      </w:pPr>
      <w:r>
        <w:rPr>
          <w:rFonts w:cs="Arial"/>
          <w:sz w:val="21"/>
          <w:szCs w:val="21"/>
        </w:rPr>
        <w:t>Election secrétaire séance : Sylvie FAURE</w:t>
      </w:r>
    </w:p>
    <w:p w:rsidR="00C623F0" w:rsidRDefault="00C623F0"/>
    <w:p w:rsidR="00C623F0" w:rsidRPr="00B50453" w:rsidRDefault="00C623F0" w:rsidP="009F35E2">
      <w:pPr>
        <w:pStyle w:val="Paragraphedeliste"/>
        <w:widowControl w:val="0"/>
        <w:numPr>
          <w:ilvl w:val="0"/>
          <w:numId w:val="1"/>
        </w:numPr>
        <w:suppressAutoHyphens/>
        <w:spacing w:after="0" w:line="240" w:lineRule="auto"/>
        <w:jc w:val="both"/>
      </w:pPr>
      <w:r>
        <w:rPr>
          <w:b/>
          <w:u w:val="single"/>
        </w:rPr>
        <w:t>Approbation du c</w:t>
      </w:r>
      <w:r w:rsidRPr="00322C63">
        <w:rPr>
          <w:b/>
          <w:u w:val="single"/>
        </w:rPr>
        <w:t>ompte rendu du 13 février 2014</w:t>
      </w:r>
    </w:p>
    <w:p w:rsidR="00C623F0" w:rsidRDefault="00C623F0" w:rsidP="009F35E2">
      <w:pPr>
        <w:widowControl w:val="0"/>
        <w:suppressAutoHyphens/>
        <w:spacing w:after="0" w:line="240" w:lineRule="auto"/>
        <w:jc w:val="both"/>
      </w:pPr>
    </w:p>
    <w:p w:rsidR="00C623F0" w:rsidRDefault="00C623F0" w:rsidP="009F35E2">
      <w:pPr>
        <w:widowControl w:val="0"/>
        <w:suppressAutoHyphens/>
        <w:spacing w:after="0" w:line="240" w:lineRule="auto"/>
        <w:jc w:val="both"/>
      </w:pPr>
      <w:r w:rsidRPr="00516D9C">
        <w:rPr>
          <w:b/>
        </w:rPr>
        <w:t>Thierry JAVELAS</w:t>
      </w:r>
      <w:r w:rsidR="002A7F44">
        <w:rPr>
          <w:b/>
        </w:rPr>
        <w:t xml:space="preserve"> </w:t>
      </w:r>
      <w:r w:rsidR="002A7F44" w:rsidRPr="00D63035">
        <w:t>souhaite ajouter au compte rendu qu’il était</w:t>
      </w:r>
      <w:r>
        <w:t xml:space="preserve"> présent mais </w:t>
      </w:r>
      <w:r w:rsidR="002A7F44">
        <w:t xml:space="preserve">qu’il est </w:t>
      </w:r>
      <w:r>
        <w:t>arrivé en cours de séance.</w:t>
      </w:r>
    </w:p>
    <w:p w:rsidR="00C623F0" w:rsidRDefault="00C623F0" w:rsidP="009F35E2">
      <w:pPr>
        <w:widowControl w:val="0"/>
        <w:suppressAutoHyphens/>
        <w:spacing w:after="0" w:line="240" w:lineRule="auto"/>
        <w:jc w:val="both"/>
      </w:pPr>
    </w:p>
    <w:p w:rsidR="00C623F0" w:rsidRPr="00707C3C" w:rsidRDefault="00C623F0" w:rsidP="009F35E2">
      <w:pPr>
        <w:widowControl w:val="0"/>
        <w:suppressAutoHyphens/>
        <w:spacing w:after="0" w:line="240" w:lineRule="auto"/>
        <w:jc w:val="both"/>
      </w:pPr>
      <w:r w:rsidRPr="00B23B20">
        <w:rPr>
          <w:b/>
          <w:i/>
        </w:rPr>
        <w:t>Le compte-rendu est approuvé à l’unanimité</w:t>
      </w:r>
      <w:r w:rsidR="002A7F44">
        <w:t>.</w:t>
      </w:r>
    </w:p>
    <w:p w:rsidR="005B66DC" w:rsidRDefault="005B66DC" w:rsidP="00FC3D69">
      <w:pPr>
        <w:pStyle w:val="Paragraphedeliste"/>
        <w:widowControl w:val="0"/>
        <w:suppressAutoHyphens/>
        <w:spacing w:after="0" w:line="240" w:lineRule="auto"/>
        <w:jc w:val="both"/>
      </w:pPr>
    </w:p>
    <w:p w:rsidR="005B66DC" w:rsidRPr="00322C63" w:rsidRDefault="005B66DC" w:rsidP="00FC3D69">
      <w:pPr>
        <w:pStyle w:val="Paragraphedeliste"/>
        <w:widowControl w:val="0"/>
        <w:suppressAutoHyphens/>
        <w:spacing w:after="0" w:line="240" w:lineRule="auto"/>
        <w:jc w:val="both"/>
      </w:pPr>
    </w:p>
    <w:p w:rsidR="00C623F0" w:rsidRPr="00296B02" w:rsidRDefault="00C623F0" w:rsidP="00FC3D69">
      <w:pPr>
        <w:pStyle w:val="Paragraphedeliste"/>
        <w:widowControl w:val="0"/>
        <w:numPr>
          <w:ilvl w:val="0"/>
          <w:numId w:val="1"/>
        </w:numPr>
        <w:suppressAutoHyphens/>
        <w:spacing w:after="0" w:line="240" w:lineRule="auto"/>
        <w:jc w:val="both"/>
        <w:rPr>
          <w:b/>
          <w:u w:val="single"/>
        </w:rPr>
      </w:pPr>
      <w:r w:rsidRPr="00296B02">
        <w:rPr>
          <w:b/>
          <w:u w:val="single"/>
        </w:rPr>
        <w:t xml:space="preserve">Approbation des comptes administratifs 2013 : budget principal et budget </w:t>
      </w:r>
      <w:r>
        <w:rPr>
          <w:b/>
          <w:u w:val="single"/>
        </w:rPr>
        <w:t xml:space="preserve">annexe de la </w:t>
      </w:r>
      <w:r w:rsidRPr="00296B02">
        <w:rPr>
          <w:b/>
          <w:u w:val="single"/>
        </w:rPr>
        <w:t xml:space="preserve">STEP de la Communauté de Communes du Crestois </w:t>
      </w:r>
    </w:p>
    <w:p w:rsidR="00C623F0" w:rsidRDefault="00C623F0" w:rsidP="00FC3D69">
      <w:pPr>
        <w:pStyle w:val="Paragraphedeliste"/>
        <w:spacing w:after="0"/>
        <w:ind w:left="0"/>
        <w:jc w:val="both"/>
      </w:pPr>
    </w:p>
    <w:p w:rsidR="00C623F0" w:rsidRDefault="008B3D43" w:rsidP="004A0B31">
      <w:pPr>
        <w:pStyle w:val="Paragraphedeliste"/>
        <w:spacing w:after="0"/>
        <w:ind w:left="0"/>
        <w:jc w:val="both"/>
      </w:pPr>
      <w:r>
        <w:t>Sous l</w:t>
      </w:r>
      <w:r w:rsidR="00BB4C93">
        <w:t>a</w:t>
      </w:r>
      <w:r>
        <w:t xml:space="preserve"> présidence de Béatrice REY, l</w:t>
      </w:r>
      <w:r w:rsidR="00C623F0">
        <w:t>a lecture des tableaux d’exécution</w:t>
      </w:r>
      <w:r>
        <w:t>,</w:t>
      </w:r>
      <w:r w:rsidR="00C623F0">
        <w:t xml:space="preserve"> extraits du compte administratif</w:t>
      </w:r>
      <w:r>
        <w:t>,</w:t>
      </w:r>
      <w:r w:rsidR="00C623F0">
        <w:t xml:space="preserve"> pour le budget principal 2013 et le budget annexe de la STEP du Crestois est donnée par </w:t>
      </w:r>
      <w:r w:rsidR="00C623F0" w:rsidRPr="00516D9C">
        <w:rPr>
          <w:b/>
        </w:rPr>
        <w:t>Marilyne MANEN</w:t>
      </w:r>
      <w:r w:rsidR="00C623F0">
        <w:t>.</w:t>
      </w:r>
    </w:p>
    <w:p w:rsidR="00C623F0" w:rsidRDefault="00C623F0" w:rsidP="009F35E2">
      <w:pPr>
        <w:widowControl w:val="0"/>
        <w:suppressAutoHyphens/>
        <w:spacing w:after="0" w:line="240" w:lineRule="auto"/>
        <w:jc w:val="both"/>
      </w:pPr>
    </w:p>
    <w:p w:rsidR="00C623F0" w:rsidRDefault="00C623F0" w:rsidP="009F35E2">
      <w:pPr>
        <w:widowControl w:val="0"/>
        <w:suppressAutoHyphens/>
        <w:spacing w:after="0" w:line="240" w:lineRule="auto"/>
        <w:jc w:val="both"/>
      </w:pPr>
      <w:r w:rsidRPr="00F90C4E">
        <w:rPr>
          <w:b/>
        </w:rPr>
        <w:t>Franck MONGE</w:t>
      </w:r>
      <w:r>
        <w:t xml:space="preserve"> s’interroge sur les déficits très importants du budget STEP tant sur la partie fonctionnement que sur la partie investissement.</w:t>
      </w:r>
    </w:p>
    <w:p w:rsidR="00C623F0" w:rsidRDefault="00C623F0" w:rsidP="009F35E2">
      <w:pPr>
        <w:widowControl w:val="0"/>
        <w:suppressAutoHyphens/>
        <w:spacing w:after="0" w:line="240" w:lineRule="auto"/>
        <w:jc w:val="both"/>
      </w:pPr>
      <w:r w:rsidRPr="00FE3963">
        <w:rPr>
          <w:b/>
        </w:rPr>
        <w:t>Sandrine ECHAUBARD</w:t>
      </w:r>
      <w:r>
        <w:t xml:space="preserve"> explique qu’il manque l’affectation du résultat de l’exercice précédent qui sera vu plus tard dans ces débats.</w:t>
      </w:r>
    </w:p>
    <w:p w:rsidR="00C623F0" w:rsidRDefault="00C623F0" w:rsidP="009F35E2">
      <w:pPr>
        <w:widowControl w:val="0"/>
        <w:suppressAutoHyphens/>
        <w:spacing w:after="0" w:line="240" w:lineRule="auto"/>
        <w:jc w:val="both"/>
      </w:pPr>
    </w:p>
    <w:p w:rsidR="00C623F0" w:rsidRPr="00F90C4E" w:rsidRDefault="00C623F0" w:rsidP="009F35E2">
      <w:pPr>
        <w:widowControl w:val="0"/>
        <w:suppressAutoHyphens/>
        <w:spacing w:after="0" w:line="240" w:lineRule="auto"/>
        <w:jc w:val="both"/>
        <w:rPr>
          <w:b/>
          <w:i/>
        </w:rPr>
      </w:pPr>
      <w:r w:rsidRPr="00F90C4E">
        <w:rPr>
          <w:b/>
          <w:i/>
        </w:rPr>
        <w:t>Les comptes administratifs 2013 du budget principal de la C</w:t>
      </w:r>
      <w:r>
        <w:rPr>
          <w:b/>
          <w:i/>
        </w:rPr>
        <w:t xml:space="preserve">ommunauté de </w:t>
      </w:r>
      <w:r w:rsidRPr="00F90C4E">
        <w:rPr>
          <w:b/>
          <w:i/>
        </w:rPr>
        <w:t>C</w:t>
      </w:r>
      <w:r>
        <w:rPr>
          <w:b/>
          <w:i/>
        </w:rPr>
        <w:t xml:space="preserve">ommunes du </w:t>
      </w:r>
      <w:r w:rsidRPr="00F90C4E">
        <w:rPr>
          <w:b/>
          <w:i/>
        </w:rPr>
        <w:t>C</w:t>
      </w:r>
      <w:r>
        <w:rPr>
          <w:b/>
          <w:i/>
        </w:rPr>
        <w:t>restois</w:t>
      </w:r>
      <w:r w:rsidRPr="00F90C4E">
        <w:rPr>
          <w:b/>
          <w:i/>
        </w:rPr>
        <w:t xml:space="preserve"> et du budget annexe de la STEP sont votés à la majorité moins 4 abstentions.</w:t>
      </w:r>
    </w:p>
    <w:p w:rsidR="00C623F0" w:rsidRDefault="00C623F0" w:rsidP="009F35E2">
      <w:pPr>
        <w:widowControl w:val="0"/>
        <w:suppressAutoHyphens/>
        <w:spacing w:after="0" w:line="240" w:lineRule="auto"/>
        <w:jc w:val="both"/>
      </w:pPr>
    </w:p>
    <w:p w:rsidR="0006322D" w:rsidRDefault="00FD0E21" w:rsidP="009F35E2">
      <w:pPr>
        <w:widowControl w:val="0"/>
        <w:suppressAutoHyphens/>
        <w:spacing w:after="0" w:line="240" w:lineRule="auto"/>
        <w:jc w:val="both"/>
      </w:pPr>
      <w:r w:rsidRPr="00FD0E21">
        <w:rPr>
          <w:b/>
        </w:rPr>
        <w:t>Gérard FARREYRE</w:t>
      </w:r>
      <w:r>
        <w:t xml:space="preserve"> rentre dans la salle à 19h20</w:t>
      </w:r>
    </w:p>
    <w:p w:rsidR="00FD0E21" w:rsidRDefault="00FD0E21" w:rsidP="009F35E2">
      <w:pPr>
        <w:widowControl w:val="0"/>
        <w:suppressAutoHyphens/>
        <w:spacing w:after="0" w:line="240" w:lineRule="auto"/>
        <w:jc w:val="both"/>
      </w:pPr>
    </w:p>
    <w:p w:rsidR="007E72CF" w:rsidRDefault="007E72CF" w:rsidP="009F35E2">
      <w:pPr>
        <w:widowControl w:val="0"/>
        <w:suppressAutoHyphens/>
        <w:spacing w:after="0" w:line="240" w:lineRule="auto"/>
        <w:jc w:val="both"/>
      </w:pPr>
    </w:p>
    <w:p w:rsidR="007E72CF" w:rsidRDefault="007E72CF" w:rsidP="009F35E2">
      <w:pPr>
        <w:widowControl w:val="0"/>
        <w:suppressAutoHyphens/>
        <w:spacing w:after="0" w:line="240" w:lineRule="auto"/>
        <w:jc w:val="both"/>
      </w:pPr>
    </w:p>
    <w:p w:rsidR="00C623F0" w:rsidRPr="00F90C4E" w:rsidRDefault="00C623F0" w:rsidP="00F90C4E">
      <w:pPr>
        <w:pStyle w:val="Paragraphedeliste"/>
        <w:numPr>
          <w:ilvl w:val="0"/>
          <w:numId w:val="1"/>
        </w:numPr>
        <w:spacing w:after="0" w:line="240" w:lineRule="auto"/>
        <w:jc w:val="both"/>
        <w:rPr>
          <w:rFonts w:cs="Calibri"/>
          <w:b/>
          <w:u w:val="single"/>
        </w:rPr>
      </w:pPr>
      <w:r w:rsidRPr="00F90C4E">
        <w:rPr>
          <w:rFonts w:cs="Calibri"/>
          <w:b/>
          <w:u w:val="single"/>
        </w:rPr>
        <w:lastRenderedPageBreak/>
        <w:t xml:space="preserve">Approbation des comptes de gestion 2013 : budget principal et budget annexe de la STEP de la Communauté de Communes du Crestois </w:t>
      </w:r>
    </w:p>
    <w:p w:rsidR="00C623F0" w:rsidRDefault="00C623F0" w:rsidP="00F90C4E">
      <w:pPr>
        <w:spacing w:after="0"/>
        <w:jc w:val="both"/>
        <w:rPr>
          <w:rFonts w:cs="Calibri"/>
        </w:rPr>
      </w:pPr>
    </w:p>
    <w:p w:rsidR="00C623F0" w:rsidRDefault="00C623F0" w:rsidP="00F90C4E">
      <w:pPr>
        <w:spacing w:after="0"/>
        <w:jc w:val="both"/>
        <w:rPr>
          <w:rFonts w:cs="Calibri"/>
        </w:rPr>
      </w:pPr>
      <w:r w:rsidRPr="00516D9C">
        <w:rPr>
          <w:rFonts w:cs="Calibri"/>
          <w:b/>
        </w:rPr>
        <w:t>Le Président</w:t>
      </w:r>
      <w:r>
        <w:rPr>
          <w:rFonts w:cs="Calibri"/>
        </w:rPr>
        <w:t xml:space="preserve"> donne lecture des comptes de gestion du budget principal et du budget annexe de la STEP.</w:t>
      </w:r>
    </w:p>
    <w:p w:rsidR="00551FF8" w:rsidRDefault="00551FF8" w:rsidP="00F90C4E">
      <w:pPr>
        <w:spacing w:after="0"/>
        <w:jc w:val="both"/>
        <w:rPr>
          <w:rFonts w:cs="Calibri"/>
          <w:b/>
        </w:rPr>
      </w:pPr>
    </w:p>
    <w:p w:rsidR="00C623F0" w:rsidRDefault="00C623F0" w:rsidP="00F90C4E">
      <w:pPr>
        <w:spacing w:after="0"/>
        <w:jc w:val="both"/>
        <w:rPr>
          <w:rFonts w:cs="Calibri"/>
        </w:rPr>
      </w:pPr>
      <w:r w:rsidRPr="00232936">
        <w:rPr>
          <w:rFonts w:cs="Calibri"/>
          <w:b/>
        </w:rPr>
        <w:t>Frédéric TEYSSOT</w:t>
      </w:r>
      <w:r>
        <w:rPr>
          <w:rFonts w:cs="Calibri"/>
        </w:rPr>
        <w:t xml:space="preserve"> demande la nature des écar</w:t>
      </w:r>
      <w:r w:rsidR="007E72CF">
        <w:rPr>
          <w:rFonts w:cs="Calibri"/>
        </w:rPr>
        <w:t>ts sur la partie investissement entre 2012 et 2013.</w:t>
      </w:r>
    </w:p>
    <w:p w:rsidR="002A7F44" w:rsidRDefault="00C623F0" w:rsidP="00F90C4E">
      <w:pPr>
        <w:spacing w:after="0"/>
        <w:jc w:val="both"/>
        <w:rPr>
          <w:rFonts w:cs="Calibri"/>
        </w:rPr>
      </w:pPr>
      <w:r w:rsidRPr="00516D9C">
        <w:rPr>
          <w:rFonts w:cs="Calibri"/>
          <w:b/>
        </w:rPr>
        <w:t>Le Président</w:t>
      </w:r>
      <w:r>
        <w:rPr>
          <w:rFonts w:cs="Calibri"/>
        </w:rPr>
        <w:t xml:space="preserve"> explique </w:t>
      </w:r>
      <w:r w:rsidR="0006322D">
        <w:rPr>
          <w:rFonts w:cs="Calibri"/>
        </w:rPr>
        <w:t>qu’un</w:t>
      </w:r>
      <w:r>
        <w:rPr>
          <w:rFonts w:cs="Calibri"/>
        </w:rPr>
        <w:t xml:space="preserve"> litige </w:t>
      </w:r>
      <w:r w:rsidR="002A7F44">
        <w:rPr>
          <w:rFonts w:cs="Calibri"/>
        </w:rPr>
        <w:t xml:space="preserve">est </w:t>
      </w:r>
      <w:r>
        <w:rPr>
          <w:rFonts w:cs="Calibri"/>
        </w:rPr>
        <w:t xml:space="preserve">en cours sur le bâtiment de la station d’épuration et </w:t>
      </w:r>
      <w:r w:rsidR="002A7F44">
        <w:rPr>
          <w:rFonts w:cs="Calibri"/>
        </w:rPr>
        <w:t xml:space="preserve">que </w:t>
      </w:r>
      <w:r>
        <w:rPr>
          <w:rFonts w:cs="Calibri"/>
        </w:rPr>
        <w:t xml:space="preserve">les travaux </w:t>
      </w:r>
      <w:r w:rsidR="0006322D">
        <w:rPr>
          <w:rFonts w:cs="Calibri"/>
        </w:rPr>
        <w:t>ont dû</w:t>
      </w:r>
      <w:r>
        <w:rPr>
          <w:rFonts w:cs="Calibri"/>
        </w:rPr>
        <w:t xml:space="preserve"> être lancés</w:t>
      </w:r>
      <w:r w:rsidR="002A7F44">
        <w:rPr>
          <w:rFonts w:cs="Calibri"/>
        </w:rPr>
        <w:t xml:space="preserve"> avant d’obtenir le dédommagement </w:t>
      </w:r>
      <w:r w:rsidR="0006322D">
        <w:rPr>
          <w:rFonts w:cs="Calibri"/>
        </w:rPr>
        <w:t>financier. Cela</w:t>
      </w:r>
      <w:r w:rsidR="002A7F44">
        <w:rPr>
          <w:rFonts w:cs="Calibri"/>
        </w:rPr>
        <w:t xml:space="preserve"> explique donc un déficit d’investissement important pour 2013.</w:t>
      </w:r>
    </w:p>
    <w:p w:rsidR="00C623F0" w:rsidRPr="00FE3963" w:rsidRDefault="00C623F0" w:rsidP="00F90C4E">
      <w:pPr>
        <w:spacing w:after="0"/>
        <w:jc w:val="both"/>
        <w:rPr>
          <w:rFonts w:cs="Calibri"/>
          <w:b/>
          <w:i/>
        </w:rPr>
      </w:pPr>
    </w:p>
    <w:p w:rsidR="00C623F0" w:rsidRPr="00FE3963" w:rsidRDefault="00C623F0" w:rsidP="00F90C4E">
      <w:pPr>
        <w:spacing w:after="0"/>
        <w:jc w:val="both"/>
        <w:rPr>
          <w:rFonts w:cs="Calibri"/>
          <w:b/>
          <w:i/>
        </w:rPr>
      </w:pPr>
      <w:r w:rsidRPr="00FE3963">
        <w:rPr>
          <w:rFonts w:cs="Calibri"/>
          <w:b/>
          <w:i/>
        </w:rPr>
        <w:t>Les comptes de gestion du budget principal de la CCC et du budget annexe de la STEP sont adoptés à l’unanimité.</w:t>
      </w:r>
    </w:p>
    <w:p w:rsidR="00C623F0" w:rsidRDefault="00C623F0" w:rsidP="009F35E2">
      <w:pPr>
        <w:widowControl w:val="0"/>
        <w:suppressAutoHyphens/>
        <w:spacing w:after="0" w:line="240" w:lineRule="auto"/>
        <w:jc w:val="both"/>
      </w:pPr>
    </w:p>
    <w:p w:rsidR="009353F0" w:rsidRDefault="009353F0" w:rsidP="009F35E2">
      <w:pPr>
        <w:widowControl w:val="0"/>
        <w:suppressAutoHyphens/>
        <w:spacing w:after="0" w:line="240" w:lineRule="auto"/>
        <w:jc w:val="both"/>
      </w:pPr>
    </w:p>
    <w:p w:rsidR="00C623F0" w:rsidRPr="00296B02" w:rsidRDefault="00C623F0" w:rsidP="00F90C4E">
      <w:pPr>
        <w:pStyle w:val="Paragraphedeliste"/>
        <w:widowControl w:val="0"/>
        <w:numPr>
          <w:ilvl w:val="0"/>
          <w:numId w:val="1"/>
        </w:numPr>
        <w:suppressAutoHyphens/>
        <w:spacing w:after="0" w:line="240" w:lineRule="auto"/>
        <w:jc w:val="both"/>
        <w:rPr>
          <w:b/>
          <w:u w:val="single"/>
        </w:rPr>
      </w:pPr>
      <w:r w:rsidRPr="00296B02">
        <w:rPr>
          <w:b/>
          <w:u w:val="single"/>
        </w:rPr>
        <w:t xml:space="preserve">Approbation des comptes administratifs 2013 : budget principal et budget </w:t>
      </w:r>
      <w:r>
        <w:rPr>
          <w:b/>
          <w:u w:val="single"/>
        </w:rPr>
        <w:t xml:space="preserve">annexe de la </w:t>
      </w:r>
      <w:r w:rsidRPr="00296B02">
        <w:rPr>
          <w:b/>
          <w:u w:val="single"/>
        </w:rPr>
        <w:t xml:space="preserve">ZA La Tuilière de la Communauté de Communes du Pays de Saillans </w:t>
      </w:r>
    </w:p>
    <w:p w:rsidR="00C623F0" w:rsidRDefault="00C623F0" w:rsidP="00FC3D69">
      <w:pPr>
        <w:pStyle w:val="Paragraphedeliste"/>
        <w:widowControl w:val="0"/>
        <w:suppressAutoHyphens/>
        <w:spacing w:after="0" w:line="240" w:lineRule="auto"/>
        <w:ind w:left="0"/>
        <w:jc w:val="both"/>
      </w:pPr>
    </w:p>
    <w:p w:rsidR="00C623F0" w:rsidRDefault="008B3D43" w:rsidP="00FC3D69">
      <w:pPr>
        <w:pStyle w:val="Paragraphedeliste"/>
        <w:widowControl w:val="0"/>
        <w:suppressAutoHyphens/>
        <w:spacing w:after="0" w:line="240" w:lineRule="auto"/>
        <w:ind w:left="0"/>
        <w:jc w:val="both"/>
      </w:pPr>
      <w:r w:rsidRPr="00BB4C93">
        <w:t>Sous la présidence de</w:t>
      </w:r>
      <w:r>
        <w:rPr>
          <w:b/>
        </w:rPr>
        <w:t xml:space="preserve"> Béatrice REY, </w:t>
      </w:r>
      <w:r w:rsidR="00C623F0" w:rsidRPr="00516D9C">
        <w:rPr>
          <w:b/>
        </w:rPr>
        <w:t>Jean François PECCOUD</w:t>
      </w:r>
      <w:r w:rsidR="00C623F0">
        <w:t xml:space="preserve"> présente les comptes administratifs du budget principal de la CCPS et du budget annexe de la ZA de la Tuilière.</w:t>
      </w:r>
    </w:p>
    <w:p w:rsidR="00C623F0" w:rsidRDefault="00C623F0" w:rsidP="00FC3D69">
      <w:pPr>
        <w:spacing w:after="0"/>
        <w:jc w:val="both"/>
        <w:outlineLvl w:val="0"/>
        <w:rPr>
          <w:rFonts w:cs="Calibri"/>
          <w:b/>
          <w:i/>
        </w:rPr>
      </w:pPr>
    </w:p>
    <w:p w:rsidR="00C623F0" w:rsidRPr="002A7341" w:rsidRDefault="00C623F0" w:rsidP="00FC3D69">
      <w:pPr>
        <w:spacing w:after="0"/>
        <w:jc w:val="both"/>
        <w:outlineLvl w:val="0"/>
        <w:rPr>
          <w:rFonts w:cs="Calibri"/>
          <w:b/>
          <w:i/>
        </w:rPr>
      </w:pPr>
      <w:r>
        <w:rPr>
          <w:rFonts w:cs="Calibri"/>
          <w:b/>
          <w:i/>
        </w:rPr>
        <w:t>Les compte</w:t>
      </w:r>
      <w:r w:rsidR="00551FF8">
        <w:rPr>
          <w:rFonts w:cs="Calibri"/>
          <w:b/>
          <w:i/>
        </w:rPr>
        <w:t>s</w:t>
      </w:r>
      <w:r>
        <w:rPr>
          <w:rFonts w:cs="Calibri"/>
          <w:b/>
          <w:i/>
        </w:rPr>
        <w:t xml:space="preserve"> administratifs du budget principal de la CCPS et du budget annexe de la ZA la Tuilière sont adoptés à l’unanimité</w:t>
      </w:r>
      <w:r w:rsidR="00BB4C93">
        <w:rPr>
          <w:rFonts w:cs="Calibri"/>
          <w:b/>
          <w:i/>
        </w:rPr>
        <w:t>.</w:t>
      </w:r>
    </w:p>
    <w:p w:rsidR="00C623F0" w:rsidRDefault="00C623F0" w:rsidP="00FC3D69">
      <w:pPr>
        <w:pStyle w:val="Paragraphedeliste"/>
        <w:widowControl w:val="0"/>
        <w:suppressAutoHyphens/>
        <w:spacing w:after="0" w:line="240" w:lineRule="auto"/>
        <w:jc w:val="both"/>
      </w:pPr>
    </w:p>
    <w:p w:rsidR="00C623F0" w:rsidRDefault="00C623F0" w:rsidP="00FC3D69">
      <w:pPr>
        <w:spacing w:after="0" w:line="240" w:lineRule="auto"/>
        <w:jc w:val="both"/>
        <w:rPr>
          <w:rFonts w:cs="Calibri"/>
          <w:b/>
          <w:u w:val="single"/>
        </w:rPr>
      </w:pPr>
    </w:p>
    <w:p w:rsidR="00C623F0" w:rsidRPr="00296B02" w:rsidRDefault="00C623F0" w:rsidP="00F90C4E">
      <w:pPr>
        <w:pStyle w:val="Paragraphedeliste"/>
        <w:widowControl w:val="0"/>
        <w:numPr>
          <w:ilvl w:val="0"/>
          <w:numId w:val="1"/>
        </w:numPr>
        <w:suppressAutoHyphens/>
        <w:spacing w:after="0" w:line="240" w:lineRule="auto"/>
        <w:jc w:val="both"/>
        <w:rPr>
          <w:b/>
          <w:u w:val="single"/>
        </w:rPr>
      </w:pPr>
      <w:r>
        <w:rPr>
          <w:b/>
          <w:u w:val="single"/>
        </w:rPr>
        <w:t>Approbation des comptes de g</w:t>
      </w:r>
      <w:r w:rsidRPr="00296B02">
        <w:rPr>
          <w:b/>
          <w:u w:val="single"/>
        </w:rPr>
        <w:t xml:space="preserve">estion 2013 : budget principal et budget </w:t>
      </w:r>
      <w:r>
        <w:rPr>
          <w:b/>
          <w:u w:val="single"/>
        </w:rPr>
        <w:t xml:space="preserve">annexe de la </w:t>
      </w:r>
      <w:r w:rsidRPr="00296B02">
        <w:rPr>
          <w:b/>
          <w:u w:val="single"/>
        </w:rPr>
        <w:t>ZA La Tuilière de la Communauté de Communes du Pays de Saillans.</w:t>
      </w:r>
    </w:p>
    <w:p w:rsidR="00C623F0" w:rsidRDefault="00C623F0" w:rsidP="00FC3D69">
      <w:pPr>
        <w:spacing w:after="0"/>
        <w:jc w:val="both"/>
        <w:rPr>
          <w:rFonts w:cs="Calibri"/>
        </w:rPr>
      </w:pPr>
    </w:p>
    <w:p w:rsidR="00C623F0" w:rsidRDefault="00C623F0" w:rsidP="002443C2">
      <w:pPr>
        <w:spacing w:after="0"/>
        <w:jc w:val="both"/>
        <w:rPr>
          <w:rFonts w:cs="Calibri"/>
        </w:rPr>
      </w:pPr>
      <w:r w:rsidRPr="00516D9C">
        <w:rPr>
          <w:rFonts w:cs="Calibri"/>
          <w:b/>
        </w:rPr>
        <w:t>Le Président</w:t>
      </w:r>
      <w:r>
        <w:rPr>
          <w:rFonts w:cs="Calibri"/>
        </w:rPr>
        <w:t xml:space="preserve"> donne lecture des comptes de gestion du budget principal de la CCPS et du budget annexe de la ZA La Tuilière.</w:t>
      </w:r>
    </w:p>
    <w:p w:rsidR="00C623F0" w:rsidRPr="00FE3963" w:rsidRDefault="00C623F0" w:rsidP="002443C2">
      <w:pPr>
        <w:spacing w:after="0"/>
        <w:jc w:val="both"/>
        <w:rPr>
          <w:rFonts w:cs="Calibri"/>
          <w:b/>
          <w:i/>
        </w:rPr>
      </w:pPr>
    </w:p>
    <w:p w:rsidR="00C623F0" w:rsidRDefault="00C623F0" w:rsidP="002443C2">
      <w:pPr>
        <w:widowControl w:val="0"/>
        <w:suppressAutoHyphens/>
        <w:spacing w:after="0" w:line="240" w:lineRule="auto"/>
        <w:jc w:val="both"/>
        <w:rPr>
          <w:rFonts w:cs="Calibri"/>
          <w:b/>
          <w:i/>
        </w:rPr>
      </w:pPr>
      <w:r w:rsidRPr="002443C2">
        <w:rPr>
          <w:rFonts w:cs="Calibri"/>
          <w:b/>
          <w:i/>
        </w:rPr>
        <w:t>Les comptes de gesti</w:t>
      </w:r>
      <w:r>
        <w:rPr>
          <w:rFonts w:cs="Calibri"/>
          <w:b/>
          <w:i/>
        </w:rPr>
        <w:t>on du budget principal de la CCPS et du budget annexe de la ZA La Tuilière</w:t>
      </w:r>
      <w:r w:rsidRPr="002443C2">
        <w:rPr>
          <w:rFonts w:cs="Calibri"/>
          <w:b/>
          <w:i/>
        </w:rPr>
        <w:t xml:space="preserve"> sont adoptés à l</w:t>
      </w:r>
      <w:r>
        <w:rPr>
          <w:rFonts w:cs="Calibri"/>
          <w:b/>
          <w:i/>
        </w:rPr>
        <w:t xml:space="preserve">a majorité moins 1 </w:t>
      </w:r>
      <w:r w:rsidR="008B3D43">
        <w:rPr>
          <w:rFonts w:cs="Calibri"/>
          <w:b/>
          <w:i/>
        </w:rPr>
        <w:t>abstention</w:t>
      </w:r>
      <w:r>
        <w:rPr>
          <w:rFonts w:cs="Calibri"/>
          <w:b/>
          <w:i/>
        </w:rPr>
        <w:t>.</w:t>
      </w:r>
    </w:p>
    <w:p w:rsidR="009353F0" w:rsidRPr="002443C2" w:rsidRDefault="009353F0" w:rsidP="002443C2">
      <w:pPr>
        <w:widowControl w:val="0"/>
        <w:suppressAutoHyphens/>
        <w:spacing w:after="0" w:line="240" w:lineRule="auto"/>
        <w:jc w:val="both"/>
        <w:rPr>
          <w:rFonts w:cs="Calibri"/>
          <w:b/>
          <w:i/>
        </w:rPr>
      </w:pPr>
    </w:p>
    <w:p w:rsidR="00C623F0" w:rsidRDefault="00C623F0" w:rsidP="002443C2">
      <w:pPr>
        <w:pStyle w:val="Paragraphedeliste"/>
        <w:widowControl w:val="0"/>
        <w:suppressAutoHyphens/>
        <w:spacing w:after="0" w:line="240" w:lineRule="auto"/>
        <w:jc w:val="both"/>
      </w:pPr>
    </w:p>
    <w:p w:rsidR="00C623F0" w:rsidRDefault="00C623F0" w:rsidP="00F90C4E">
      <w:pPr>
        <w:pStyle w:val="Paragraphedeliste"/>
        <w:widowControl w:val="0"/>
        <w:numPr>
          <w:ilvl w:val="0"/>
          <w:numId w:val="1"/>
        </w:numPr>
        <w:suppressAutoHyphens/>
        <w:spacing w:after="0" w:line="240" w:lineRule="auto"/>
        <w:jc w:val="both"/>
        <w:rPr>
          <w:b/>
          <w:u w:val="single"/>
        </w:rPr>
      </w:pPr>
      <w:r w:rsidRPr="0047297D">
        <w:rPr>
          <w:b/>
          <w:u w:val="single"/>
        </w:rPr>
        <w:t xml:space="preserve">Affectation du résultat du budget principal et du budget annexe de la STEP de la Communauté de Communes du Crestois </w:t>
      </w:r>
    </w:p>
    <w:p w:rsidR="00C623F0" w:rsidRPr="0047297D" w:rsidRDefault="00C623F0" w:rsidP="00FC3D69">
      <w:pPr>
        <w:pStyle w:val="Paragraphedeliste"/>
        <w:widowControl w:val="0"/>
        <w:suppressAutoHyphens/>
        <w:spacing w:after="0" w:line="240" w:lineRule="auto"/>
        <w:jc w:val="both"/>
        <w:rPr>
          <w:b/>
          <w:u w:val="single"/>
        </w:rPr>
      </w:pPr>
    </w:p>
    <w:p w:rsidR="00C623F0" w:rsidRDefault="00C623F0" w:rsidP="00FC3D69">
      <w:pPr>
        <w:spacing w:after="0"/>
        <w:jc w:val="both"/>
        <w:rPr>
          <w:rFonts w:cs="Calibri"/>
        </w:rPr>
      </w:pPr>
      <w:r w:rsidRPr="00F62DCD">
        <w:rPr>
          <w:rFonts w:cs="Calibri"/>
          <w:b/>
        </w:rPr>
        <w:t>Hélène SYLVESTRE</w:t>
      </w:r>
      <w:r>
        <w:rPr>
          <w:rFonts w:cs="Calibri"/>
        </w:rPr>
        <w:t xml:space="preserve"> donne lecture de l’affectation de résultat pour le budget général de la CCC puis de l’affectation de résultat pour le budget STEP.</w:t>
      </w:r>
    </w:p>
    <w:p w:rsidR="00C623F0" w:rsidRPr="0047297D" w:rsidRDefault="00C623F0" w:rsidP="00FC3D69">
      <w:pPr>
        <w:spacing w:after="0"/>
        <w:jc w:val="both"/>
        <w:rPr>
          <w:rFonts w:cs="Calibri"/>
        </w:rPr>
      </w:pPr>
    </w:p>
    <w:p w:rsidR="00C623F0" w:rsidRPr="0047297D" w:rsidRDefault="00C623F0" w:rsidP="00FC3D69">
      <w:pPr>
        <w:widowControl w:val="0"/>
        <w:suppressAutoHyphens/>
        <w:spacing w:after="0" w:line="240" w:lineRule="auto"/>
        <w:jc w:val="both"/>
        <w:outlineLvl w:val="0"/>
        <w:rPr>
          <w:rFonts w:cs="Calibri"/>
          <w:b/>
          <w:i/>
        </w:rPr>
      </w:pPr>
      <w:r>
        <w:rPr>
          <w:rFonts w:cs="Calibri"/>
          <w:b/>
          <w:i/>
        </w:rPr>
        <w:t xml:space="preserve">Les affectations de résultats </w:t>
      </w:r>
      <w:r w:rsidR="000E2197">
        <w:rPr>
          <w:rFonts w:cs="Calibri"/>
          <w:b/>
          <w:i/>
        </w:rPr>
        <w:t xml:space="preserve">du budget général de la CCC et du budget annexe de la STEP du Crestois </w:t>
      </w:r>
      <w:r>
        <w:rPr>
          <w:rFonts w:cs="Calibri"/>
          <w:b/>
          <w:i/>
        </w:rPr>
        <w:t xml:space="preserve">sont adoptées à l’unanimité. </w:t>
      </w:r>
    </w:p>
    <w:p w:rsidR="00C623F0" w:rsidRPr="00473ACF" w:rsidRDefault="00C623F0" w:rsidP="00FC3D69">
      <w:pPr>
        <w:widowControl w:val="0"/>
        <w:suppressAutoHyphens/>
        <w:spacing w:after="0" w:line="240" w:lineRule="auto"/>
        <w:jc w:val="both"/>
        <w:rPr>
          <w:rFonts w:cs="Calibri"/>
          <w:b/>
          <w:i/>
          <w:highlight w:val="yellow"/>
        </w:rPr>
      </w:pPr>
    </w:p>
    <w:p w:rsidR="00C623F0" w:rsidRPr="00F0719C" w:rsidRDefault="00C623F0" w:rsidP="00F90C4E">
      <w:pPr>
        <w:pStyle w:val="Paragraphedeliste"/>
        <w:widowControl w:val="0"/>
        <w:numPr>
          <w:ilvl w:val="0"/>
          <w:numId w:val="1"/>
        </w:numPr>
        <w:suppressAutoHyphens/>
        <w:spacing w:after="0" w:line="240" w:lineRule="auto"/>
        <w:jc w:val="both"/>
        <w:rPr>
          <w:b/>
          <w:u w:val="single"/>
        </w:rPr>
      </w:pPr>
      <w:r w:rsidRPr="00F0719C">
        <w:rPr>
          <w:b/>
          <w:u w:val="single"/>
        </w:rPr>
        <w:t xml:space="preserve">Affectation du résultat du budget principal et du budget annexe de la ZA la Tuilière de la Communauté de Communes du Pays de Saillans </w:t>
      </w:r>
    </w:p>
    <w:p w:rsidR="00C623F0" w:rsidRPr="00473ACF" w:rsidRDefault="00C623F0" w:rsidP="00FC3D69">
      <w:pPr>
        <w:pStyle w:val="Paragraphedeliste"/>
        <w:widowControl w:val="0"/>
        <w:suppressAutoHyphens/>
        <w:spacing w:after="0" w:line="240" w:lineRule="auto"/>
        <w:jc w:val="both"/>
        <w:rPr>
          <w:b/>
          <w:highlight w:val="yellow"/>
          <w:u w:val="single"/>
        </w:rPr>
      </w:pPr>
    </w:p>
    <w:p w:rsidR="00C623F0" w:rsidRDefault="00C623F0" w:rsidP="00973369">
      <w:pPr>
        <w:spacing w:after="0"/>
        <w:jc w:val="both"/>
        <w:rPr>
          <w:rFonts w:cs="Calibri"/>
        </w:rPr>
      </w:pPr>
      <w:r w:rsidRPr="00F62DCD">
        <w:rPr>
          <w:rFonts w:cs="Calibri"/>
          <w:b/>
        </w:rPr>
        <w:t>Hélène SYLVESTRE</w:t>
      </w:r>
      <w:r>
        <w:rPr>
          <w:rFonts w:cs="Calibri"/>
        </w:rPr>
        <w:t xml:space="preserve"> donne lecture de l’affectation de résultat pour le budget général de la CCPS puis de l’affectation de résultat pour le budget ZA La Tuilière.</w:t>
      </w:r>
    </w:p>
    <w:p w:rsidR="00C623F0" w:rsidRPr="0047297D" w:rsidRDefault="00C623F0" w:rsidP="00973369">
      <w:pPr>
        <w:spacing w:after="0"/>
        <w:jc w:val="both"/>
        <w:rPr>
          <w:rFonts w:cs="Calibri"/>
        </w:rPr>
      </w:pPr>
    </w:p>
    <w:p w:rsidR="00C623F0" w:rsidRPr="0047297D" w:rsidRDefault="0006322D" w:rsidP="00973369">
      <w:pPr>
        <w:widowControl w:val="0"/>
        <w:suppressAutoHyphens/>
        <w:spacing w:after="0" w:line="240" w:lineRule="auto"/>
        <w:jc w:val="both"/>
        <w:outlineLvl w:val="0"/>
        <w:rPr>
          <w:rFonts w:cs="Calibri"/>
          <w:b/>
          <w:i/>
        </w:rPr>
      </w:pPr>
      <w:r>
        <w:rPr>
          <w:rFonts w:cs="Calibri"/>
          <w:b/>
          <w:i/>
        </w:rPr>
        <w:t>Les affectations de résultat du budget principal et du budget annexe de la ZA La Tuilière de la Communauté de Communes du Pays de Saillans</w:t>
      </w:r>
      <w:r w:rsidR="00C623F0">
        <w:rPr>
          <w:rFonts w:cs="Calibri"/>
          <w:b/>
          <w:i/>
        </w:rPr>
        <w:t xml:space="preserve"> sont adoptées à la majorité moins une abstention.</w:t>
      </w:r>
    </w:p>
    <w:p w:rsidR="00C623F0" w:rsidRDefault="00C623F0" w:rsidP="00FC3D69">
      <w:pPr>
        <w:spacing w:after="0"/>
        <w:jc w:val="both"/>
        <w:outlineLvl w:val="0"/>
        <w:rPr>
          <w:rFonts w:cs="Calibri"/>
          <w:b/>
          <w:i/>
        </w:rPr>
      </w:pPr>
    </w:p>
    <w:p w:rsidR="00C623F0" w:rsidRDefault="00C623F0" w:rsidP="00F90C4E">
      <w:pPr>
        <w:pStyle w:val="Paragraphedeliste"/>
        <w:numPr>
          <w:ilvl w:val="0"/>
          <w:numId w:val="1"/>
        </w:numPr>
        <w:tabs>
          <w:tab w:val="left" w:pos="975"/>
        </w:tabs>
        <w:spacing w:after="0"/>
        <w:jc w:val="both"/>
        <w:rPr>
          <w:b/>
          <w:u w:val="single"/>
        </w:rPr>
      </w:pPr>
      <w:r w:rsidRPr="00625D37">
        <w:rPr>
          <w:b/>
          <w:u w:val="single"/>
        </w:rPr>
        <w:t>Création budget annexe : Bureaux Industriels et Economiques</w:t>
      </w:r>
    </w:p>
    <w:p w:rsidR="00C623F0" w:rsidRPr="00625D37" w:rsidRDefault="00C623F0" w:rsidP="00FC3D69">
      <w:pPr>
        <w:pStyle w:val="Paragraphedeliste"/>
        <w:tabs>
          <w:tab w:val="left" w:pos="975"/>
        </w:tabs>
        <w:spacing w:after="0"/>
        <w:jc w:val="both"/>
        <w:rPr>
          <w:b/>
          <w:u w:val="single"/>
        </w:rPr>
      </w:pPr>
    </w:p>
    <w:p w:rsidR="00C623F0" w:rsidRDefault="00C623F0" w:rsidP="00FC3D69">
      <w:pPr>
        <w:spacing w:after="0"/>
        <w:jc w:val="both"/>
      </w:pPr>
      <w:r w:rsidRPr="00516D9C">
        <w:rPr>
          <w:b/>
        </w:rPr>
        <w:t>Monsieur le Président</w:t>
      </w:r>
      <w:r w:rsidRPr="002B67B4">
        <w:t xml:space="preserve"> informe les membres de l’Assemblée de la nécessité de créer un nouveau Budget Annexe intitulé « </w:t>
      </w:r>
      <w:r>
        <w:t>Bureaux Industriels et Economiques</w:t>
      </w:r>
      <w:r w:rsidRPr="002B67B4">
        <w:t> » lié à</w:t>
      </w:r>
      <w:r>
        <w:t xml:space="preserve"> la compétence développement économique. Les BIE sont </w:t>
      </w:r>
      <w:r w:rsidRPr="002B67B4">
        <w:t>situé</w:t>
      </w:r>
      <w:r>
        <w:t>s</w:t>
      </w:r>
      <w:r w:rsidRPr="002B67B4">
        <w:t xml:space="preserve"> </w:t>
      </w:r>
      <w:r>
        <w:t>sur la Commune de Crest.  Il précise que ce b</w:t>
      </w:r>
      <w:r w:rsidRPr="002B67B4">
        <w:t>udget sera assujetti à la TVA.</w:t>
      </w:r>
    </w:p>
    <w:p w:rsidR="00C623F0" w:rsidRPr="002B67B4" w:rsidRDefault="00C623F0" w:rsidP="00FC3D69">
      <w:pPr>
        <w:spacing w:after="0"/>
        <w:jc w:val="both"/>
      </w:pPr>
    </w:p>
    <w:p w:rsidR="000E2197" w:rsidRDefault="00C623F0" w:rsidP="00FC3D69">
      <w:pPr>
        <w:spacing w:after="0"/>
        <w:jc w:val="both"/>
      </w:pPr>
      <w:r>
        <w:rPr>
          <w:b/>
          <w:i/>
        </w:rPr>
        <w:t xml:space="preserve"> Le Conseil Communautaire approuve</w:t>
      </w:r>
      <w:r w:rsidR="0006322D">
        <w:rPr>
          <w:b/>
          <w:i/>
        </w:rPr>
        <w:t xml:space="preserve"> à l’unanimité</w:t>
      </w:r>
      <w:r w:rsidRPr="00C942D5">
        <w:rPr>
          <w:b/>
          <w:i/>
        </w:rPr>
        <w:t xml:space="preserve"> la création d’un budget annexe « Bâtiments Industriels et Economiques » assujetti à la TVA</w:t>
      </w:r>
      <w:r>
        <w:rPr>
          <w:b/>
          <w:i/>
        </w:rPr>
        <w:t xml:space="preserve"> et </w:t>
      </w:r>
      <w:r w:rsidRPr="00C942D5">
        <w:rPr>
          <w:b/>
          <w:i/>
        </w:rPr>
        <w:t>autorise Monsieur le Président à signer tous les documents relatifs à ce dossier</w:t>
      </w:r>
      <w:r w:rsidRPr="002B67B4">
        <w:t>.</w:t>
      </w:r>
    </w:p>
    <w:p w:rsidR="000E2197" w:rsidRDefault="000E2197" w:rsidP="00FC3D69">
      <w:pPr>
        <w:spacing w:after="0"/>
        <w:jc w:val="both"/>
      </w:pPr>
    </w:p>
    <w:p w:rsidR="0006322D" w:rsidRDefault="0006322D" w:rsidP="00FC3D69">
      <w:pPr>
        <w:spacing w:after="0"/>
        <w:jc w:val="both"/>
      </w:pPr>
    </w:p>
    <w:p w:rsidR="00C623F0" w:rsidRDefault="00C623F0" w:rsidP="00F90C4E">
      <w:pPr>
        <w:pStyle w:val="Paragraphedeliste"/>
        <w:numPr>
          <w:ilvl w:val="0"/>
          <w:numId w:val="1"/>
        </w:numPr>
        <w:tabs>
          <w:tab w:val="left" w:pos="975"/>
        </w:tabs>
        <w:spacing w:after="0"/>
        <w:jc w:val="both"/>
        <w:rPr>
          <w:b/>
          <w:u w:val="single"/>
        </w:rPr>
      </w:pPr>
      <w:r w:rsidRPr="00625D37">
        <w:rPr>
          <w:b/>
          <w:u w:val="single"/>
        </w:rPr>
        <w:t>Création budget annexe :</w:t>
      </w:r>
      <w:r w:rsidRPr="00C942D5">
        <w:rPr>
          <w:b/>
          <w:u w:val="single"/>
        </w:rPr>
        <w:t xml:space="preserve"> Zone d’Activité</w:t>
      </w:r>
      <w:r>
        <w:rPr>
          <w:b/>
          <w:u w:val="single"/>
        </w:rPr>
        <w:t>s</w:t>
      </w:r>
      <w:r w:rsidRPr="00C942D5">
        <w:rPr>
          <w:b/>
          <w:u w:val="single"/>
        </w:rPr>
        <w:t xml:space="preserve"> « La </w:t>
      </w:r>
      <w:proofErr w:type="spellStart"/>
      <w:r w:rsidRPr="00C942D5">
        <w:rPr>
          <w:b/>
          <w:u w:val="single"/>
        </w:rPr>
        <w:t>Condamine</w:t>
      </w:r>
      <w:proofErr w:type="spellEnd"/>
      <w:r w:rsidRPr="00C942D5">
        <w:rPr>
          <w:b/>
          <w:u w:val="single"/>
        </w:rPr>
        <w:t> »</w:t>
      </w:r>
    </w:p>
    <w:p w:rsidR="00C623F0" w:rsidRPr="00C942D5" w:rsidRDefault="00C623F0" w:rsidP="00FC3D69">
      <w:pPr>
        <w:pStyle w:val="Paragraphedeliste"/>
        <w:tabs>
          <w:tab w:val="left" w:pos="975"/>
        </w:tabs>
        <w:spacing w:after="0"/>
        <w:jc w:val="both"/>
        <w:rPr>
          <w:b/>
          <w:u w:val="single"/>
        </w:rPr>
      </w:pPr>
    </w:p>
    <w:p w:rsidR="00C623F0" w:rsidRDefault="00C623F0" w:rsidP="00FC3D69">
      <w:pPr>
        <w:spacing w:after="0"/>
        <w:jc w:val="both"/>
      </w:pPr>
      <w:r w:rsidRPr="00516D9C">
        <w:rPr>
          <w:b/>
        </w:rPr>
        <w:t>Monsieur le Président</w:t>
      </w:r>
      <w:r w:rsidRPr="002B67B4">
        <w:t xml:space="preserve"> informe les membres de l’Assemblée de la nécessité de créer un nouveau Budget Annexe intitulé « </w:t>
      </w:r>
      <w:r>
        <w:t xml:space="preserve">Zone d’Activité la </w:t>
      </w:r>
      <w:proofErr w:type="spellStart"/>
      <w:r>
        <w:t>Condamine</w:t>
      </w:r>
      <w:proofErr w:type="spellEnd"/>
      <w:r w:rsidRPr="002B67B4">
        <w:t> » assujetti à la TVA</w:t>
      </w:r>
      <w:r>
        <w:t>, et</w:t>
      </w:r>
      <w:r w:rsidRPr="002B67B4">
        <w:t xml:space="preserve"> lié à</w:t>
      </w:r>
      <w:r>
        <w:t xml:space="preserve"> la compétence développement économique. La Zone d’Activité est </w:t>
      </w:r>
      <w:r w:rsidRPr="002B67B4">
        <w:t>situé</w:t>
      </w:r>
      <w:r>
        <w:t>e</w:t>
      </w:r>
      <w:r w:rsidRPr="002B67B4">
        <w:t xml:space="preserve"> </w:t>
      </w:r>
      <w:r>
        <w:t xml:space="preserve">sur la Commune de Crest.  </w:t>
      </w:r>
    </w:p>
    <w:p w:rsidR="00C623F0" w:rsidRPr="002B67B4" w:rsidRDefault="00C623F0" w:rsidP="00FC3D69">
      <w:pPr>
        <w:spacing w:after="0"/>
        <w:jc w:val="both"/>
      </w:pPr>
    </w:p>
    <w:p w:rsidR="00C623F0" w:rsidRDefault="00C623F0" w:rsidP="00FC3D69">
      <w:pPr>
        <w:spacing w:after="0"/>
        <w:jc w:val="both"/>
        <w:rPr>
          <w:b/>
          <w:i/>
        </w:rPr>
      </w:pPr>
      <w:r>
        <w:rPr>
          <w:b/>
          <w:i/>
        </w:rPr>
        <w:t xml:space="preserve"> Le</w:t>
      </w:r>
      <w:r w:rsidRPr="00C942D5">
        <w:rPr>
          <w:b/>
          <w:i/>
        </w:rPr>
        <w:t xml:space="preserve"> </w:t>
      </w:r>
      <w:r>
        <w:rPr>
          <w:b/>
          <w:i/>
        </w:rPr>
        <w:t>Conseil Communautaire approuve</w:t>
      </w:r>
      <w:r w:rsidR="00EF2190">
        <w:rPr>
          <w:b/>
          <w:i/>
        </w:rPr>
        <w:t xml:space="preserve"> à l’unanimité</w:t>
      </w:r>
      <w:r>
        <w:rPr>
          <w:b/>
          <w:i/>
        </w:rPr>
        <w:t xml:space="preserve"> </w:t>
      </w:r>
      <w:r w:rsidRPr="00C942D5">
        <w:rPr>
          <w:b/>
          <w:i/>
        </w:rPr>
        <w:t>la création d’un budget annexe « Zone d’Activité</w:t>
      </w:r>
      <w:r>
        <w:rPr>
          <w:b/>
          <w:i/>
        </w:rPr>
        <w:t>s</w:t>
      </w:r>
      <w:r w:rsidRPr="00C942D5">
        <w:rPr>
          <w:b/>
          <w:i/>
        </w:rPr>
        <w:t xml:space="preserve"> la </w:t>
      </w:r>
      <w:proofErr w:type="spellStart"/>
      <w:r w:rsidRPr="00C942D5">
        <w:rPr>
          <w:b/>
          <w:i/>
        </w:rPr>
        <w:t>Condamine</w:t>
      </w:r>
      <w:proofErr w:type="spellEnd"/>
      <w:r w:rsidRPr="00C942D5">
        <w:rPr>
          <w:b/>
          <w:i/>
        </w:rPr>
        <w:t>  » assujetti à la TVA</w:t>
      </w:r>
      <w:r>
        <w:rPr>
          <w:b/>
          <w:i/>
        </w:rPr>
        <w:t xml:space="preserve"> et </w:t>
      </w:r>
      <w:r w:rsidRPr="00C942D5">
        <w:rPr>
          <w:b/>
          <w:i/>
        </w:rPr>
        <w:t>autorise Monsieur le Président à signer tous les documents relatifs à ce dossier.</w:t>
      </w:r>
      <w:r>
        <w:rPr>
          <w:b/>
          <w:i/>
        </w:rPr>
        <w:t xml:space="preserve"> </w:t>
      </w:r>
    </w:p>
    <w:p w:rsidR="00C623F0" w:rsidRDefault="00C623F0" w:rsidP="00FC3D69">
      <w:pPr>
        <w:spacing w:after="0"/>
        <w:jc w:val="both"/>
        <w:rPr>
          <w:b/>
          <w:i/>
        </w:rPr>
      </w:pPr>
    </w:p>
    <w:p w:rsidR="00C623F0" w:rsidRDefault="00C623F0" w:rsidP="00F90C4E">
      <w:pPr>
        <w:pStyle w:val="Paragraphedeliste"/>
        <w:widowControl w:val="0"/>
        <w:numPr>
          <w:ilvl w:val="0"/>
          <w:numId w:val="1"/>
        </w:numPr>
        <w:suppressAutoHyphens/>
        <w:spacing w:after="0" w:line="240" w:lineRule="auto"/>
        <w:jc w:val="both"/>
        <w:rPr>
          <w:b/>
          <w:u w:val="single"/>
        </w:rPr>
      </w:pPr>
      <w:r w:rsidRPr="00E222D7">
        <w:rPr>
          <w:b/>
          <w:u w:val="single"/>
        </w:rPr>
        <w:t>Budget primitif 2014</w:t>
      </w:r>
    </w:p>
    <w:p w:rsidR="00C623F0" w:rsidRDefault="00C623F0" w:rsidP="00FC3D69">
      <w:pPr>
        <w:pStyle w:val="Paragraphedeliste"/>
        <w:widowControl w:val="0"/>
        <w:suppressAutoHyphens/>
        <w:spacing w:after="0" w:line="240" w:lineRule="auto"/>
        <w:jc w:val="both"/>
        <w:rPr>
          <w:b/>
          <w:u w:val="single"/>
        </w:rPr>
      </w:pPr>
    </w:p>
    <w:p w:rsidR="00C623F0" w:rsidRPr="00C942D5" w:rsidRDefault="00C623F0" w:rsidP="00FC3D69">
      <w:pPr>
        <w:autoSpaceDE w:val="0"/>
        <w:autoSpaceDN w:val="0"/>
        <w:adjustRightInd w:val="0"/>
        <w:spacing w:after="0" w:line="240" w:lineRule="auto"/>
        <w:jc w:val="both"/>
        <w:rPr>
          <w:rFonts w:cs="Calibri"/>
        </w:rPr>
      </w:pPr>
      <w:r w:rsidRPr="00C942D5">
        <w:rPr>
          <w:rFonts w:cs="Calibri"/>
        </w:rPr>
        <w:t>La mise en place au niveau de la nouvelle Communauté de Communes d’une fiscalité ménage, établie sur la</w:t>
      </w:r>
      <w:r>
        <w:rPr>
          <w:rFonts w:cs="Calibri"/>
        </w:rPr>
        <w:t xml:space="preserve"> </w:t>
      </w:r>
      <w:r w:rsidRPr="00C942D5">
        <w:rPr>
          <w:rFonts w:cs="Calibri"/>
        </w:rPr>
        <w:t>base des taux moyens pondérés des EPCI actuels, peut entraîner des effets à la hausse ou à la baisse pour le</w:t>
      </w:r>
      <w:r>
        <w:rPr>
          <w:rFonts w:cs="Calibri"/>
        </w:rPr>
        <w:t xml:space="preserve"> </w:t>
      </w:r>
      <w:r w:rsidRPr="00C942D5">
        <w:rPr>
          <w:rFonts w:cs="Calibri"/>
        </w:rPr>
        <w:t xml:space="preserve">contribuable. Il </w:t>
      </w:r>
      <w:r>
        <w:rPr>
          <w:rFonts w:cs="Calibri"/>
        </w:rPr>
        <w:t xml:space="preserve">a donc été approuvé au dernier Conseil Communautaire, la mise en place, </w:t>
      </w:r>
      <w:r w:rsidRPr="00C942D5">
        <w:rPr>
          <w:rFonts w:cs="Calibri"/>
        </w:rPr>
        <w:t>afin de limiter ces impacts, de mécanismes compensateurs</w:t>
      </w:r>
      <w:r>
        <w:rPr>
          <w:rFonts w:cs="Calibri"/>
        </w:rPr>
        <w:t>.</w:t>
      </w:r>
    </w:p>
    <w:p w:rsidR="00C623F0" w:rsidRDefault="00C623F0" w:rsidP="00FC3D69">
      <w:pPr>
        <w:autoSpaceDE w:val="0"/>
        <w:autoSpaceDN w:val="0"/>
        <w:adjustRightInd w:val="0"/>
        <w:spacing w:after="0" w:line="240" w:lineRule="auto"/>
        <w:jc w:val="both"/>
        <w:rPr>
          <w:rFonts w:cs="Calibri"/>
        </w:rPr>
      </w:pPr>
    </w:p>
    <w:p w:rsidR="00C623F0" w:rsidRDefault="00C623F0" w:rsidP="00FC3D69">
      <w:pPr>
        <w:autoSpaceDE w:val="0"/>
        <w:autoSpaceDN w:val="0"/>
        <w:adjustRightInd w:val="0"/>
        <w:spacing w:after="0" w:line="240" w:lineRule="auto"/>
        <w:jc w:val="both"/>
        <w:rPr>
          <w:rFonts w:cs="Calibri"/>
        </w:rPr>
      </w:pPr>
      <w:r w:rsidRPr="00045427">
        <w:rPr>
          <w:rFonts w:cs="Calibri"/>
        </w:rPr>
        <w:t>Dans</w:t>
      </w:r>
      <w:r w:rsidRPr="00C942D5">
        <w:rPr>
          <w:rFonts w:cs="Calibri"/>
        </w:rPr>
        <w:t xml:space="preserve"> le cadre de l’attribution de compensation :</w:t>
      </w:r>
    </w:p>
    <w:p w:rsidR="00C623F0" w:rsidRPr="00625D37" w:rsidRDefault="00C623F0" w:rsidP="00FC3D69">
      <w:pPr>
        <w:pStyle w:val="Paragraphedeliste"/>
        <w:numPr>
          <w:ilvl w:val="0"/>
          <w:numId w:val="17"/>
        </w:numPr>
        <w:autoSpaceDE w:val="0"/>
        <w:autoSpaceDN w:val="0"/>
        <w:adjustRightInd w:val="0"/>
        <w:spacing w:after="0" w:line="240" w:lineRule="auto"/>
        <w:jc w:val="both"/>
        <w:rPr>
          <w:rFonts w:cs="Calibri"/>
        </w:rPr>
      </w:pPr>
      <w:r w:rsidRPr="00625D37">
        <w:rPr>
          <w:rFonts w:cs="Calibri"/>
        </w:rPr>
        <w:t>Lorsque la fusion entraîne une progression de la fiscalité ménage, la différence de fiscalité vient augmenter l’attribution de compensation à due concurrence. Les communes pourront ainsi diminuer leurs taux d’imposition afin de neutraliser pour leurs contribuables les effets d’une augmentation de la fiscalité communautaire.</w:t>
      </w:r>
    </w:p>
    <w:p w:rsidR="00C623F0" w:rsidRPr="00625D37" w:rsidRDefault="00C623F0" w:rsidP="00FC3D69">
      <w:pPr>
        <w:pStyle w:val="Paragraphedeliste"/>
        <w:numPr>
          <w:ilvl w:val="0"/>
          <w:numId w:val="17"/>
        </w:numPr>
        <w:autoSpaceDE w:val="0"/>
        <w:autoSpaceDN w:val="0"/>
        <w:adjustRightInd w:val="0"/>
        <w:spacing w:after="0" w:line="240" w:lineRule="auto"/>
        <w:jc w:val="both"/>
        <w:rPr>
          <w:rFonts w:cs="Calibri"/>
        </w:rPr>
      </w:pPr>
      <w:r w:rsidRPr="00625D37">
        <w:rPr>
          <w:rFonts w:cs="Calibri"/>
        </w:rPr>
        <w:t>Lorsque la fusion entraîne une diminution de la fiscalité ménage, la différence de fiscalité vient en diminution de l’attribution de compensation à due concurrence. Les communes pourront si elles le souhaitent maintenir leur fiscalité actuelle mais elles pourront également accroître leur fiscalité ménage pour compenser cette diminution d’attribution de compensation, sans que cet accroissement n’ait d’impact sur le contribuable.</w:t>
      </w:r>
    </w:p>
    <w:p w:rsidR="00C623F0" w:rsidRDefault="00C623F0" w:rsidP="00FC3D69">
      <w:pPr>
        <w:spacing w:after="0"/>
        <w:rPr>
          <w:rFonts w:cs="Calibri"/>
        </w:rPr>
      </w:pPr>
    </w:p>
    <w:p w:rsidR="00C623F0" w:rsidRPr="002A0A8E" w:rsidRDefault="00C623F0" w:rsidP="00FC3D69">
      <w:pPr>
        <w:pStyle w:val="Paragraphedeliste"/>
        <w:numPr>
          <w:ilvl w:val="0"/>
          <w:numId w:val="24"/>
        </w:numPr>
        <w:spacing w:after="0" w:line="276" w:lineRule="auto"/>
        <w:rPr>
          <w:rFonts w:cs="Calibri"/>
          <w:b/>
        </w:rPr>
      </w:pPr>
      <w:r w:rsidRPr="002A0A8E">
        <w:rPr>
          <w:rFonts w:cs="Calibri"/>
          <w:b/>
        </w:rPr>
        <w:t xml:space="preserve">Vote des taxes </w:t>
      </w:r>
    </w:p>
    <w:p w:rsidR="00C623F0" w:rsidRPr="00C942D5" w:rsidRDefault="00C623F0" w:rsidP="00FC3D69">
      <w:pPr>
        <w:autoSpaceDE w:val="0"/>
        <w:autoSpaceDN w:val="0"/>
        <w:adjustRightInd w:val="0"/>
        <w:spacing w:after="0" w:line="240" w:lineRule="auto"/>
        <w:jc w:val="both"/>
        <w:rPr>
          <w:rFonts w:cs="Calibri"/>
        </w:rPr>
      </w:pPr>
      <w:r w:rsidRPr="00C942D5">
        <w:rPr>
          <w:rFonts w:cs="Calibri"/>
        </w:rPr>
        <w:t xml:space="preserve">La fiscalité communautaire </w:t>
      </w:r>
      <w:r>
        <w:rPr>
          <w:rFonts w:cs="Calibri"/>
        </w:rPr>
        <w:t>est</w:t>
      </w:r>
      <w:r w:rsidRPr="00C942D5">
        <w:rPr>
          <w:rFonts w:cs="Calibri"/>
        </w:rPr>
        <w:t xml:space="preserve"> une fiscalité mixte :</w:t>
      </w:r>
    </w:p>
    <w:p w:rsidR="00C623F0" w:rsidRPr="00625D37" w:rsidRDefault="00C623F0" w:rsidP="00FC3D69">
      <w:pPr>
        <w:pStyle w:val="Paragraphedeliste"/>
        <w:numPr>
          <w:ilvl w:val="0"/>
          <w:numId w:val="19"/>
        </w:numPr>
        <w:autoSpaceDE w:val="0"/>
        <w:autoSpaceDN w:val="0"/>
        <w:adjustRightInd w:val="0"/>
        <w:spacing w:after="0" w:line="240" w:lineRule="auto"/>
        <w:jc w:val="both"/>
        <w:rPr>
          <w:rFonts w:cs="Calibri"/>
        </w:rPr>
      </w:pPr>
      <w:r w:rsidRPr="00625D37">
        <w:rPr>
          <w:rFonts w:cs="Calibri"/>
        </w:rPr>
        <w:t>Fiscalité ménage calculée sur la base des Taux Moyens Pondérés des 2 anciens EPCI</w:t>
      </w:r>
    </w:p>
    <w:p w:rsidR="00C623F0" w:rsidRPr="00625D37" w:rsidRDefault="00C623F0" w:rsidP="00FC3D69">
      <w:pPr>
        <w:pStyle w:val="Paragraphedeliste"/>
        <w:numPr>
          <w:ilvl w:val="0"/>
          <w:numId w:val="19"/>
        </w:numPr>
        <w:autoSpaceDE w:val="0"/>
        <w:autoSpaceDN w:val="0"/>
        <w:adjustRightInd w:val="0"/>
        <w:spacing w:after="0" w:line="240" w:lineRule="auto"/>
        <w:jc w:val="both"/>
        <w:rPr>
          <w:rFonts w:cs="Calibri"/>
        </w:rPr>
      </w:pPr>
      <w:r w:rsidRPr="00625D37">
        <w:rPr>
          <w:rFonts w:cs="Calibri"/>
        </w:rPr>
        <w:t>Fiscalité professionnelle CFE unique calculée sur la base de l’ensemble du territoire (communes + EPCI) ainsi que les autres produits dus à un EPCI à FPU</w:t>
      </w:r>
    </w:p>
    <w:p w:rsidR="00C623F0" w:rsidRDefault="00C623F0" w:rsidP="00FC3D69">
      <w:pPr>
        <w:spacing w:after="0"/>
        <w:jc w:val="both"/>
        <w:rPr>
          <w:rFonts w:cs="Calibri"/>
        </w:rPr>
      </w:pPr>
    </w:p>
    <w:p w:rsidR="00C623F0" w:rsidRPr="00625D37" w:rsidRDefault="00C623F0" w:rsidP="00FC3D69">
      <w:pPr>
        <w:spacing w:after="0"/>
        <w:jc w:val="both"/>
        <w:rPr>
          <w:rFonts w:cs="Calibri"/>
        </w:rPr>
      </w:pPr>
      <w:r w:rsidRPr="00625D37">
        <w:rPr>
          <w:rFonts w:cs="Calibri"/>
        </w:rPr>
        <w:t xml:space="preserve">Les taux d’imposition de 2014 ont été proposés dans l’étude de KPMG : </w:t>
      </w:r>
    </w:p>
    <w:p w:rsidR="00C623F0" w:rsidRDefault="00C623F0" w:rsidP="00FC3D69">
      <w:pPr>
        <w:pStyle w:val="Paragraphedeliste"/>
        <w:numPr>
          <w:ilvl w:val="0"/>
          <w:numId w:val="20"/>
        </w:numPr>
        <w:spacing w:after="0"/>
        <w:jc w:val="both"/>
        <w:rPr>
          <w:rFonts w:cs="Calibri"/>
        </w:rPr>
      </w:pPr>
      <w:r w:rsidRPr="00625D37">
        <w:rPr>
          <w:rFonts w:cs="Calibri"/>
          <w:b/>
        </w:rPr>
        <w:t>Taxe d’Habitation</w:t>
      </w:r>
      <w:r w:rsidRPr="00E222D7">
        <w:rPr>
          <w:rFonts w:cs="Calibri"/>
        </w:rPr>
        <w:t> :</w:t>
      </w:r>
      <w:r>
        <w:rPr>
          <w:rFonts w:cs="Calibri"/>
        </w:rPr>
        <w:t xml:space="preserve"> 4.06%</w:t>
      </w:r>
      <w:r w:rsidRPr="00E222D7">
        <w:rPr>
          <w:rFonts w:cs="Calibri"/>
        </w:rPr>
        <w:tab/>
      </w:r>
      <w:r>
        <w:rPr>
          <w:rFonts w:cs="Calibri"/>
        </w:rPr>
        <w:tab/>
      </w:r>
      <w:r>
        <w:rPr>
          <w:rFonts w:cs="Calibri"/>
        </w:rPr>
        <w:tab/>
      </w:r>
    </w:p>
    <w:p w:rsidR="00C623F0" w:rsidRDefault="00C623F0" w:rsidP="00FC3D69">
      <w:pPr>
        <w:pStyle w:val="Paragraphedeliste"/>
        <w:numPr>
          <w:ilvl w:val="0"/>
          <w:numId w:val="20"/>
        </w:numPr>
        <w:spacing w:after="0"/>
        <w:jc w:val="both"/>
        <w:rPr>
          <w:rFonts w:cs="Calibri"/>
        </w:rPr>
      </w:pPr>
      <w:r w:rsidRPr="00625D37">
        <w:rPr>
          <w:rFonts w:cs="Calibri"/>
          <w:b/>
        </w:rPr>
        <w:t>Taxe Foncière :</w:t>
      </w:r>
      <w:r w:rsidRPr="00E222D7">
        <w:rPr>
          <w:rFonts w:cs="Calibri"/>
        </w:rPr>
        <w:t xml:space="preserve"> </w:t>
      </w:r>
      <w:r>
        <w:rPr>
          <w:rFonts w:cs="Calibri"/>
        </w:rPr>
        <w:t>3.76%</w:t>
      </w:r>
      <w:r>
        <w:rPr>
          <w:rFonts w:cs="Calibri"/>
        </w:rPr>
        <w:tab/>
      </w:r>
    </w:p>
    <w:p w:rsidR="00C623F0" w:rsidRDefault="00C623F0" w:rsidP="00FC3D69">
      <w:pPr>
        <w:pStyle w:val="Paragraphedeliste"/>
        <w:numPr>
          <w:ilvl w:val="0"/>
          <w:numId w:val="20"/>
        </w:numPr>
        <w:spacing w:after="0"/>
        <w:jc w:val="both"/>
        <w:rPr>
          <w:rFonts w:cs="Calibri"/>
        </w:rPr>
      </w:pPr>
      <w:r>
        <w:rPr>
          <w:rFonts w:cs="Calibri"/>
          <w:b/>
        </w:rPr>
        <w:t>T</w:t>
      </w:r>
      <w:r w:rsidRPr="00625D37">
        <w:rPr>
          <w:rFonts w:cs="Calibri"/>
          <w:b/>
        </w:rPr>
        <w:t>axe Foncier Non Bâti</w:t>
      </w:r>
      <w:r>
        <w:rPr>
          <w:rFonts w:cs="Calibri"/>
        </w:rPr>
        <w:t xml:space="preserve"> : </w:t>
      </w:r>
      <w:r w:rsidRPr="00625D37">
        <w:rPr>
          <w:rFonts w:cs="Calibri"/>
        </w:rPr>
        <w:t>10.71%</w:t>
      </w:r>
    </w:p>
    <w:p w:rsidR="00C623F0" w:rsidRDefault="00C623F0" w:rsidP="00714C2D">
      <w:pPr>
        <w:pStyle w:val="Paragraphedeliste"/>
        <w:numPr>
          <w:ilvl w:val="0"/>
          <w:numId w:val="20"/>
        </w:numPr>
        <w:spacing w:after="0"/>
        <w:jc w:val="both"/>
        <w:rPr>
          <w:rFonts w:cs="Calibri"/>
        </w:rPr>
      </w:pPr>
      <w:r w:rsidRPr="00625D37">
        <w:rPr>
          <w:rFonts w:cs="Calibri"/>
          <w:b/>
        </w:rPr>
        <w:t>Le taux de CFE</w:t>
      </w:r>
      <w:r>
        <w:rPr>
          <w:rFonts w:cs="Calibri"/>
          <w:b/>
        </w:rPr>
        <w:t> :</w:t>
      </w:r>
      <w:r w:rsidRPr="00625D37">
        <w:rPr>
          <w:rFonts w:cs="Calibri"/>
          <w:b/>
        </w:rPr>
        <w:t xml:space="preserve"> </w:t>
      </w:r>
      <w:r w:rsidRPr="002A0A8E">
        <w:rPr>
          <w:rFonts w:cs="Calibri"/>
        </w:rPr>
        <w:t>24.67%.</w:t>
      </w:r>
      <w:r w:rsidRPr="00625D37">
        <w:rPr>
          <w:rFonts w:cs="Calibri"/>
        </w:rPr>
        <w:t xml:space="preserve"> </w:t>
      </w:r>
    </w:p>
    <w:p w:rsidR="00C623F0" w:rsidRDefault="00C623F0" w:rsidP="00FC3D69">
      <w:pPr>
        <w:spacing w:after="0"/>
        <w:jc w:val="both"/>
        <w:rPr>
          <w:rFonts w:cs="Calibri"/>
          <w:b/>
        </w:rPr>
      </w:pPr>
    </w:p>
    <w:p w:rsidR="00694EBD" w:rsidRDefault="00C623F0" w:rsidP="00694EBD">
      <w:pPr>
        <w:spacing w:after="0"/>
        <w:jc w:val="both"/>
        <w:rPr>
          <w:rFonts w:cs="Calibri"/>
        </w:rPr>
      </w:pPr>
      <w:r w:rsidRPr="002A0A8E">
        <w:rPr>
          <w:rFonts w:cs="Calibri"/>
          <w:b/>
        </w:rPr>
        <w:t>Le taux de CFE</w:t>
      </w:r>
      <w:r w:rsidRPr="002A0A8E">
        <w:rPr>
          <w:rFonts w:cs="Calibri"/>
        </w:rPr>
        <w:t xml:space="preserve"> unique est calculé en intégrant l’ensemble des éléments fiscaux du territoire, et donc en ayant également additionné le taux de CFE communal et intercommunal. Cependant, dans le cadre du pré rapport de la CLECT et pour ne pas avoir d’impacts trop significatifs sur l’imposition des entreprises, il est proposé une unification progressive des taux sur 5 ans.</w:t>
      </w:r>
    </w:p>
    <w:p w:rsidR="00C623F0" w:rsidRDefault="00C623F0" w:rsidP="00694EBD">
      <w:pPr>
        <w:spacing w:after="0"/>
        <w:jc w:val="both"/>
        <w:rPr>
          <w:rFonts w:cs="Calibri"/>
        </w:rPr>
      </w:pPr>
      <w:r w:rsidRPr="00C942D5">
        <w:rPr>
          <w:rFonts w:cs="Calibri"/>
        </w:rPr>
        <w:t xml:space="preserve"> </w:t>
      </w:r>
    </w:p>
    <w:p w:rsidR="00C623F0" w:rsidRPr="00714C2D" w:rsidRDefault="00C623F0" w:rsidP="00FC3D69">
      <w:pPr>
        <w:spacing w:after="0"/>
        <w:jc w:val="both"/>
        <w:rPr>
          <w:rFonts w:cs="Calibri"/>
        </w:rPr>
      </w:pPr>
      <w:r w:rsidRPr="00516D9C">
        <w:rPr>
          <w:rFonts w:cs="Calibri"/>
          <w:b/>
        </w:rPr>
        <w:t>Le Président</w:t>
      </w:r>
      <w:r w:rsidRPr="00714C2D">
        <w:rPr>
          <w:rFonts w:cs="Calibri"/>
        </w:rPr>
        <w:t xml:space="preserve"> rappelle que l’option fiscale de la FPU n’a pas pour conséquence directe d’augmenter les impôts et qu’</w:t>
      </w:r>
      <w:r w:rsidR="00D354D6">
        <w:rPr>
          <w:rFonts w:cs="Calibri"/>
        </w:rPr>
        <w:t>elle</w:t>
      </w:r>
      <w:r w:rsidRPr="00714C2D">
        <w:rPr>
          <w:rFonts w:cs="Calibri"/>
        </w:rPr>
        <w:t xml:space="preserve"> est au contraire la volonté de ne pas les augmenter.</w:t>
      </w:r>
    </w:p>
    <w:p w:rsidR="00C623F0" w:rsidRDefault="00C623F0" w:rsidP="00FC3D69">
      <w:pPr>
        <w:spacing w:after="0"/>
        <w:jc w:val="both"/>
        <w:rPr>
          <w:rFonts w:cs="Calibri"/>
          <w:b/>
          <w:i/>
        </w:rPr>
      </w:pPr>
    </w:p>
    <w:p w:rsidR="004C2DEB" w:rsidRDefault="00C623F0" w:rsidP="004C2DEB">
      <w:pPr>
        <w:spacing w:after="0"/>
        <w:jc w:val="both"/>
        <w:rPr>
          <w:rFonts w:cs="Calibri"/>
          <w:b/>
          <w:i/>
        </w:rPr>
      </w:pPr>
      <w:r>
        <w:rPr>
          <w:rFonts w:cs="Calibri"/>
          <w:b/>
          <w:i/>
        </w:rPr>
        <w:t>Les taxes et le taux de CFE sont adoptés à l’unanimité.</w:t>
      </w:r>
    </w:p>
    <w:p w:rsidR="00C623F0" w:rsidRDefault="00C623F0" w:rsidP="00FC3D69">
      <w:pPr>
        <w:spacing w:after="0"/>
        <w:jc w:val="both"/>
        <w:rPr>
          <w:rFonts w:cs="Calibri"/>
          <w:b/>
          <w:i/>
        </w:rPr>
      </w:pPr>
    </w:p>
    <w:p w:rsidR="00C623F0" w:rsidRPr="00436705" w:rsidRDefault="00C623F0" w:rsidP="00FC3D69">
      <w:pPr>
        <w:pStyle w:val="Paragraphedeliste"/>
        <w:numPr>
          <w:ilvl w:val="0"/>
          <w:numId w:val="24"/>
        </w:numPr>
        <w:autoSpaceDE w:val="0"/>
        <w:autoSpaceDN w:val="0"/>
        <w:adjustRightInd w:val="0"/>
        <w:spacing w:after="0" w:line="240" w:lineRule="auto"/>
        <w:ind w:left="1134"/>
        <w:jc w:val="both"/>
        <w:rPr>
          <w:rFonts w:cs="Calibri"/>
          <w:b/>
        </w:rPr>
      </w:pPr>
      <w:r w:rsidRPr="00436705">
        <w:rPr>
          <w:rFonts w:cs="Calibri"/>
          <w:b/>
        </w:rPr>
        <w:t xml:space="preserve">FPIC </w:t>
      </w:r>
    </w:p>
    <w:p w:rsidR="00C623F0" w:rsidRDefault="00C623F0" w:rsidP="00FC3D69">
      <w:pPr>
        <w:autoSpaceDE w:val="0"/>
        <w:autoSpaceDN w:val="0"/>
        <w:adjustRightInd w:val="0"/>
        <w:spacing w:after="0" w:line="240" w:lineRule="auto"/>
        <w:jc w:val="both"/>
        <w:rPr>
          <w:rFonts w:cs="Calibri"/>
        </w:rPr>
      </w:pPr>
      <w:r w:rsidRPr="00D33CC6">
        <w:rPr>
          <w:rFonts w:cs="Calibri"/>
        </w:rPr>
        <w:t>L’évaluation du FPIC a été évaluée de la manière suivante par KPMG</w:t>
      </w:r>
      <w:r>
        <w:rPr>
          <w:rFonts w:cs="Calibri"/>
        </w:rPr>
        <w:t> :</w:t>
      </w:r>
    </w:p>
    <w:p w:rsidR="00C623F0" w:rsidRPr="00D33CC6" w:rsidRDefault="00C623F0" w:rsidP="00FC3D69">
      <w:pPr>
        <w:autoSpaceDE w:val="0"/>
        <w:autoSpaceDN w:val="0"/>
        <w:adjustRightInd w:val="0"/>
        <w:spacing w:after="0" w:line="240" w:lineRule="auto"/>
        <w:jc w:val="both"/>
        <w:rPr>
          <w:rFonts w:cs="Calibri"/>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1699"/>
        <w:gridCol w:w="1699"/>
        <w:gridCol w:w="1699"/>
        <w:gridCol w:w="1713"/>
      </w:tblGrid>
      <w:tr w:rsidR="00C623F0" w:rsidRPr="00570521" w:rsidTr="00570521">
        <w:tc>
          <w:tcPr>
            <w:tcW w:w="1842" w:type="dxa"/>
          </w:tcPr>
          <w:p w:rsidR="00C623F0" w:rsidRPr="00570521" w:rsidRDefault="00C623F0" w:rsidP="00570521">
            <w:pPr>
              <w:pStyle w:val="Paragraphedeliste"/>
              <w:widowControl w:val="0"/>
              <w:overflowPunct w:val="0"/>
              <w:autoSpaceDE w:val="0"/>
              <w:autoSpaceDN w:val="0"/>
              <w:adjustRightInd w:val="0"/>
              <w:spacing w:after="0" w:line="240" w:lineRule="auto"/>
              <w:ind w:left="0"/>
              <w:jc w:val="both"/>
              <w:rPr>
                <w:rFonts w:cs="Calibri"/>
                <w:b/>
                <w:sz w:val="20"/>
                <w:szCs w:val="20"/>
                <w:lang w:eastAsia="fr-FR"/>
              </w:rPr>
            </w:pPr>
            <w:r w:rsidRPr="00570521">
              <w:rPr>
                <w:rFonts w:cs="Calibri"/>
                <w:b/>
                <w:sz w:val="20"/>
                <w:szCs w:val="20"/>
                <w:lang w:eastAsia="fr-FR"/>
              </w:rPr>
              <w:t>FPIC</w:t>
            </w:r>
          </w:p>
        </w:tc>
        <w:tc>
          <w:tcPr>
            <w:tcW w:w="1842" w:type="dxa"/>
          </w:tcPr>
          <w:p w:rsidR="00C623F0" w:rsidRPr="00570521" w:rsidRDefault="00C623F0" w:rsidP="00570521">
            <w:pPr>
              <w:pStyle w:val="Paragraphedeliste"/>
              <w:widowControl w:val="0"/>
              <w:overflowPunct w:val="0"/>
              <w:autoSpaceDE w:val="0"/>
              <w:autoSpaceDN w:val="0"/>
              <w:adjustRightInd w:val="0"/>
              <w:spacing w:after="0" w:line="240" w:lineRule="auto"/>
              <w:ind w:left="0"/>
              <w:jc w:val="both"/>
              <w:rPr>
                <w:rFonts w:cs="Calibri"/>
                <w:b/>
                <w:sz w:val="20"/>
                <w:szCs w:val="20"/>
                <w:lang w:eastAsia="fr-FR"/>
              </w:rPr>
            </w:pPr>
            <w:r w:rsidRPr="00570521">
              <w:rPr>
                <w:rFonts w:cs="Calibri"/>
                <w:b/>
                <w:sz w:val="20"/>
                <w:szCs w:val="20"/>
                <w:lang w:eastAsia="fr-FR"/>
              </w:rPr>
              <w:t>2013</w:t>
            </w:r>
          </w:p>
        </w:tc>
        <w:tc>
          <w:tcPr>
            <w:tcW w:w="1842" w:type="dxa"/>
          </w:tcPr>
          <w:p w:rsidR="00C623F0" w:rsidRPr="00570521" w:rsidRDefault="00C623F0" w:rsidP="00570521">
            <w:pPr>
              <w:pStyle w:val="Paragraphedeliste"/>
              <w:widowControl w:val="0"/>
              <w:overflowPunct w:val="0"/>
              <w:autoSpaceDE w:val="0"/>
              <w:autoSpaceDN w:val="0"/>
              <w:adjustRightInd w:val="0"/>
              <w:spacing w:after="0" w:line="240" w:lineRule="auto"/>
              <w:ind w:left="0"/>
              <w:jc w:val="both"/>
              <w:rPr>
                <w:rFonts w:cs="Calibri"/>
                <w:b/>
                <w:sz w:val="20"/>
                <w:szCs w:val="20"/>
                <w:lang w:eastAsia="fr-FR"/>
              </w:rPr>
            </w:pPr>
            <w:r w:rsidRPr="00570521">
              <w:rPr>
                <w:rFonts w:cs="Calibri"/>
                <w:b/>
                <w:sz w:val="20"/>
                <w:szCs w:val="20"/>
                <w:lang w:eastAsia="fr-FR"/>
              </w:rPr>
              <w:t>2014</w:t>
            </w:r>
          </w:p>
        </w:tc>
        <w:tc>
          <w:tcPr>
            <w:tcW w:w="1843" w:type="dxa"/>
          </w:tcPr>
          <w:p w:rsidR="00C623F0" w:rsidRPr="00570521" w:rsidRDefault="00C623F0" w:rsidP="00570521">
            <w:pPr>
              <w:pStyle w:val="Paragraphedeliste"/>
              <w:widowControl w:val="0"/>
              <w:overflowPunct w:val="0"/>
              <w:autoSpaceDE w:val="0"/>
              <w:autoSpaceDN w:val="0"/>
              <w:adjustRightInd w:val="0"/>
              <w:spacing w:after="0" w:line="240" w:lineRule="auto"/>
              <w:ind w:left="0"/>
              <w:jc w:val="both"/>
              <w:rPr>
                <w:rFonts w:cs="Calibri"/>
                <w:b/>
                <w:sz w:val="20"/>
                <w:szCs w:val="20"/>
                <w:lang w:eastAsia="fr-FR"/>
              </w:rPr>
            </w:pPr>
            <w:r w:rsidRPr="00570521">
              <w:rPr>
                <w:rFonts w:cs="Calibri"/>
                <w:b/>
                <w:sz w:val="20"/>
                <w:szCs w:val="20"/>
                <w:lang w:eastAsia="fr-FR"/>
              </w:rPr>
              <w:t>2015</w:t>
            </w:r>
          </w:p>
        </w:tc>
        <w:tc>
          <w:tcPr>
            <w:tcW w:w="1843" w:type="dxa"/>
          </w:tcPr>
          <w:p w:rsidR="00C623F0" w:rsidRPr="00570521" w:rsidRDefault="00C623F0" w:rsidP="00570521">
            <w:pPr>
              <w:pStyle w:val="Paragraphedeliste"/>
              <w:widowControl w:val="0"/>
              <w:overflowPunct w:val="0"/>
              <w:autoSpaceDE w:val="0"/>
              <w:autoSpaceDN w:val="0"/>
              <w:adjustRightInd w:val="0"/>
              <w:spacing w:after="0" w:line="240" w:lineRule="auto"/>
              <w:ind w:left="0"/>
              <w:jc w:val="both"/>
              <w:rPr>
                <w:rFonts w:cs="Calibri"/>
                <w:b/>
                <w:sz w:val="20"/>
                <w:szCs w:val="20"/>
                <w:lang w:eastAsia="fr-FR"/>
              </w:rPr>
            </w:pPr>
            <w:r w:rsidRPr="00570521">
              <w:rPr>
                <w:rFonts w:cs="Calibri"/>
                <w:b/>
                <w:sz w:val="20"/>
                <w:szCs w:val="20"/>
                <w:lang w:eastAsia="fr-FR"/>
              </w:rPr>
              <w:t>2016</w:t>
            </w:r>
          </w:p>
        </w:tc>
      </w:tr>
      <w:tr w:rsidR="00C623F0" w:rsidRPr="00570521" w:rsidTr="00570521">
        <w:tc>
          <w:tcPr>
            <w:tcW w:w="1842" w:type="dxa"/>
          </w:tcPr>
          <w:p w:rsidR="00C623F0" w:rsidRPr="00570521" w:rsidRDefault="00C623F0" w:rsidP="00570521">
            <w:pPr>
              <w:pStyle w:val="Paragraphedeliste"/>
              <w:widowControl w:val="0"/>
              <w:overflowPunct w:val="0"/>
              <w:autoSpaceDE w:val="0"/>
              <w:autoSpaceDN w:val="0"/>
              <w:adjustRightInd w:val="0"/>
              <w:spacing w:after="0" w:line="240" w:lineRule="auto"/>
              <w:ind w:left="0"/>
              <w:jc w:val="both"/>
              <w:rPr>
                <w:rFonts w:cs="Calibri"/>
                <w:sz w:val="20"/>
                <w:szCs w:val="20"/>
                <w:lang w:eastAsia="fr-FR"/>
              </w:rPr>
            </w:pPr>
            <w:r w:rsidRPr="00570521">
              <w:rPr>
                <w:rFonts w:cs="Calibri"/>
                <w:sz w:val="20"/>
                <w:szCs w:val="20"/>
                <w:lang w:eastAsia="fr-FR"/>
              </w:rPr>
              <w:t>Part EPCI</w:t>
            </w:r>
          </w:p>
        </w:tc>
        <w:tc>
          <w:tcPr>
            <w:tcW w:w="1842" w:type="dxa"/>
          </w:tcPr>
          <w:p w:rsidR="00C623F0" w:rsidRPr="00570521" w:rsidRDefault="00C623F0" w:rsidP="00570521">
            <w:pPr>
              <w:pStyle w:val="Paragraphedeliste"/>
              <w:widowControl w:val="0"/>
              <w:overflowPunct w:val="0"/>
              <w:autoSpaceDE w:val="0"/>
              <w:autoSpaceDN w:val="0"/>
              <w:adjustRightInd w:val="0"/>
              <w:spacing w:after="0" w:line="240" w:lineRule="auto"/>
              <w:ind w:left="0"/>
              <w:jc w:val="both"/>
              <w:rPr>
                <w:rFonts w:cs="Calibri"/>
                <w:sz w:val="20"/>
                <w:szCs w:val="20"/>
                <w:lang w:eastAsia="fr-FR"/>
              </w:rPr>
            </w:pPr>
            <w:r w:rsidRPr="00570521">
              <w:rPr>
                <w:rFonts w:cs="Calibri"/>
                <w:sz w:val="20"/>
                <w:szCs w:val="20"/>
                <w:lang w:eastAsia="fr-FR"/>
              </w:rPr>
              <w:t>11379</w:t>
            </w:r>
          </w:p>
        </w:tc>
        <w:tc>
          <w:tcPr>
            <w:tcW w:w="1842" w:type="dxa"/>
          </w:tcPr>
          <w:p w:rsidR="00C623F0" w:rsidRPr="00570521" w:rsidRDefault="00C623F0" w:rsidP="00570521">
            <w:pPr>
              <w:pStyle w:val="Paragraphedeliste"/>
              <w:widowControl w:val="0"/>
              <w:overflowPunct w:val="0"/>
              <w:autoSpaceDE w:val="0"/>
              <w:autoSpaceDN w:val="0"/>
              <w:adjustRightInd w:val="0"/>
              <w:spacing w:after="0" w:line="240" w:lineRule="auto"/>
              <w:ind w:left="0"/>
              <w:jc w:val="both"/>
              <w:rPr>
                <w:rFonts w:cs="Calibri"/>
                <w:sz w:val="20"/>
                <w:szCs w:val="20"/>
                <w:lang w:eastAsia="fr-FR"/>
              </w:rPr>
            </w:pPr>
            <w:r w:rsidRPr="00570521">
              <w:rPr>
                <w:rFonts w:cs="Calibri"/>
                <w:sz w:val="20"/>
                <w:szCs w:val="20"/>
                <w:lang w:eastAsia="fr-FR"/>
              </w:rPr>
              <w:t>22758</w:t>
            </w:r>
          </w:p>
        </w:tc>
        <w:tc>
          <w:tcPr>
            <w:tcW w:w="1843" w:type="dxa"/>
          </w:tcPr>
          <w:p w:rsidR="00C623F0" w:rsidRPr="00570521" w:rsidRDefault="00C623F0" w:rsidP="00570521">
            <w:pPr>
              <w:pStyle w:val="Paragraphedeliste"/>
              <w:widowControl w:val="0"/>
              <w:overflowPunct w:val="0"/>
              <w:autoSpaceDE w:val="0"/>
              <w:autoSpaceDN w:val="0"/>
              <w:adjustRightInd w:val="0"/>
              <w:spacing w:after="0" w:line="240" w:lineRule="auto"/>
              <w:ind w:left="0"/>
              <w:jc w:val="both"/>
              <w:rPr>
                <w:rFonts w:cs="Calibri"/>
                <w:sz w:val="20"/>
                <w:szCs w:val="20"/>
                <w:lang w:eastAsia="fr-FR"/>
              </w:rPr>
            </w:pPr>
            <w:r w:rsidRPr="00570521">
              <w:rPr>
                <w:rFonts w:cs="Calibri"/>
                <w:sz w:val="20"/>
                <w:szCs w:val="20"/>
                <w:lang w:eastAsia="fr-FR"/>
              </w:rPr>
              <w:t>45515</w:t>
            </w:r>
          </w:p>
        </w:tc>
        <w:tc>
          <w:tcPr>
            <w:tcW w:w="1843" w:type="dxa"/>
          </w:tcPr>
          <w:p w:rsidR="00C623F0" w:rsidRPr="00570521" w:rsidRDefault="00C623F0" w:rsidP="00570521">
            <w:pPr>
              <w:pStyle w:val="Paragraphedeliste"/>
              <w:widowControl w:val="0"/>
              <w:overflowPunct w:val="0"/>
              <w:autoSpaceDE w:val="0"/>
              <w:autoSpaceDN w:val="0"/>
              <w:adjustRightInd w:val="0"/>
              <w:spacing w:after="0" w:line="240" w:lineRule="auto"/>
              <w:ind w:left="0"/>
              <w:jc w:val="both"/>
              <w:rPr>
                <w:rFonts w:cs="Calibri"/>
                <w:sz w:val="20"/>
                <w:szCs w:val="20"/>
                <w:lang w:eastAsia="fr-FR"/>
              </w:rPr>
            </w:pPr>
            <w:r w:rsidRPr="00570521">
              <w:rPr>
                <w:rFonts w:cs="Calibri"/>
                <w:sz w:val="20"/>
                <w:szCs w:val="20"/>
                <w:lang w:eastAsia="fr-FR"/>
              </w:rPr>
              <w:t>91031</w:t>
            </w:r>
          </w:p>
        </w:tc>
      </w:tr>
      <w:tr w:rsidR="00C623F0" w:rsidRPr="00570521" w:rsidTr="00570521">
        <w:tc>
          <w:tcPr>
            <w:tcW w:w="1842" w:type="dxa"/>
          </w:tcPr>
          <w:p w:rsidR="00C623F0" w:rsidRPr="00570521" w:rsidRDefault="00C623F0" w:rsidP="00570521">
            <w:pPr>
              <w:pStyle w:val="Paragraphedeliste"/>
              <w:widowControl w:val="0"/>
              <w:overflowPunct w:val="0"/>
              <w:autoSpaceDE w:val="0"/>
              <w:autoSpaceDN w:val="0"/>
              <w:adjustRightInd w:val="0"/>
              <w:spacing w:after="0" w:line="240" w:lineRule="auto"/>
              <w:ind w:left="0"/>
              <w:jc w:val="both"/>
              <w:rPr>
                <w:rFonts w:cs="Calibri"/>
                <w:sz w:val="20"/>
                <w:szCs w:val="20"/>
                <w:lang w:eastAsia="fr-FR"/>
              </w:rPr>
            </w:pPr>
            <w:r w:rsidRPr="00570521">
              <w:rPr>
                <w:rFonts w:cs="Calibri"/>
                <w:sz w:val="20"/>
                <w:szCs w:val="20"/>
                <w:lang w:eastAsia="fr-FR"/>
              </w:rPr>
              <w:t>Part communale</w:t>
            </w:r>
          </w:p>
        </w:tc>
        <w:tc>
          <w:tcPr>
            <w:tcW w:w="1842" w:type="dxa"/>
          </w:tcPr>
          <w:p w:rsidR="00C623F0" w:rsidRPr="00570521" w:rsidRDefault="00C623F0" w:rsidP="00570521">
            <w:pPr>
              <w:pStyle w:val="Paragraphedeliste"/>
              <w:widowControl w:val="0"/>
              <w:overflowPunct w:val="0"/>
              <w:autoSpaceDE w:val="0"/>
              <w:autoSpaceDN w:val="0"/>
              <w:adjustRightInd w:val="0"/>
              <w:spacing w:after="0" w:line="240" w:lineRule="auto"/>
              <w:ind w:left="0"/>
              <w:jc w:val="both"/>
              <w:rPr>
                <w:rFonts w:cs="Calibri"/>
                <w:sz w:val="20"/>
                <w:szCs w:val="20"/>
                <w:lang w:eastAsia="fr-FR"/>
              </w:rPr>
            </w:pPr>
            <w:r w:rsidRPr="00570521">
              <w:rPr>
                <w:rFonts w:cs="Calibri"/>
                <w:sz w:val="20"/>
                <w:szCs w:val="20"/>
                <w:lang w:eastAsia="fr-FR"/>
              </w:rPr>
              <w:t>23548</w:t>
            </w:r>
          </w:p>
        </w:tc>
        <w:tc>
          <w:tcPr>
            <w:tcW w:w="1842" w:type="dxa"/>
          </w:tcPr>
          <w:p w:rsidR="00C623F0" w:rsidRPr="00570521" w:rsidRDefault="00C623F0" w:rsidP="00570521">
            <w:pPr>
              <w:pStyle w:val="Paragraphedeliste"/>
              <w:widowControl w:val="0"/>
              <w:overflowPunct w:val="0"/>
              <w:autoSpaceDE w:val="0"/>
              <w:autoSpaceDN w:val="0"/>
              <w:adjustRightInd w:val="0"/>
              <w:spacing w:after="0" w:line="240" w:lineRule="auto"/>
              <w:ind w:left="0"/>
              <w:jc w:val="both"/>
              <w:rPr>
                <w:rFonts w:cs="Calibri"/>
                <w:sz w:val="20"/>
                <w:szCs w:val="20"/>
                <w:lang w:eastAsia="fr-FR"/>
              </w:rPr>
            </w:pPr>
            <w:r w:rsidRPr="00570521">
              <w:rPr>
                <w:rFonts w:cs="Calibri"/>
                <w:sz w:val="20"/>
                <w:szCs w:val="20"/>
                <w:lang w:eastAsia="fr-FR"/>
              </w:rPr>
              <w:t>47096</w:t>
            </w:r>
          </w:p>
        </w:tc>
        <w:tc>
          <w:tcPr>
            <w:tcW w:w="1843" w:type="dxa"/>
          </w:tcPr>
          <w:p w:rsidR="00C623F0" w:rsidRPr="00570521" w:rsidRDefault="00C623F0" w:rsidP="00570521">
            <w:pPr>
              <w:pStyle w:val="Paragraphedeliste"/>
              <w:widowControl w:val="0"/>
              <w:overflowPunct w:val="0"/>
              <w:autoSpaceDE w:val="0"/>
              <w:autoSpaceDN w:val="0"/>
              <w:adjustRightInd w:val="0"/>
              <w:spacing w:after="0" w:line="240" w:lineRule="auto"/>
              <w:ind w:left="0"/>
              <w:jc w:val="both"/>
              <w:rPr>
                <w:rFonts w:cs="Calibri"/>
                <w:sz w:val="20"/>
                <w:szCs w:val="20"/>
                <w:lang w:eastAsia="fr-FR"/>
              </w:rPr>
            </w:pPr>
            <w:r w:rsidRPr="00570521">
              <w:rPr>
                <w:rFonts w:cs="Calibri"/>
                <w:sz w:val="20"/>
                <w:szCs w:val="20"/>
                <w:lang w:eastAsia="fr-FR"/>
              </w:rPr>
              <w:t>94191</w:t>
            </w:r>
          </w:p>
        </w:tc>
        <w:tc>
          <w:tcPr>
            <w:tcW w:w="1843" w:type="dxa"/>
          </w:tcPr>
          <w:p w:rsidR="00C623F0" w:rsidRPr="00570521" w:rsidRDefault="00C623F0" w:rsidP="00570521">
            <w:pPr>
              <w:pStyle w:val="Paragraphedeliste"/>
              <w:widowControl w:val="0"/>
              <w:overflowPunct w:val="0"/>
              <w:autoSpaceDE w:val="0"/>
              <w:autoSpaceDN w:val="0"/>
              <w:adjustRightInd w:val="0"/>
              <w:spacing w:after="0" w:line="240" w:lineRule="auto"/>
              <w:ind w:left="0"/>
              <w:jc w:val="both"/>
              <w:rPr>
                <w:rFonts w:cs="Calibri"/>
                <w:sz w:val="20"/>
                <w:szCs w:val="20"/>
                <w:lang w:eastAsia="fr-FR"/>
              </w:rPr>
            </w:pPr>
            <w:r w:rsidRPr="00570521">
              <w:rPr>
                <w:rFonts w:cs="Calibri"/>
                <w:sz w:val="20"/>
                <w:szCs w:val="20"/>
                <w:lang w:eastAsia="fr-FR"/>
              </w:rPr>
              <w:t>188382</w:t>
            </w:r>
          </w:p>
        </w:tc>
      </w:tr>
    </w:tbl>
    <w:p w:rsidR="00C623F0" w:rsidRPr="00436705" w:rsidRDefault="00C623F0" w:rsidP="00FC3D69">
      <w:pPr>
        <w:pStyle w:val="Default"/>
        <w:spacing w:before="240"/>
        <w:jc w:val="both"/>
        <w:rPr>
          <w:rFonts w:ascii="Calibri" w:hAnsi="Calibri" w:cs="Calibri"/>
          <w:color w:val="auto"/>
          <w:sz w:val="22"/>
          <w:szCs w:val="22"/>
        </w:rPr>
      </w:pPr>
      <w:r w:rsidRPr="00436705">
        <w:rPr>
          <w:rFonts w:ascii="Calibri" w:hAnsi="Calibri" w:cs="Calibri"/>
          <w:color w:val="auto"/>
          <w:sz w:val="22"/>
          <w:szCs w:val="22"/>
        </w:rPr>
        <w:t>Sur la base d’une répartition du prélèvement CC/communes avec un CIF de 0,33*, la répartition de la part communale du FPIC aurait été pour 2013</w:t>
      </w:r>
      <w:r w:rsidR="00D354D6">
        <w:rPr>
          <w:rFonts w:ascii="Calibri" w:hAnsi="Calibri" w:cs="Calibri"/>
          <w:color w:val="auto"/>
          <w:sz w:val="22"/>
          <w:szCs w:val="22"/>
        </w:rPr>
        <w:t>,</w:t>
      </w:r>
      <w:r w:rsidRPr="00436705">
        <w:rPr>
          <w:rFonts w:ascii="Calibri" w:hAnsi="Calibri" w:cs="Calibri"/>
          <w:color w:val="auto"/>
          <w:sz w:val="22"/>
          <w:szCs w:val="22"/>
        </w:rPr>
        <w:t xml:space="preserve"> si la Communauté avait été créée</w:t>
      </w:r>
      <w:r w:rsidR="00D354D6">
        <w:rPr>
          <w:rFonts w:ascii="Calibri" w:hAnsi="Calibri" w:cs="Calibri"/>
          <w:color w:val="auto"/>
          <w:sz w:val="22"/>
          <w:szCs w:val="22"/>
        </w:rPr>
        <w:t>,</w:t>
      </w:r>
      <w:r w:rsidRPr="00436705">
        <w:rPr>
          <w:rFonts w:ascii="Calibri" w:hAnsi="Calibri" w:cs="Calibri"/>
          <w:color w:val="auto"/>
          <w:sz w:val="22"/>
          <w:szCs w:val="22"/>
        </w:rPr>
        <w:t xml:space="preserve"> la suivante: </w:t>
      </w:r>
    </w:p>
    <w:p w:rsidR="00C623F0" w:rsidRPr="007B32B9" w:rsidRDefault="00C623F0" w:rsidP="00FC3D69">
      <w:pPr>
        <w:pStyle w:val="Paragraphedeliste"/>
        <w:numPr>
          <w:ilvl w:val="0"/>
          <w:numId w:val="33"/>
        </w:numPr>
        <w:autoSpaceDE w:val="0"/>
        <w:autoSpaceDN w:val="0"/>
        <w:adjustRightInd w:val="0"/>
        <w:spacing w:before="120" w:after="0" w:line="240" w:lineRule="auto"/>
        <w:jc w:val="both"/>
        <w:rPr>
          <w:rFonts w:cs="Calibri"/>
        </w:rPr>
      </w:pPr>
      <w:r w:rsidRPr="007B32B9">
        <w:rPr>
          <w:rFonts w:cs="Calibri"/>
        </w:rPr>
        <w:t xml:space="preserve">Crest et les communes de la CCC voient globalement leur prélèvement diminuer </w:t>
      </w:r>
    </w:p>
    <w:p w:rsidR="00C623F0" w:rsidRPr="007B32B9" w:rsidRDefault="00C623F0" w:rsidP="00FC3D69">
      <w:pPr>
        <w:pStyle w:val="Paragraphedeliste"/>
        <w:numPr>
          <w:ilvl w:val="0"/>
          <w:numId w:val="33"/>
        </w:numPr>
        <w:autoSpaceDE w:val="0"/>
        <w:autoSpaceDN w:val="0"/>
        <w:adjustRightInd w:val="0"/>
        <w:spacing w:before="120" w:after="0" w:line="240" w:lineRule="auto"/>
        <w:jc w:val="both"/>
        <w:rPr>
          <w:rFonts w:cs="Calibri"/>
        </w:rPr>
      </w:pPr>
      <w:r w:rsidRPr="007B32B9">
        <w:rPr>
          <w:rFonts w:cs="Calibri"/>
        </w:rPr>
        <w:t xml:space="preserve">alors que les communes de la CCPS connaîtraient un prélèvement alors qu’elles sont aujourd’hui bénéficiaires </w:t>
      </w:r>
    </w:p>
    <w:p w:rsidR="00C623F0" w:rsidRDefault="00C623F0" w:rsidP="00FC3D69">
      <w:pPr>
        <w:autoSpaceDE w:val="0"/>
        <w:autoSpaceDN w:val="0"/>
        <w:adjustRightInd w:val="0"/>
        <w:spacing w:before="240" w:after="0" w:line="240" w:lineRule="auto"/>
        <w:jc w:val="both"/>
        <w:rPr>
          <w:rFonts w:cs="Calibri"/>
        </w:rPr>
      </w:pPr>
      <w:r w:rsidRPr="007B32B9">
        <w:rPr>
          <w:rFonts w:cs="Calibri"/>
        </w:rPr>
        <w:t>Les communes « bénéficiaires » de la fusion versent à la C</w:t>
      </w:r>
      <w:r>
        <w:rPr>
          <w:rFonts w:cs="Calibri"/>
        </w:rPr>
        <w:t xml:space="preserve">ommunauté de </w:t>
      </w:r>
      <w:r w:rsidRPr="007B32B9">
        <w:rPr>
          <w:rFonts w:cs="Calibri"/>
        </w:rPr>
        <w:t>C</w:t>
      </w:r>
      <w:r>
        <w:rPr>
          <w:rFonts w:cs="Calibri"/>
        </w:rPr>
        <w:t>ommunes</w:t>
      </w:r>
      <w:r w:rsidRPr="007B32B9">
        <w:rPr>
          <w:rFonts w:cs="Calibri"/>
        </w:rPr>
        <w:t>, via leurs attributions de compensation, un montant à hauteur du « gain » sur le prélèvement de sorte à donner des marges financières à la C</w:t>
      </w:r>
      <w:r>
        <w:rPr>
          <w:rFonts w:cs="Calibri"/>
        </w:rPr>
        <w:t xml:space="preserve">ommunauté de </w:t>
      </w:r>
      <w:r w:rsidRPr="007B32B9">
        <w:rPr>
          <w:rFonts w:cs="Calibri"/>
        </w:rPr>
        <w:t>C</w:t>
      </w:r>
      <w:r>
        <w:rPr>
          <w:rFonts w:cs="Calibri"/>
        </w:rPr>
        <w:t>ommunes</w:t>
      </w:r>
      <w:r w:rsidRPr="007B32B9">
        <w:rPr>
          <w:rFonts w:cs="Calibri"/>
        </w:rPr>
        <w:t xml:space="preserve">. Il n’y a pas d’impact pour elles par rapport à la situation antérieure </w:t>
      </w:r>
      <w:r>
        <w:rPr>
          <w:rFonts w:cs="Calibri"/>
        </w:rPr>
        <w:t>de</w:t>
      </w:r>
      <w:r w:rsidRPr="007B32B9">
        <w:rPr>
          <w:rFonts w:cs="Calibri"/>
        </w:rPr>
        <w:t xml:space="preserve"> 2013</w:t>
      </w:r>
      <w:r>
        <w:rPr>
          <w:rFonts w:cs="Calibri"/>
        </w:rPr>
        <w:t xml:space="preserve">. </w:t>
      </w:r>
    </w:p>
    <w:p w:rsidR="00C623F0" w:rsidRDefault="00C623F0" w:rsidP="00FC3D69">
      <w:pPr>
        <w:autoSpaceDE w:val="0"/>
        <w:autoSpaceDN w:val="0"/>
        <w:adjustRightInd w:val="0"/>
        <w:spacing w:before="240" w:after="0" w:line="240" w:lineRule="auto"/>
        <w:jc w:val="both"/>
        <w:rPr>
          <w:rFonts w:cs="Calibri"/>
        </w:rPr>
      </w:pPr>
      <w:r w:rsidRPr="007B32B9">
        <w:rPr>
          <w:rFonts w:cs="Calibri"/>
        </w:rPr>
        <w:t>La C</w:t>
      </w:r>
      <w:r>
        <w:rPr>
          <w:rFonts w:cs="Calibri"/>
        </w:rPr>
        <w:t xml:space="preserve">ommunauté de </w:t>
      </w:r>
      <w:r w:rsidRPr="007B32B9">
        <w:rPr>
          <w:rFonts w:cs="Calibri"/>
        </w:rPr>
        <w:t>C</w:t>
      </w:r>
      <w:r>
        <w:rPr>
          <w:rFonts w:cs="Calibri"/>
        </w:rPr>
        <w:t>ommunes</w:t>
      </w:r>
      <w:r w:rsidRPr="007B32B9">
        <w:rPr>
          <w:rFonts w:cs="Calibri"/>
        </w:rPr>
        <w:t xml:space="preserve"> est en capacité de compenser aux communes de l’ex-C</w:t>
      </w:r>
      <w:r>
        <w:rPr>
          <w:rFonts w:cs="Calibri"/>
        </w:rPr>
        <w:t xml:space="preserve">ommunauté de </w:t>
      </w:r>
      <w:r w:rsidRPr="007B32B9">
        <w:rPr>
          <w:rFonts w:cs="Calibri"/>
        </w:rPr>
        <w:t>C</w:t>
      </w:r>
      <w:r>
        <w:rPr>
          <w:rFonts w:cs="Calibri"/>
        </w:rPr>
        <w:t>ommunes du</w:t>
      </w:r>
      <w:r w:rsidRPr="007B32B9">
        <w:rPr>
          <w:rFonts w:cs="Calibri"/>
        </w:rPr>
        <w:t xml:space="preserve"> Pays de Saillans le prélèvement ainsi que la perte de ressources qu’elles subiraient de 20k€ en 2013. </w:t>
      </w:r>
    </w:p>
    <w:p w:rsidR="00C623F0" w:rsidRDefault="00C623F0" w:rsidP="00FC3D69">
      <w:pPr>
        <w:autoSpaceDE w:val="0"/>
        <w:autoSpaceDN w:val="0"/>
        <w:adjustRightInd w:val="0"/>
        <w:spacing w:after="0" w:line="240" w:lineRule="auto"/>
        <w:jc w:val="both"/>
        <w:rPr>
          <w:rFonts w:cs="Calibri"/>
        </w:rPr>
      </w:pPr>
    </w:p>
    <w:p w:rsidR="00C623F0" w:rsidRDefault="00C623F0" w:rsidP="00FC3D69">
      <w:pPr>
        <w:autoSpaceDE w:val="0"/>
        <w:autoSpaceDN w:val="0"/>
        <w:adjustRightInd w:val="0"/>
        <w:spacing w:after="0" w:line="240" w:lineRule="auto"/>
        <w:jc w:val="both"/>
        <w:rPr>
          <w:rFonts w:cs="Calibri"/>
        </w:rPr>
      </w:pPr>
      <w:r w:rsidRPr="007B32B9">
        <w:rPr>
          <w:rFonts w:cs="Calibri"/>
        </w:rPr>
        <w:t>Dans cette configuration, les communes et la communauté de communes supportent le dynamisme à venir sur leurs prélèvements respectifs. (Montée</w:t>
      </w:r>
      <w:r>
        <w:rPr>
          <w:rFonts w:cs="Calibri"/>
        </w:rPr>
        <w:t xml:space="preserve"> en puissance FPIC 2013/2014).</w:t>
      </w:r>
    </w:p>
    <w:p w:rsidR="00C623F0" w:rsidRDefault="00C623F0" w:rsidP="00FC3D69">
      <w:pPr>
        <w:autoSpaceDE w:val="0"/>
        <w:autoSpaceDN w:val="0"/>
        <w:adjustRightInd w:val="0"/>
        <w:spacing w:after="0" w:line="240" w:lineRule="auto"/>
        <w:jc w:val="both"/>
        <w:rPr>
          <w:rFonts w:cs="Calibri"/>
        </w:rPr>
      </w:pPr>
    </w:p>
    <w:p w:rsidR="00C623F0" w:rsidRPr="007B32B9" w:rsidRDefault="00C623F0" w:rsidP="00FC3D69">
      <w:pPr>
        <w:autoSpaceDE w:val="0"/>
        <w:autoSpaceDN w:val="0"/>
        <w:adjustRightInd w:val="0"/>
        <w:spacing w:after="0" w:line="240" w:lineRule="auto"/>
        <w:jc w:val="both"/>
        <w:rPr>
          <w:rFonts w:cs="Calibri"/>
        </w:rPr>
      </w:pPr>
      <w:r w:rsidRPr="00D33CC6">
        <w:rPr>
          <w:rFonts w:cs="Calibri"/>
        </w:rPr>
        <w:t>La solution proposée par KPMG et le Bureau consiste à assurer entre les communes et l’intercommunalité via l’attribution de compensation, une solidarité et de ce fait</w:t>
      </w:r>
      <w:r>
        <w:rPr>
          <w:rFonts w:cs="Calibri"/>
        </w:rPr>
        <w:t> :</w:t>
      </w:r>
    </w:p>
    <w:tbl>
      <w:tblPr>
        <w:tblW w:w="9920" w:type="dxa"/>
        <w:tblBorders>
          <w:left w:val="single" w:sz="4" w:space="0" w:color="auto"/>
          <w:right w:val="single" w:sz="4" w:space="0" w:color="auto"/>
          <w:insideV w:val="single" w:sz="4" w:space="0" w:color="auto"/>
        </w:tblBorders>
        <w:tblCellMar>
          <w:left w:w="0" w:type="dxa"/>
          <w:right w:w="0" w:type="dxa"/>
        </w:tblCellMar>
        <w:tblLook w:val="0000" w:firstRow="0" w:lastRow="0" w:firstColumn="0" w:lastColumn="0" w:noHBand="0" w:noVBand="0"/>
      </w:tblPr>
      <w:tblGrid>
        <w:gridCol w:w="1431"/>
        <w:gridCol w:w="425"/>
        <w:gridCol w:w="709"/>
        <w:gridCol w:w="851"/>
        <w:gridCol w:w="740"/>
        <w:gridCol w:w="976"/>
        <w:gridCol w:w="708"/>
        <w:gridCol w:w="709"/>
        <w:gridCol w:w="709"/>
        <w:gridCol w:w="835"/>
        <w:gridCol w:w="567"/>
        <w:gridCol w:w="1260"/>
      </w:tblGrid>
      <w:tr w:rsidR="00C623F0" w:rsidRPr="00570521" w:rsidTr="00381D46">
        <w:trPr>
          <w:trHeight w:val="378"/>
        </w:trPr>
        <w:tc>
          <w:tcPr>
            <w:tcW w:w="1431" w:type="dxa"/>
            <w:tcBorders>
              <w:right w:val="nil"/>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p>
        </w:tc>
        <w:tc>
          <w:tcPr>
            <w:tcW w:w="425" w:type="dxa"/>
            <w:tcBorders>
              <w:left w:val="nil"/>
              <w:right w:val="nil"/>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p>
        </w:tc>
        <w:tc>
          <w:tcPr>
            <w:tcW w:w="709" w:type="dxa"/>
            <w:tcBorders>
              <w:left w:val="nil"/>
              <w:right w:val="nil"/>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p>
        </w:tc>
        <w:tc>
          <w:tcPr>
            <w:tcW w:w="851" w:type="dxa"/>
            <w:tcBorders>
              <w:left w:val="nil"/>
              <w:right w:val="nil"/>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p>
        </w:tc>
        <w:tc>
          <w:tcPr>
            <w:tcW w:w="740" w:type="dxa"/>
            <w:tcBorders>
              <w:left w:val="nil"/>
              <w:right w:val="nil"/>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p>
        </w:tc>
        <w:tc>
          <w:tcPr>
            <w:tcW w:w="976" w:type="dxa"/>
            <w:tcBorders>
              <w:left w:val="nil"/>
              <w:right w:val="nil"/>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p>
        </w:tc>
        <w:tc>
          <w:tcPr>
            <w:tcW w:w="708" w:type="dxa"/>
            <w:tcBorders>
              <w:left w:val="nil"/>
              <w:right w:val="nil"/>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p>
        </w:tc>
        <w:tc>
          <w:tcPr>
            <w:tcW w:w="709" w:type="dxa"/>
            <w:tcBorders>
              <w:left w:val="nil"/>
              <w:right w:val="nil"/>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p>
        </w:tc>
        <w:tc>
          <w:tcPr>
            <w:tcW w:w="709" w:type="dxa"/>
            <w:tcBorders>
              <w:left w:val="nil"/>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p>
        </w:tc>
        <w:tc>
          <w:tcPr>
            <w:tcW w:w="2662" w:type="dxa"/>
            <w:gridSpan w:val="3"/>
            <w:shd w:val="clear" w:color="auto" w:fill="5B9DBF"/>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r w:rsidRPr="00570521">
              <w:rPr>
                <w:rFonts w:cs="Calibri"/>
                <w:b/>
                <w:bCs/>
                <w:sz w:val="14"/>
              </w:rPr>
              <w:t>Réel 2014</w:t>
            </w:r>
          </w:p>
        </w:tc>
      </w:tr>
      <w:tr w:rsidR="00C623F0" w:rsidRPr="00570521" w:rsidTr="00381D46">
        <w:trPr>
          <w:trHeight w:val="587"/>
        </w:trPr>
        <w:tc>
          <w:tcPr>
            <w:tcW w:w="1431" w:type="dxa"/>
            <w:tcBorders>
              <w:bottom w:val="single" w:sz="4" w:space="0" w:color="auto"/>
            </w:tcBorders>
            <w:shd w:val="clear" w:color="auto" w:fill="5B9DBF"/>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r w:rsidRPr="00570521">
              <w:rPr>
                <w:rFonts w:cs="Calibri"/>
                <w:b/>
                <w:bCs/>
                <w:sz w:val="14"/>
              </w:rPr>
              <w:t>Communes</w:t>
            </w:r>
          </w:p>
        </w:tc>
        <w:tc>
          <w:tcPr>
            <w:tcW w:w="425" w:type="dxa"/>
            <w:tcBorders>
              <w:bottom w:val="single" w:sz="4" w:space="0" w:color="auto"/>
            </w:tcBorders>
            <w:shd w:val="clear" w:color="auto" w:fill="5B9DBF"/>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r w:rsidRPr="00570521">
              <w:rPr>
                <w:rFonts w:cs="Calibri"/>
                <w:b/>
                <w:bCs/>
                <w:sz w:val="14"/>
              </w:rPr>
              <w:t>Pop</w:t>
            </w:r>
          </w:p>
        </w:tc>
        <w:tc>
          <w:tcPr>
            <w:tcW w:w="709" w:type="dxa"/>
            <w:tcBorders>
              <w:bottom w:val="single" w:sz="4" w:space="0" w:color="auto"/>
            </w:tcBorders>
            <w:shd w:val="clear" w:color="auto" w:fill="5B9DBF"/>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proofErr w:type="spellStart"/>
            <w:r w:rsidRPr="00570521">
              <w:rPr>
                <w:rFonts w:cs="Calibri"/>
                <w:b/>
                <w:bCs/>
                <w:sz w:val="14"/>
              </w:rPr>
              <w:t>Pfi</w:t>
            </w:r>
            <w:proofErr w:type="spellEnd"/>
            <w:r w:rsidRPr="00570521">
              <w:rPr>
                <w:rFonts w:cs="Calibri"/>
                <w:b/>
                <w:bCs/>
                <w:sz w:val="14"/>
              </w:rPr>
              <w:t>/</w:t>
            </w:r>
            <w:proofErr w:type="spellStart"/>
            <w:r w:rsidRPr="00570521">
              <w:rPr>
                <w:rFonts w:cs="Calibri"/>
                <w:b/>
                <w:bCs/>
                <w:sz w:val="14"/>
              </w:rPr>
              <w:t>hab</w:t>
            </w:r>
            <w:proofErr w:type="spellEnd"/>
          </w:p>
        </w:tc>
        <w:tc>
          <w:tcPr>
            <w:tcW w:w="851" w:type="dxa"/>
            <w:tcBorders>
              <w:bottom w:val="single" w:sz="4" w:space="0" w:color="auto"/>
            </w:tcBorders>
            <w:shd w:val="clear" w:color="auto" w:fill="5B9DBF"/>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proofErr w:type="spellStart"/>
            <w:r w:rsidRPr="00570521">
              <w:rPr>
                <w:rFonts w:cs="Calibri"/>
                <w:b/>
                <w:bCs/>
                <w:sz w:val="14"/>
              </w:rPr>
              <w:t>Pfi</w:t>
            </w:r>
            <w:proofErr w:type="spellEnd"/>
          </w:p>
        </w:tc>
        <w:tc>
          <w:tcPr>
            <w:tcW w:w="740" w:type="dxa"/>
            <w:tcBorders>
              <w:bottom w:val="single" w:sz="4" w:space="0" w:color="auto"/>
            </w:tcBorders>
            <w:shd w:val="clear" w:color="auto" w:fill="5B9DBF"/>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r w:rsidRPr="00570521">
              <w:rPr>
                <w:rFonts w:cs="Calibri"/>
                <w:b/>
                <w:bCs/>
                <w:sz w:val="14"/>
              </w:rPr>
              <w:t>%</w:t>
            </w:r>
          </w:p>
        </w:tc>
        <w:tc>
          <w:tcPr>
            <w:tcW w:w="976" w:type="dxa"/>
            <w:tcBorders>
              <w:bottom w:val="single" w:sz="4" w:space="0" w:color="auto"/>
            </w:tcBorders>
            <w:shd w:val="clear" w:color="auto" w:fill="5B9DBF"/>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r w:rsidRPr="00570521">
              <w:rPr>
                <w:rFonts w:cs="Calibri"/>
                <w:b/>
                <w:bCs/>
                <w:sz w:val="14"/>
              </w:rPr>
              <w:t>Répartition FPIC simulé 2013</w:t>
            </w:r>
          </w:p>
        </w:tc>
        <w:tc>
          <w:tcPr>
            <w:tcW w:w="708" w:type="dxa"/>
            <w:tcBorders>
              <w:bottom w:val="single" w:sz="4" w:space="0" w:color="auto"/>
            </w:tcBorders>
            <w:shd w:val="clear" w:color="auto" w:fill="5B9DBF"/>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r w:rsidRPr="00570521">
              <w:rPr>
                <w:rFonts w:cs="Calibri"/>
                <w:b/>
                <w:bCs/>
                <w:sz w:val="14"/>
              </w:rPr>
              <w:t>FPIC réel 2013</w:t>
            </w:r>
          </w:p>
        </w:tc>
        <w:tc>
          <w:tcPr>
            <w:tcW w:w="709" w:type="dxa"/>
            <w:tcBorders>
              <w:bottom w:val="single" w:sz="4" w:space="0" w:color="auto"/>
            </w:tcBorders>
            <w:shd w:val="clear" w:color="auto" w:fill="5B9DBF"/>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r w:rsidRPr="00570521">
              <w:rPr>
                <w:rFonts w:cs="Calibri"/>
                <w:b/>
                <w:bCs/>
                <w:sz w:val="14"/>
              </w:rPr>
              <w:t>Ecart</w:t>
            </w:r>
          </w:p>
        </w:tc>
        <w:tc>
          <w:tcPr>
            <w:tcW w:w="709" w:type="dxa"/>
            <w:tcBorders>
              <w:bottom w:val="single" w:sz="4" w:space="0" w:color="auto"/>
            </w:tcBorders>
            <w:shd w:val="clear" w:color="auto" w:fill="5B9DBF"/>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r w:rsidRPr="00570521">
              <w:rPr>
                <w:rFonts w:cs="Calibri"/>
                <w:b/>
                <w:bCs/>
                <w:sz w:val="14"/>
              </w:rPr>
              <w:t>Simulé 2014</w:t>
            </w:r>
          </w:p>
        </w:tc>
        <w:tc>
          <w:tcPr>
            <w:tcW w:w="835" w:type="dxa"/>
            <w:tcBorders>
              <w:bottom w:val="single" w:sz="4" w:space="0" w:color="auto"/>
            </w:tcBorders>
            <w:shd w:val="clear" w:color="auto" w:fill="5B9DBF"/>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b/>
                <w:sz w:val="14"/>
              </w:rPr>
            </w:pPr>
            <w:r w:rsidRPr="00570521">
              <w:rPr>
                <w:rFonts w:cs="Calibri"/>
                <w:b/>
                <w:bCs/>
                <w:sz w:val="14"/>
              </w:rPr>
              <w:t>AC versée / perçue</w:t>
            </w:r>
          </w:p>
        </w:tc>
        <w:tc>
          <w:tcPr>
            <w:tcW w:w="567" w:type="dxa"/>
            <w:tcBorders>
              <w:bottom w:val="single" w:sz="4" w:space="0" w:color="auto"/>
            </w:tcBorders>
            <w:shd w:val="clear" w:color="auto" w:fill="5B9DBF"/>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r w:rsidRPr="00570521">
              <w:rPr>
                <w:rFonts w:cs="Calibri"/>
                <w:b/>
                <w:bCs/>
                <w:sz w:val="14"/>
              </w:rPr>
              <w:t>FPIC</w:t>
            </w:r>
          </w:p>
        </w:tc>
        <w:tc>
          <w:tcPr>
            <w:tcW w:w="1260" w:type="dxa"/>
            <w:tcBorders>
              <w:bottom w:val="single" w:sz="4" w:space="0" w:color="auto"/>
            </w:tcBorders>
            <w:shd w:val="clear" w:color="auto" w:fill="5B9DBF"/>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r w:rsidRPr="00570521">
              <w:rPr>
                <w:rFonts w:cs="Calibri"/>
                <w:b/>
                <w:bCs/>
                <w:sz w:val="14"/>
              </w:rPr>
              <w:t>Total</w:t>
            </w:r>
          </w:p>
        </w:tc>
      </w:tr>
      <w:tr w:rsidR="00C623F0" w:rsidRPr="00570521" w:rsidTr="00381D46">
        <w:trPr>
          <w:trHeight w:val="397"/>
        </w:trPr>
        <w:tc>
          <w:tcPr>
            <w:tcW w:w="1431"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r w:rsidRPr="00570521">
              <w:rPr>
                <w:rFonts w:cs="Calibri"/>
                <w:sz w:val="14"/>
              </w:rPr>
              <w:t>Aouste-sur-Sye</w:t>
            </w:r>
          </w:p>
        </w:tc>
        <w:tc>
          <w:tcPr>
            <w:tcW w:w="425"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2 479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842   </w:t>
            </w:r>
          </w:p>
        </w:tc>
        <w:tc>
          <w:tcPr>
            <w:tcW w:w="851"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2 087 764   </w:t>
            </w:r>
          </w:p>
        </w:tc>
        <w:tc>
          <w:tcPr>
            <w:tcW w:w="740"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0.17   </w:t>
            </w:r>
          </w:p>
        </w:tc>
        <w:tc>
          <w:tcPr>
            <w:tcW w:w="976"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- 4 025   </w:t>
            </w:r>
          </w:p>
        </w:tc>
        <w:tc>
          <w:tcPr>
            <w:tcW w:w="708"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- 12 730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8 705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- 8 051   </w:t>
            </w:r>
          </w:p>
        </w:tc>
        <w:tc>
          <w:tcPr>
            <w:tcW w:w="835"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b/>
                <w:sz w:val="14"/>
              </w:rPr>
            </w:pPr>
            <w:r w:rsidRPr="00570521">
              <w:rPr>
                <w:rFonts w:cs="Calibri"/>
                <w:b/>
                <w:sz w:val="14"/>
              </w:rPr>
              <w:t xml:space="preserve">- 8 705   </w:t>
            </w:r>
          </w:p>
        </w:tc>
        <w:tc>
          <w:tcPr>
            <w:tcW w:w="567"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- 8 051   </w:t>
            </w:r>
          </w:p>
        </w:tc>
        <w:tc>
          <w:tcPr>
            <w:tcW w:w="1260"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- 16 755   </w:t>
            </w:r>
          </w:p>
        </w:tc>
      </w:tr>
      <w:tr w:rsidR="00C623F0" w:rsidRPr="00570521" w:rsidTr="00381D46">
        <w:trPr>
          <w:trHeight w:val="397"/>
        </w:trPr>
        <w:tc>
          <w:tcPr>
            <w:tcW w:w="1431"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r w:rsidRPr="00570521">
              <w:rPr>
                <w:rFonts w:cs="Calibri"/>
                <w:sz w:val="14"/>
              </w:rPr>
              <w:t>Mirabel-et-</w:t>
            </w:r>
            <w:proofErr w:type="spellStart"/>
            <w:r w:rsidRPr="00570521">
              <w:rPr>
                <w:rFonts w:cs="Calibri"/>
                <w:sz w:val="14"/>
              </w:rPr>
              <w:t>Blacons</w:t>
            </w:r>
            <w:proofErr w:type="spellEnd"/>
          </w:p>
        </w:tc>
        <w:tc>
          <w:tcPr>
            <w:tcW w:w="425"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984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659   </w:t>
            </w:r>
          </w:p>
        </w:tc>
        <w:tc>
          <w:tcPr>
            <w:tcW w:w="851"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648 131   </w:t>
            </w:r>
          </w:p>
        </w:tc>
        <w:tc>
          <w:tcPr>
            <w:tcW w:w="740"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5.31   </w:t>
            </w:r>
          </w:p>
        </w:tc>
        <w:tc>
          <w:tcPr>
            <w:tcW w:w="976"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- 1 250   </w:t>
            </w:r>
          </w:p>
        </w:tc>
        <w:tc>
          <w:tcPr>
            <w:tcW w:w="708"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- 3 952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2 702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- 2 499   </w:t>
            </w:r>
          </w:p>
        </w:tc>
        <w:tc>
          <w:tcPr>
            <w:tcW w:w="835"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b/>
                <w:sz w:val="14"/>
              </w:rPr>
            </w:pPr>
            <w:r w:rsidRPr="00570521">
              <w:rPr>
                <w:rFonts w:cs="Calibri"/>
                <w:b/>
                <w:sz w:val="14"/>
              </w:rPr>
              <w:t xml:space="preserve">- 2 702   </w:t>
            </w:r>
          </w:p>
        </w:tc>
        <w:tc>
          <w:tcPr>
            <w:tcW w:w="567"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- 2 499   </w:t>
            </w:r>
          </w:p>
        </w:tc>
        <w:tc>
          <w:tcPr>
            <w:tcW w:w="1260"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- 5 202   </w:t>
            </w:r>
          </w:p>
        </w:tc>
      </w:tr>
      <w:tr w:rsidR="00C623F0" w:rsidRPr="00570521" w:rsidTr="00381D46">
        <w:trPr>
          <w:trHeight w:val="397"/>
        </w:trPr>
        <w:tc>
          <w:tcPr>
            <w:tcW w:w="1431"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proofErr w:type="spellStart"/>
            <w:r w:rsidRPr="00570521">
              <w:rPr>
                <w:rFonts w:cs="Calibri"/>
                <w:sz w:val="14"/>
              </w:rPr>
              <w:t>Piegros</w:t>
            </w:r>
            <w:proofErr w:type="spellEnd"/>
            <w:r w:rsidRPr="00570521">
              <w:rPr>
                <w:rFonts w:cs="Calibri"/>
                <w:sz w:val="14"/>
              </w:rPr>
              <w:t>-la-</w:t>
            </w:r>
            <w:proofErr w:type="spellStart"/>
            <w:r w:rsidRPr="00570521">
              <w:rPr>
                <w:rFonts w:cs="Calibri"/>
                <w:sz w:val="14"/>
              </w:rPr>
              <w:t>Clastre</w:t>
            </w:r>
            <w:proofErr w:type="spellEnd"/>
          </w:p>
        </w:tc>
        <w:tc>
          <w:tcPr>
            <w:tcW w:w="425"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943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529   </w:t>
            </w:r>
          </w:p>
        </w:tc>
        <w:tc>
          <w:tcPr>
            <w:tcW w:w="851"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499 196   </w:t>
            </w:r>
          </w:p>
        </w:tc>
        <w:tc>
          <w:tcPr>
            <w:tcW w:w="740"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0.04   </w:t>
            </w:r>
          </w:p>
        </w:tc>
        <w:tc>
          <w:tcPr>
            <w:tcW w:w="976"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- 962   </w:t>
            </w:r>
          </w:p>
        </w:tc>
        <w:tc>
          <w:tcPr>
            <w:tcW w:w="708"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- 3 044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2 082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- 1 925   </w:t>
            </w:r>
          </w:p>
        </w:tc>
        <w:tc>
          <w:tcPr>
            <w:tcW w:w="835"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b/>
                <w:sz w:val="14"/>
              </w:rPr>
            </w:pPr>
            <w:r w:rsidRPr="00570521">
              <w:rPr>
                <w:rFonts w:cs="Calibri"/>
                <w:b/>
                <w:sz w:val="14"/>
              </w:rPr>
              <w:t xml:space="preserve">- 2 082   </w:t>
            </w:r>
          </w:p>
        </w:tc>
        <w:tc>
          <w:tcPr>
            <w:tcW w:w="567"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- 1 925   </w:t>
            </w:r>
          </w:p>
        </w:tc>
        <w:tc>
          <w:tcPr>
            <w:tcW w:w="1260"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b/>
                <w:bCs/>
                <w:sz w:val="14"/>
              </w:rPr>
              <w:t>-</w:t>
            </w:r>
            <w:r w:rsidRPr="00570521">
              <w:rPr>
                <w:rFonts w:cs="Calibri"/>
                <w:sz w:val="14"/>
              </w:rPr>
              <w:t xml:space="preserve"> 4 006   </w:t>
            </w:r>
          </w:p>
        </w:tc>
      </w:tr>
      <w:tr w:rsidR="00C623F0" w:rsidRPr="00570521" w:rsidTr="00381D46">
        <w:trPr>
          <w:trHeight w:val="397"/>
        </w:trPr>
        <w:tc>
          <w:tcPr>
            <w:tcW w:w="1431"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proofErr w:type="spellStart"/>
            <w:r w:rsidRPr="00570521">
              <w:rPr>
                <w:rFonts w:cs="Calibri"/>
                <w:sz w:val="14"/>
              </w:rPr>
              <w:t>Aubenasson</w:t>
            </w:r>
            <w:proofErr w:type="spellEnd"/>
          </w:p>
        </w:tc>
        <w:tc>
          <w:tcPr>
            <w:tcW w:w="425"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77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685   </w:t>
            </w:r>
          </w:p>
        </w:tc>
        <w:tc>
          <w:tcPr>
            <w:tcW w:w="851"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52 753   </w:t>
            </w:r>
          </w:p>
        </w:tc>
        <w:tc>
          <w:tcPr>
            <w:tcW w:w="740"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0.43   </w:t>
            </w:r>
          </w:p>
        </w:tc>
        <w:tc>
          <w:tcPr>
            <w:tcW w:w="976"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- 102   </w:t>
            </w:r>
          </w:p>
        </w:tc>
        <w:tc>
          <w:tcPr>
            <w:tcW w:w="708"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433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- 535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- 203   </w:t>
            </w:r>
          </w:p>
        </w:tc>
        <w:tc>
          <w:tcPr>
            <w:tcW w:w="835"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b/>
                <w:sz w:val="14"/>
              </w:rPr>
            </w:pPr>
            <w:r w:rsidRPr="00570521">
              <w:rPr>
                <w:rFonts w:cs="Calibri"/>
                <w:b/>
                <w:sz w:val="14"/>
              </w:rPr>
              <w:t xml:space="preserve">535   </w:t>
            </w:r>
          </w:p>
        </w:tc>
        <w:tc>
          <w:tcPr>
            <w:tcW w:w="567"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- 203   </w:t>
            </w:r>
          </w:p>
        </w:tc>
        <w:tc>
          <w:tcPr>
            <w:tcW w:w="1260"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331   </w:t>
            </w:r>
          </w:p>
        </w:tc>
      </w:tr>
      <w:tr w:rsidR="00C623F0" w:rsidRPr="00570521" w:rsidTr="00381D46">
        <w:trPr>
          <w:trHeight w:val="397"/>
        </w:trPr>
        <w:tc>
          <w:tcPr>
            <w:tcW w:w="1431"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r w:rsidRPr="00570521">
              <w:rPr>
                <w:rFonts w:cs="Calibri"/>
                <w:sz w:val="14"/>
              </w:rPr>
              <w:t>Aurel</w:t>
            </w:r>
          </w:p>
        </w:tc>
        <w:tc>
          <w:tcPr>
            <w:tcW w:w="425"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323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625   </w:t>
            </w:r>
          </w:p>
        </w:tc>
        <w:tc>
          <w:tcPr>
            <w:tcW w:w="851"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201 885   </w:t>
            </w:r>
          </w:p>
        </w:tc>
        <w:tc>
          <w:tcPr>
            <w:tcW w:w="740"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0.02   </w:t>
            </w:r>
          </w:p>
        </w:tc>
        <w:tc>
          <w:tcPr>
            <w:tcW w:w="976"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- 389   </w:t>
            </w:r>
          </w:p>
        </w:tc>
        <w:tc>
          <w:tcPr>
            <w:tcW w:w="708"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1 990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- 2 379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- 778   </w:t>
            </w:r>
          </w:p>
        </w:tc>
        <w:tc>
          <w:tcPr>
            <w:tcW w:w="835"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b/>
                <w:sz w:val="14"/>
              </w:rPr>
            </w:pPr>
            <w:r w:rsidRPr="00570521">
              <w:rPr>
                <w:rFonts w:cs="Calibri"/>
                <w:b/>
                <w:sz w:val="14"/>
              </w:rPr>
              <w:t xml:space="preserve">2 379   </w:t>
            </w:r>
          </w:p>
        </w:tc>
        <w:tc>
          <w:tcPr>
            <w:tcW w:w="567"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- 778   </w:t>
            </w:r>
          </w:p>
        </w:tc>
        <w:tc>
          <w:tcPr>
            <w:tcW w:w="1260"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1 601   </w:t>
            </w:r>
          </w:p>
        </w:tc>
      </w:tr>
      <w:tr w:rsidR="00C623F0" w:rsidRPr="00570521" w:rsidTr="00381D46">
        <w:trPr>
          <w:trHeight w:val="397"/>
        </w:trPr>
        <w:tc>
          <w:tcPr>
            <w:tcW w:w="1431"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r w:rsidRPr="00570521">
              <w:rPr>
                <w:rFonts w:cs="Calibri"/>
                <w:sz w:val="14"/>
              </w:rPr>
              <w:t>Chastel-</w:t>
            </w:r>
            <w:proofErr w:type="spellStart"/>
            <w:r w:rsidRPr="00570521">
              <w:rPr>
                <w:rFonts w:cs="Calibri"/>
                <w:sz w:val="14"/>
              </w:rPr>
              <w:t>arnaud</w:t>
            </w:r>
            <w:proofErr w:type="spellEnd"/>
          </w:p>
        </w:tc>
        <w:tc>
          <w:tcPr>
            <w:tcW w:w="425"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65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507   </w:t>
            </w:r>
          </w:p>
        </w:tc>
        <w:tc>
          <w:tcPr>
            <w:tcW w:w="851"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32 981   </w:t>
            </w:r>
          </w:p>
        </w:tc>
        <w:tc>
          <w:tcPr>
            <w:tcW w:w="740"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0.27   </w:t>
            </w:r>
          </w:p>
        </w:tc>
        <w:tc>
          <w:tcPr>
            <w:tcW w:w="976"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- 64   </w:t>
            </w:r>
          </w:p>
        </w:tc>
        <w:tc>
          <w:tcPr>
            <w:tcW w:w="708"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493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- 557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- 127   </w:t>
            </w:r>
          </w:p>
        </w:tc>
        <w:tc>
          <w:tcPr>
            <w:tcW w:w="835"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b/>
                <w:sz w:val="14"/>
              </w:rPr>
            </w:pPr>
            <w:r w:rsidRPr="00570521">
              <w:rPr>
                <w:rFonts w:cs="Calibri"/>
                <w:b/>
                <w:sz w:val="14"/>
              </w:rPr>
              <w:t xml:space="preserve">557   </w:t>
            </w:r>
          </w:p>
        </w:tc>
        <w:tc>
          <w:tcPr>
            <w:tcW w:w="567"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- 127   </w:t>
            </w:r>
          </w:p>
        </w:tc>
        <w:tc>
          <w:tcPr>
            <w:tcW w:w="1260"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429   </w:t>
            </w:r>
          </w:p>
        </w:tc>
      </w:tr>
      <w:tr w:rsidR="00C623F0" w:rsidRPr="00570521" w:rsidTr="00381D46">
        <w:trPr>
          <w:trHeight w:val="397"/>
        </w:trPr>
        <w:tc>
          <w:tcPr>
            <w:tcW w:w="1431"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proofErr w:type="spellStart"/>
            <w:r w:rsidRPr="00570521">
              <w:rPr>
                <w:rFonts w:cs="Calibri"/>
                <w:sz w:val="14"/>
              </w:rPr>
              <w:t>Espenel</w:t>
            </w:r>
            <w:proofErr w:type="spellEnd"/>
          </w:p>
        </w:tc>
        <w:tc>
          <w:tcPr>
            <w:tcW w:w="425"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159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615   </w:t>
            </w:r>
          </w:p>
        </w:tc>
        <w:tc>
          <w:tcPr>
            <w:tcW w:w="851"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97 810   </w:t>
            </w:r>
          </w:p>
        </w:tc>
        <w:tc>
          <w:tcPr>
            <w:tcW w:w="740"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0.01   </w:t>
            </w:r>
          </w:p>
        </w:tc>
        <w:tc>
          <w:tcPr>
            <w:tcW w:w="976"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- 189   </w:t>
            </w:r>
          </w:p>
        </w:tc>
        <w:tc>
          <w:tcPr>
            <w:tcW w:w="708"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146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- 335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- 377   </w:t>
            </w:r>
          </w:p>
        </w:tc>
        <w:tc>
          <w:tcPr>
            <w:tcW w:w="835"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b/>
                <w:sz w:val="14"/>
              </w:rPr>
            </w:pPr>
            <w:r w:rsidRPr="00570521">
              <w:rPr>
                <w:rFonts w:cs="Calibri"/>
                <w:b/>
                <w:sz w:val="14"/>
              </w:rPr>
              <w:t xml:space="preserve">335   </w:t>
            </w:r>
          </w:p>
        </w:tc>
        <w:tc>
          <w:tcPr>
            <w:tcW w:w="567"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- 377   </w:t>
            </w:r>
          </w:p>
        </w:tc>
        <w:tc>
          <w:tcPr>
            <w:tcW w:w="1260"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- 43   </w:t>
            </w:r>
          </w:p>
        </w:tc>
      </w:tr>
      <w:tr w:rsidR="00C623F0" w:rsidRPr="00570521" w:rsidTr="00381D46">
        <w:trPr>
          <w:trHeight w:val="397"/>
        </w:trPr>
        <w:tc>
          <w:tcPr>
            <w:tcW w:w="1431"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r w:rsidRPr="00570521">
              <w:rPr>
                <w:rFonts w:cs="Calibri"/>
                <w:sz w:val="14"/>
              </w:rPr>
              <w:t>La Chaudière</w:t>
            </w:r>
          </w:p>
        </w:tc>
        <w:tc>
          <w:tcPr>
            <w:tcW w:w="425"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28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741   </w:t>
            </w:r>
          </w:p>
        </w:tc>
        <w:tc>
          <w:tcPr>
            <w:tcW w:w="851"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20 753   </w:t>
            </w:r>
          </w:p>
        </w:tc>
        <w:tc>
          <w:tcPr>
            <w:tcW w:w="740"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0.17   </w:t>
            </w:r>
          </w:p>
        </w:tc>
        <w:tc>
          <w:tcPr>
            <w:tcW w:w="976"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- 40   </w:t>
            </w:r>
          </w:p>
        </w:tc>
        <w:tc>
          <w:tcPr>
            <w:tcW w:w="708"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996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- 1 036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- 80   </w:t>
            </w:r>
          </w:p>
        </w:tc>
        <w:tc>
          <w:tcPr>
            <w:tcW w:w="835"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b/>
                <w:sz w:val="14"/>
              </w:rPr>
            </w:pPr>
            <w:r w:rsidRPr="00570521">
              <w:rPr>
                <w:rFonts w:cs="Calibri"/>
                <w:b/>
                <w:sz w:val="14"/>
              </w:rPr>
              <w:t xml:space="preserve">1 036   </w:t>
            </w:r>
          </w:p>
        </w:tc>
        <w:tc>
          <w:tcPr>
            <w:tcW w:w="567"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- 80   </w:t>
            </w:r>
          </w:p>
        </w:tc>
        <w:tc>
          <w:tcPr>
            <w:tcW w:w="1260"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956   </w:t>
            </w:r>
          </w:p>
        </w:tc>
      </w:tr>
      <w:tr w:rsidR="00C623F0" w:rsidRPr="00570521" w:rsidTr="00381D46">
        <w:trPr>
          <w:trHeight w:val="397"/>
        </w:trPr>
        <w:tc>
          <w:tcPr>
            <w:tcW w:w="1431"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proofErr w:type="spellStart"/>
            <w:r w:rsidRPr="00570521">
              <w:rPr>
                <w:rFonts w:cs="Calibri"/>
                <w:sz w:val="14"/>
              </w:rPr>
              <w:t>Rimon</w:t>
            </w:r>
            <w:proofErr w:type="spellEnd"/>
            <w:r w:rsidRPr="00570521">
              <w:rPr>
                <w:rFonts w:cs="Calibri"/>
                <w:sz w:val="14"/>
              </w:rPr>
              <w:t>-et-</w:t>
            </w:r>
            <w:proofErr w:type="spellStart"/>
            <w:r w:rsidRPr="00570521">
              <w:rPr>
                <w:rFonts w:cs="Calibri"/>
                <w:sz w:val="14"/>
              </w:rPr>
              <w:t>savel</w:t>
            </w:r>
            <w:proofErr w:type="spellEnd"/>
          </w:p>
        </w:tc>
        <w:tc>
          <w:tcPr>
            <w:tcW w:w="425"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48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1 059   </w:t>
            </w:r>
          </w:p>
        </w:tc>
        <w:tc>
          <w:tcPr>
            <w:tcW w:w="851"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50 808   </w:t>
            </w:r>
          </w:p>
        </w:tc>
        <w:tc>
          <w:tcPr>
            <w:tcW w:w="740"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0.00   </w:t>
            </w:r>
          </w:p>
        </w:tc>
        <w:tc>
          <w:tcPr>
            <w:tcW w:w="976"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- 98   </w:t>
            </w:r>
          </w:p>
        </w:tc>
        <w:tc>
          <w:tcPr>
            <w:tcW w:w="708"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175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- 273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- 196   </w:t>
            </w:r>
          </w:p>
        </w:tc>
        <w:tc>
          <w:tcPr>
            <w:tcW w:w="835"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b/>
                <w:sz w:val="14"/>
              </w:rPr>
            </w:pPr>
            <w:r w:rsidRPr="00570521">
              <w:rPr>
                <w:rFonts w:cs="Calibri"/>
                <w:b/>
                <w:sz w:val="14"/>
              </w:rPr>
              <w:t xml:space="preserve">273   </w:t>
            </w:r>
          </w:p>
        </w:tc>
        <w:tc>
          <w:tcPr>
            <w:tcW w:w="567"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- 196   </w:t>
            </w:r>
          </w:p>
        </w:tc>
        <w:tc>
          <w:tcPr>
            <w:tcW w:w="1260"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77   </w:t>
            </w:r>
          </w:p>
        </w:tc>
      </w:tr>
      <w:tr w:rsidR="00C623F0" w:rsidRPr="00570521" w:rsidTr="00381D46">
        <w:trPr>
          <w:trHeight w:val="397"/>
        </w:trPr>
        <w:tc>
          <w:tcPr>
            <w:tcW w:w="1431"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r w:rsidRPr="00570521">
              <w:rPr>
                <w:rFonts w:cs="Calibri"/>
                <w:sz w:val="14"/>
              </w:rPr>
              <w:t>Saillans</w:t>
            </w:r>
          </w:p>
        </w:tc>
        <w:tc>
          <w:tcPr>
            <w:tcW w:w="425"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1 409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551   </w:t>
            </w:r>
          </w:p>
        </w:tc>
        <w:tc>
          <w:tcPr>
            <w:tcW w:w="851"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776 458   </w:t>
            </w:r>
          </w:p>
        </w:tc>
        <w:tc>
          <w:tcPr>
            <w:tcW w:w="740"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6.36   </w:t>
            </w:r>
          </w:p>
        </w:tc>
        <w:tc>
          <w:tcPr>
            <w:tcW w:w="976"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- 1 497   </w:t>
            </w:r>
          </w:p>
        </w:tc>
        <w:tc>
          <w:tcPr>
            <w:tcW w:w="708"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9 848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- 11 345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- 2 994   </w:t>
            </w:r>
          </w:p>
        </w:tc>
        <w:tc>
          <w:tcPr>
            <w:tcW w:w="835"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b/>
                <w:sz w:val="14"/>
              </w:rPr>
            </w:pPr>
            <w:r w:rsidRPr="00570521">
              <w:rPr>
                <w:rFonts w:cs="Calibri"/>
                <w:b/>
                <w:sz w:val="14"/>
              </w:rPr>
              <w:t xml:space="preserve">11 345   </w:t>
            </w:r>
          </w:p>
        </w:tc>
        <w:tc>
          <w:tcPr>
            <w:tcW w:w="567"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- 2 994   </w:t>
            </w:r>
          </w:p>
        </w:tc>
        <w:tc>
          <w:tcPr>
            <w:tcW w:w="1260"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8 351   </w:t>
            </w:r>
          </w:p>
        </w:tc>
      </w:tr>
      <w:tr w:rsidR="00C623F0" w:rsidRPr="00570521" w:rsidTr="00381D46">
        <w:trPr>
          <w:trHeight w:val="397"/>
        </w:trPr>
        <w:tc>
          <w:tcPr>
            <w:tcW w:w="1431"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r w:rsidRPr="00570521">
              <w:rPr>
                <w:rFonts w:cs="Calibri"/>
                <w:sz w:val="14"/>
              </w:rPr>
              <w:t>Saint-Benoit-en-Diois</w:t>
            </w:r>
          </w:p>
        </w:tc>
        <w:tc>
          <w:tcPr>
            <w:tcW w:w="425"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43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1 037   </w:t>
            </w:r>
          </w:p>
        </w:tc>
        <w:tc>
          <w:tcPr>
            <w:tcW w:w="851"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44 609   </w:t>
            </w:r>
          </w:p>
        </w:tc>
        <w:tc>
          <w:tcPr>
            <w:tcW w:w="740"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0.00   </w:t>
            </w:r>
          </w:p>
        </w:tc>
        <w:tc>
          <w:tcPr>
            <w:tcW w:w="976"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- 86   </w:t>
            </w:r>
          </w:p>
        </w:tc>
        <w:tc>
          <w:tcPr>
            <w:tcW w:w="708"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160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- 246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- 172   </w:t>
            </w:r>
          </w:p>
        </w:tc>
        <w:tc>
          <w:tcPr>
            <w:tcW w:w="835"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b/>
                <w:sz w:val="14"/>
              </w:rPr>
            </w:pPr>
            <w:r w:rsidRPr="00570521">
              <w:rPr>
                <w:rFonts w:cs="Calibri"/>
                <w:b/>
                <w:sz w:val="14"/>
              </w:rPr>
              <w:t xml:space="preserve">246   </w:t>
            </w:r>
          </w:p>
        </w:tc>
        <w:tc>
          <w:tcPr>
            <w:tcW w:w="567"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- 172   </w:t>
            </w:r>
          </w:p>
        </w:tc>
        <w:tc>
          <w:tcPr>
            <w:tcW w:w="1260"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74   </w:t>
            </w:r>
          </w:p>
        </w:tc>
      </w:tr>
      <w:tr w:rsidR="00C623F0" w:rsidRPr="00570521" w:rsidTr="00381D46">
        <w:trPr>
          <w:trHeight w:val="397"/>
        </w:trPr>
        <w:tc>
          <w:tcPr>
            <w:tcW w:w="1431"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r w:rsidRPr="00570521">
              <w:rPr>
                <w:rFonts w:cs="Calibri"/>
                <w:sz w:val="14"/>
              </w:rPr>
              <w:t>Saint-Sauveur-en-Diois</w:t>
            </w:r>
          </w:p>
        </w:tc>
        <w:tc>
          <w:tcPr>
            <w:tcW w:w="425"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96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542   </w:t>
            </w:r>
          </w:p>
        </w:tc>
        <w:tc>
          <w:tcPr>
            <w:tcW w:w="851"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52 048   </w:t>
            </w:r>
          </w:p>
        </w:tc>
        <w:tc>
          <w:tcPr>
            <w:tcW w:w="740"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0.43   </w:t>
            </w:r>
          </w:p>
        </w:tc>
        <w:tc>
          <w:tcPr>
            <w:tcW w:w="976"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- 100   </w:t>
            </w:r>
          </w:p>
        </w:tc>
        <w:tc>
          <w:tcPr>
            <w:tcW w:w="708"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682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- 782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- 201   </w:t>
            </w:r>
          </w:p>
        </w:tc>
        <w:tc>
          <w:tcPr>
            <w:tcW w:w="835"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b/>
                <w:sz w:val="14"/>
              </w:rPr>
            </w:pPr>
            <w:r w:rsidRPr="00570521">
              <w:rPr>
                <w:rFonts w:cs="Calibri"/>
                <w:b/>
                <w:sz w:val="14"/>
              </w:rPr>
              <w:t xml:space="preserve">782   </w:t>
            </w:r>
          </w:p>
        </w:tc>
        <w:tc>
          <w:tcPr>
            <w:tcW w:w="567"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- 201   </w:t>
            </w:r>
          </w:p>
        </w:tc>
        <w:tc>
          <w:tcPr>
            <w:tcW w:w="1260"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582   </w:t>
            </w:r>
          </w:p>
        </w:tc>
      </w:tr>
      <w:tr w:rsidR="00C623F0" w:rsidRPr="00570521" w:rsidTr="00381D46">
        <w:trPr>
          <w:trHeight w:val="397"/>
        </w:trPr>
        <w:tc>
          <w:tcPr>
            <w:tcW w:w="1431"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proofErr w:type="spellStart"/>
            <w:r w:rsidRPr="00570521">
              <w:rPr>
                <w:rFonts w:cs="Calibri"/>
                <w:sz w:val="14"/>
              </w:rPr>
              <w:t>Vercheny</w:t>
            </w:r>
            <w:proofErr w:type="spellEnd"/>
          </w:p>
        </w:tc>
        <w:tc>
          <w:tcPr>
            <w:tcW w:w="425"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477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632   </w:t>
            </w:r>
          </w:p>
        </w:tc>
        <w:tc>
          <w:tcPr>
            <w:tcW w:w="851"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301 278   </w:t>
            </w:r>
          </w:p>
        </w:tc>
        <w:tc>
          <w:tcPr>
            <w:tcW w:w="740"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0.02   </w:t>
            </w:r>
          </w:p>
        </w:tc>
        <w:tc>
          <w:tcPr>
            <w:tcW w:w="976"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- 581   </w:t>
            </w:r>
          </w:p>
        </w:tc>
        <w:tc>
          <w:tcPr>
            <w:tcW w:w="708"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2 009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- 2 590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- 1 162   </w:t>
            </w:r>
          </w:p>
        </w:tc>
        <w:tc>
          <w:tcPr>
            <w:tcW w:w="835"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b/>
                <w:sz w:val="14"/>
              </w:rPr>
            </w:pPr>
            <w:r w:rsidRPr="00570521">
              <w:rPr>
                <w:rFonts w:cs="Calibri"/>
                <w:b/>
                <w:sz w:val="14"/>
              </w:rPr>
              <w:t xml:space="preserve">2 590   </w:t>
            </w:r>
          </w:p>
        </w:tc>
        <w:tc>
          <w:tcPr>
            <w:tcW w:w="567"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- 1 162   </w:t>
            </w:r>
          </w:p>
        </w:tc>
        <w:tc>
          <w:tcPr>
            <w:tcW w:w="1260"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1 428   </w:t>
            </w:r>
          </w:p>
        </w:tc>
      </w:tr>
      <w:tr w:rsidR="00C623F0" w:rsidRPr="00570521" w:rsidTr="00381D46">
        <w:trPr>
          <w:trHeight w:val="397"/>
        </w:trPr>
        <w:tc>
          <w:tcPr>
            <w:tcW w:w="1431"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proofErr w:type="spellStart"/>
            <w:r w:rsidRPr="00570521">
              <w:rPr>
                <w:rFonts w:cs="Calibri"/>
                <w:sz w:val="14"/>
              </w:rPr>
              <w:t>Véronne</w:t>
            </w:r>
            <w:proofErr w:type="spellEnd"/>
          </w:p>
        </w:tc>
        <w:tc>
          <w:tcPr>
            <w:tcW w:w="425"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46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736   </w:t>
            </w:r>
          </w:p>
        </w:tc>
        <w:tc>
          <w:tcPr>
            <w:tcW w:w="851"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33 859   </w:t>
            </w:r>
          </w:p>
        </w:tc>
        <w:tc>
          <w:tcPr>
            <w:tcW w:w="740"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0.28   </w:t>
            </w:r>
          </w:p>
        </w:tc>
        <w:tc>
          <w:tcPr>
            <w:tcW w:w="976"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- 65   </w:t>
            </w:r>
          </w:p>
        </w:tc>
        <w:tc>
          <w:tcPr>
            <w:tcW w:w="708"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241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- 306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- 131   </w:t>
            </w:r>
          </w:p>
        </w:tc>
        <w:tc>
          <w:tcPr>
            <w:tcW w:w="835"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b/>
                <w:sz w:val="14"/>
              </w:rPr>
            </w:pPr>
            <w:r w:rsidRPr="00570521">
              <w:rPr>
                <w:rFonts w:cs="Calibri"/>
                <w:b/>
                <w:sz w:val="14"/>
              </w:rPr>
              <w:t xml:space="preserve">306   </w:t>
            </w:r>
          </w:p>
        </w:tc>
        <w:tc>
          <w:tcPr>
            <w:tcW w:w="567"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- 131   </w:t>
            </w:r>
          </w:p>
        </w:tc>
        <w:tc>
          <w:tcPr>
            <w:tcW w:w="1260"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176   </w:t>
            </w:r>
          </w:p>
        </w:tc>
      </w:tr>
      <w:tr w:rsidR="00C623F0" w:rsidRPr="00570521" w:rsidTr="00381D46">
        <w:trPr>
          <w:trHeight w:val="397"/>
        </w:trPr>
        <w:tc>
          <w:tcPr>
            <w:tcW w:w="1431"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r w:rsidRPr="00570521">
              <w:rPr>
                <w:rFonts w:cs="Calibri"/>
                <w:sz w:val="14"/>
              </w:rPr>
              <w:t>Crest</w:t>
            </w:r>
          </w:p>
        </w:tc>
        <w:tc>
          <w:tcPr>
            <w:tcW w:w="425"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8 426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868   </w:t>
            </w:r>
          </w:p>
        </w:tc>
        <w:tc>
          <w:tcPr>
            <w:tcW w:w="851"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7 312 925   </w:t>
            </w:r>
          </w:p>
        </w:tc>
        <w:tc>
          <w:tcPr>
            <w:tcW w:w="740"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59.88   </w:t>
            </w:r>
          </w:p>
        </w:tc>
        <w:tc>
          <w:tcPr>
            <w:tcW w:w="976"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- 14 100   </w:t>
            </w:r>
          </w:p>
        </w:tc>
        <w:tc>
          <w:tcPr>
            <w:tcW w:w="708"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- 91 130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77 030   </w:t>
            </w:r>
          </w:p>
        </w:tc>
        <w:tc>
          <w:tcPr>
            <w:tcW w:w="709"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- 28 199   </w:t>
            </w:r>
          </w:p>
        </w:tc>
        <w:tc>
          <w:tcPr>
            <w:tcW w:w="835"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b/>
                <w:sz w:val="14"/>
              </w:rPr>
            </w:pPr>
            <w:r w:rsidRPr="00570521">
              <w:rPr>
                <w:rFonts w:cs="Calibri"/>
                <w:b/>
                <w:sz w:val="14"/>
              </w:rPr>
              <w:t xml:space="preserve">- 77 030   </w:t>
            </w:r>
          </w:p>
        </w:tc>
        <w:tc>
          <w:tcPr>
            <w:tcW w:w="567"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- 28 199   </w:t>
            </w:r>
          </w:p>
        </w:tc>
        <w:tc>
          <w:tcPr>
            <w:tcW w:w="1260" w:type="dxa"/>
            <w:tcBorders>
              <w:top w:val="single" w:sz="4" w:space="0" w:color="auto"/>
              <w:bottom w:val="single" w:sz="4" w:space="0" w:color="auto"/>
            </w:tcBorders>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jc w:val="right"/>
              <w:rPr>
                <w:rFonts w:cs="Calibri"/>
                <w:sz w:val="14"/>
              </w:rPr>
            </w:pPr>
            <w:r w:rsidRPr="00570521">
              <w:rPr>
                <w:rFonts w:cs="Calibri"/>
                <w:sz w:val="14"/>
              </w:rPr>
              <w:t xml:space="preserve">- 105 230   </w:t>
            </w:r>
          </w:p>
        </w:tc>
      </w:tr>
      <w:tr w:rsidR="00C623F0" w:rsidRPr="00570521" w:rsidTr="00381D46">
        <w:trPr>
          <w:trHeight w:val="378"/>
        </w:trPr>
        <w:tc>
          <w:tcPr>
            <w:tcW w:w="1431" w:type="dxa"/>
            <w:tcBorders>
              <w:top w:val="single" w:sz="4" w:space="0" w:color="auto"/>
            </w:tcBorders>
            <w:shd w:val="clear" w:color="auto" w:fill="5B9DBF"/>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r w:rsidRPr="00570521">
              <w:rPr>
                <w:rFonts w:cs="Calibri"/>
                <w:b/>
                <w:bCs/>
                <w:sz w:val="14"/>
              </w:rPr>
              <w:t>TOTAL</w:t>
            </w:r>
          </w:p>
        </w:tc>
        <w:tc>
          <w:tcPr>
            <w:tcW w:w="425" w:type="dxa"/>
            <w:tcBorders>
              <w:top w:val="single" w:sz="4" w:space="0" w:color="auto"/>
            </w:tcBorders>
            <w:shd w:val="clear" w:color="auto" w:fill="5B9DBF"/>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p>
        </w:tc>
        <w:tc>
          <w:tcPr>
            <w:tcW w:w="709" w:type="dxa"/>
            <w:tcBorders>
              <w:top w:val="single" w:sz="4" w:space="0" w:color="auto"/>
            </w:tcBorders>
            <w:shd w:val="clear" w:color="auto" w:fill="5B9DBF"/>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p>
        </w:tc>
        <w:tc>
          <w:tcPr>
            <w:tcW w:w="851" w:type="dxa"/>
            <w:tcBorders>
              <w:top w:val="single" w:sz="4" w:space="0" w:color="auto"/>
            </w:tcBorders>
            <w:shd w:val="clear" w:color="auto" w:fill="5B9DBF"/>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r w:rsidRPr="00570521">
              <w:rPr>
                <w:rFonts w:cs="Calibri"/>
                <w:b/>
                <w:bCs/>
                <w:sz w:val="14"/>
              </w:rPr>
              <w:t xml:space="preserve">12 213 258   </w:t>
            </w:r>
          </w:p>
        </w:tc>
        <w:tc>
          <w:tcPr>
            <w:tcW w:w="740" w:type="dxa"/>
            <w:tcBorders>
              <w:top w:val="single" w:sz="4" w:space="0" w:color="auto"/>
            </w:tcBorders>
            <w:shd w:val="clear" w:color="auto" w:fill="5B9DBF"/>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p>
        </w:tc>
        <w:tc>
          <w:tcPr>
            <w:tcW w:w="976" w:type="dxa"/>
            <w:tcBorders>
              <w:top w:val="single" w:sz="4" w:space="0" w:color="auto"/>
            </w:tcBorders>
            <w:shd w:val="clear" w:color="auto" w:fill="5B9DBF"/>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r w:rsidRPr="00570521">
              <w:rPr>
                <w:rFonts w:cs="Calibri"/>
                <w:b/>
                <w:bCs/>
                <w:sz w:val="14"/>
              </w:rPr>
              <w:t xml:space="preserve">- 23 548   </w:t>
            </w:r>
          </w:p>
        </w:tc>
        <w:tc>
          <w:tcPr>
            <w:tcW w:w="708" w:type="dxa"/>
            <w:tcBorders>
              <w:top w:val="single" w:sz="4" w:space="0" w:color="auto"/>
            </w:tcBorders>
            <w:shd w:val="clear" w:color="auto" w:fill="5B9DBF"/>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r w:rsidRPr="00570521">
              <w:rPr>
                <w:rFonts w:cs="Calibri"/>
                <w:b/>
                <w:bCs/>
                <w:sz w:val="14"/>
              </w:rPr>
              <w:t xml:space="preserve">- 93 683   </w:t>
            </w:r>
          </w:p>
        </w:tc>
        <w:tc>
          <w:tcPr>
            <w:tcW w:w="709" w:type="dxa"/>
            <w:tcBorders>
              <w:top w:val="single" w:sz="4" w:space="0" w:color="auto"/>
            </w:tcBorders>
            <w:shd w:val="clear" w:color="auto" w:fill="5B9DBF"/>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r w:rsidRPr="00570521">
              <w:rPr>
                <w:rFonts w:cs="Calibri"/>
                <w:b/>
                <w:bCs/>
                <w:sz w:val="14"/>
              </w:rPr>
              <w:t xml:space="preserve">   70 135   </w:t>
            </w:r>
          </w:p>
        </w:tc>
        <w:tc>
          <w:tcPr>
            <w:tcW w:w="709" w:type="dxa"/>
            <w:tcBorders>
              <w:top w:val="single" w:sz="4" w:space="0" w:color="auto"/>
            </w:tcBorders>
            <w:shd w:val="clear" w:color="auto" w:fill="5B9DBF"/>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r w:rsidRPr="00570521">
              <w:rPr>
                <w:rFonts w:cs="Calibri"/>
                <w:b/>
                <w:bCs/>
                <w:sz w:val="14"/>
              </w:rPr>
              <w:t xml:space="preserve">- 47 095   </w:t>
            </w:r>
          </w:p>
        </w:tc>
        <w:tc>
          <w:tcPr>
            <w:tcW w:w="835" w:type="dxa"/>
            <w:tcBorders>
              <w:top w:val="single" w:sz="4" w:space="0" w:color="auto"/>
            </w:tcBorders>
            <w:shd w:val="clear" w:color="auto" w:fill="5B9DBF"/>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r w:rsidRPr="00570521">
              <w:rPr>
                <w:rFonts w:cs="Calibri"/>
                <w:b/>
                <w:bCs/>
                <w:sz w:val="14"/>
              </w:rPr>
              <w:t xml:space="preserve">- 70 135   </w:t>
            </w:r>
          </w:p>
        </w:tc>
        <w:tc>
          <w:tcPr>
            <w:tcW w:w="567" w:type="dxa"/>
            <w:tcBorders>
              <w:top w:val="single" w:sz="4" w:space="0" w:color="auto"/>
            </w:tcBorders>
            <w:shd w:val="clear" w:color="auto" w:fill="5B9DBF"/>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r w:rsidRPr="00570521">
              <w:rPr>
                <w:rFonts w:cs="Calibri"/>
                <w:b/>
                <w:bCs/>
                <w:sz w:val="14"/>
              </w:rPr>
              <w:t xml:space="preserve">- 47 095   </w:t>
            </w:r>
          </w:p>
        </w:tc>
        <w:tc>
          <w:tcPr>
            <w:tcW w:w="1260" w:type="dxa"/>
            <w:tcBorders>
              <w:top w:val="single" w:sz="4" w:space="0" w:color="auto"/>
            </w:tcBorders>
            <w:shd w:val="clear" w:color="auto" w:fill="5B9DBF"/>
            <w:tcMar>
              <w:top w:w="13" w:type="dxa"/>
              <w:left w:w="13" w:type="dxa"/>
              <w:bottom w:w="0" w:type="dxa"/>
              <w:right w:w="13" w:type="dxa"/>
            </w:tcMar>
            <w:vAlign w:val="bottom"/>
          </w:tcPr>
          <w:p w:rsidR="00C623F0" w:rsidRPr="00570521" w:rsidRDefault="00C623F0" w:rsidP="00381D46">
            <w:pPr>
              <w:autoSpaceDE w:val="0"/>
              <w:autoSpaceDN w:val="0"/>
              <w:adjustRightInd w:val="0"/>
              <w:spacing w:before="240" w:after="0" w:line="240" w:lineRule="auto"/>
              <w:rPr>
                <w:rFonts w:cs="Calibri"/>
                <w:sz w:val="14"/>
              </w:rPr>
            </w:pPr>
          </w:p>
        </w:tc>
      </w:tr>
    </w:tbl>
    <w:p w:rsidR="00C623F0" w:rsidRPr="00714C2D" w:rsidRDefault="00C623F0" w:rsidP="00714C2D">
      <w:pPr>
        <w:autoSpaceDE w:val="0"/>
        <w:autoSpaceDN w:val="0"/>
        <w:adjustRightInd w:val="0"/>
        <w:spacing w:before="240" w:after="0" w:line="240" w:lineRule="auto"/>
        <w:jc w:val="both"/>
        <w:rPr>
          <w:rFonts w:cs="Calibri"/>
        </w:rPr>
      </w:pPr>
      <w:r w:rsidRPr="00714C2D">
        <w:rPr>
          <w:rFonts w:cs="Calibri"/>
        </w:rPr>
        <w:t>L’effet du FPIC a pour effet d’enrichir la C</w:t>
      </w:r>
      <w:r>
        <w:rPr>
          <w:rFonts w:cs="Calibri"/>
        </w:rPr>
        <w:t xml:space="preserve">ommunauté de </w:t>
      </w:r>
      <w:r w:rsidRPr="00714C2D">
        <w:rPr>
          <w:rFonts w:cs="Calibri"/>
        </w:rPr>
        <w:t>C</w:t>
      </w:r>
      <w:r>
        <w:rPr>
          <w:rFonts w:cs="Calibri"/>
        </w:rPr>
        <w:t>ommunes</w:t>
      </w:r>
      <w:r w:rsidRPr="00714C2D">
        <w:rPr>
          <w:rFonts w:cs="Calibri"/>
        </w:rPr>
        <w:t xml:space="preserve"> et de diminuer les charges pour les communes qui contribuaient au titre FPIC.</w:t>
      </w:r>
    </w:p>
    <w:p w:rsidR="00C623F0" w:rsidRPr="006B1BB9" w:rsidRDefault="00C623F0" w:rsidP="00714C2D">
      <w:pPr>
        <w:autoSpaceDE w:val="0"/>
        <w:autoSpaceDN w:val="0"/>
        <w:adjustRightInd w:val="0"/>
        <w:spacing w:before="240" w:after="0" w:line="240" w:lineRule="auto"/>
        <w:jc w:val="both"/>
        <w:rPr>
          <w:rFonts w:cs="Calibri"/>
          <w:b/>
        </w:rPr>
      </w:pPr>
      <w:r w:rsidRPr="006B1BB9">
        <w:rPr>
          <w:rFonts w:cs="Calibri"/>
          <w:b/>
        </w:rPr>
        <w:t>L’évaluation du FPIC a été adoptée à l’unanimité.</w:t>
      </w:r>
    </w:p>
    <w:p w:rsidR="00C623F0" w:rsidRPr="006B1BB9" w:rsidRDefault="00C623F0" w:rsidP="00FC3D69">
      <w:pPr>
        <w:autoSpaceDE w:val="0"/>
        <w:autoSpaceDN w:val="0"/>
        <w:adjustRightInd w:val="0"/>
        <w:spacing w:after="0" w:line="240" w:lineRule="auto"/>
        <w:jc w:val="both"/>
        <w:rPr>
          <w:rFonts w:cs="Calibri"/>
          <w:b/>
        </w:rPr>
      </w:pPr>
    </w:p>
    <w:p w:rsidR="00C623F0" w:rsidRPr="00625D37" w:rsidRDefault="00C623F0" w:rsidP="00FC3D69">
      <w:pPr>
        <w:pStyle w:val="Paragraphedeliste"/>
        <w:numPr>
          <w:ilvl w:val="0"/>
          <w:numId w:val="18"/>
        </w:numPr>
        <w:autoSpaceDE w:val="0"/>
        <w:autoSpaceDN w:val="0"/>
        <w:adjustRightInd w:val="0"/>
        <w:spacing w:after="0" w:line="240" w:lineRule="auto"/>
        <w:jc w:val="both"/>
        <w:rPr>
          <w:rFonts w:cs="Calibri"/>
          <w:b/>
        </w:rPr>
      </w:pPr>
      <w:r>
        <w:rPr>
          <w:rFonts w:cs="Calibri"/>
          <w:b/>
        </w:rPr>
        <w:t>Vote du budget primitif</w:t>
      </w:r>
    </w:p>
    <w:p w:rsidR="00C623F0" w:rsidRDefault="00C623F0" w:rsidP="00FC3D69">
      <w:pPr>
        <w:spacing w:after="0"/>
        <w:jc w:val="both"/>
        <w:rPr>
          <w:rFonts w:cs="Calibri"/>
        </w:rPr>
      </w:pPr>
    </w:p>
    <w:p w:rsidR="00C623F0" w:rsidRDefault="00C623F0" w:rsidP="00FC3D69">
      <w:pPr>
        <w:spacing w:after="0"/>
        <w:jc w:val="both"/>
        <w:rPr>
          <w:rFonts w:cs="Calibri"/>
        </w:rPr>
      </w:pPr>
      <w:r w:rsidRPr="00232936">
        <w:rPr>
          <w:rFonts w:cs="Calibri"/>
          <w:b/>
        </w:rPr>
        <w:t>Le Président</w:t>
      </w:r>
      <w:r>
        <w:rPr>
          <w:rFonts w:cs="Calibri"/>
        </w:rPr>
        <w:t xml:space="preserve"> précise que le budget est voté par fonction et cela est une nouveauté du fait de la création de la CCCPS.</w:t>
      </w:r>
    </w:p>
    <w:p w:rsidR="00C623F0" w:rsidRDefault="00C623F0" w:rsidP="00FC3D69">
      <w:pPr>
        <w:spacing w:after="0"/>
        <w:jc w:val="both"/>
        <w:rPr>
          <w:rFonts w:cs="Calibri"/>
        </w:rPr>
      </w:pPr>
    </w:p>
    <w:p w:rsidR="00C623F0" w:rsidRDefault="00C623F0" w:rsidP="00FC3D69">
      <w:pPr>
        <w:spacing w:after="0"/>
        <w:jc w:val="both"/>
        <w:rPr>
          <w:rFonts w:cs="Calibri"/>
        </w:rPr>
      </w:pPr>
      <w:r w:rsidRPr="00BF45B0">
        <w:rPr>
          <w:rFonts w:cs="Calibri"/>
          <w:b/>
        </w:rPr>
        <w:t>Thierry J</w:t>
      </w:r>
      <w:r>
        <w:rPr>
          <w:rFonts w:cs="Calibri"/>
          <w:b/>
        </w:rPr>
        <w:t>AVELAS</w:t>
      </w:r>
      <w:r>
        <w:rPr>
          <w:rFonts w:cs="Calibri"/>
        </w:rPr>
        <w:t xml:space="preserve"> demande où se situe la taxe de séjour dans les diagrammes</w:t>
      </w:r>
      <w:r w:rsidR="004C2DEB">
        <w:rPr>
          <w:rFonts w:cs="Calibri"/>
        </w:rPr>
        <w:t xml:space="preserve"> présentés pour le vote du budget</w:t>
      </w:r>
      <w:r>
        <w:rPr>
          <w:rFonts w:cs="Calibri"/>
        </w:rPr>
        <w:t>.</w:t>
      </w:r>
    </w:p>
    <w:p w:rsidR="00C623F0" w:rsidRDefault="004C2DEB" w:rsidP="00FC3D69">
      <w:pPr>
        <w:spacing w:after="0"/>
        <w:jc w:val="both"/>
        <w:rPr>
          <w:rFonts w:cs="Calibri"/>
        </w:rPr>
      </w:pPr>
      <w:r w:rsidRPr="00A840C9">
        <w:rPr>
          <w:rFonts w:cs="Calibri"/>
          <w:b/>
        </w:rPr>
        <w:t>Sandrine ECHAUBARD</w:t>
      </w:r>
      <w:r>
        <w:rPr>
          <w:rFonts w:cs="Calibri"/>
        </w:rPr>
        <w:t xml:space="preserve"> précise qu’elle </w:t>
      </w:r>
      <w:r w:rsidR="00C623F0">
        <w:rPr>
          <w:rFonts w:cs="Calibri"/>
        </w:rPr>
        <w:t>est présentée dans les taxes économiques.</w:t>
      </w:r>
    </w:p>
    <w:p w:rsidR="004C2DEB" w:rsidRDefault="004C2DEB" w:rsidP="00FC3D69">
      <w:pPr>
        <w:spacing w:after="0"/>
        <w:jc w:val="both"/>
        <w:rPr>
          <w:rFonts w:cs="Calibri"/>
          <w:b/>
        </w:rPr>
      </w:pPr>
    </w:p>
    <w:p w:rsidR="00C623F0" w:rsidRDefault="00C623F0" w:rsidP="00FC3D69">
      <w:pPr>
        <w:spacing w:after="0"/>
        <w:jc w:val="both"/>
        <w:rPr>
          <w:rFonts w:cs="Calibri"/>
        </w:rPr>
      </w:pPr>
      <w:r w:rsidRPr="00BF45B0">
        <w:rPr>
          <w:rFonts w:cs="Calibri"/>
          <w:b/>
        </w:rPr>
        <w:lastRenderedPageBreak/>
        <w:t>Samuel ARNAUD</w:t>
      </w:r>
      <w:r>
        <w:rPr>
          <w:rFonts w:cs="Calibri"/>
        </w:rPr>
        <w:t xml:space="preserve"> demande à quoi correspondent les produits de gestion courante dans l’espace culturel du Temple.</w:t>
      </w:r>
    </w:p>
    <w:p w:rsidR="00C623F0" w:rsidRDefault="00C623F0" w:rsidP="00FC3D69">
      <w:pPr>
        <w:spacing w:after="0"/>
        <w:jc w:val="both"/>
        <w:rPr>
          <w:rFonts w:cs="Calibri"/>
        </w:rPr>
      </w:pPr>
      <w:r w:rsidRPr="00232936">
        <w:rPr>
          <w:rFonts w:cs="Calibri"/>
          <w:b/>
        </w:rPr>
        <w:t>Le Président</w:t>
      </w:r>
      <w:r>
        <w:rPr>
          <w:rFonts w:cs="Calibri"/>
        </w:rPr>
        <w:t xml:space="preserve"> lui répond que ce sont les loyers des ateliers ainsi que les locations de l’espace culturel.</w:t>
      </w:r>
    </w:p>
    <w:p w:rsidR="004C2DEB" w:rsidRDefault="004C2DEB" w:rsidP="00FC3D69">
      <w:pPr>
        <w:spacing w:after="0"/>
        <w:jc w:val="both"/>
        <w:rPr>
          <w:rFonts w:cs="Calibri"/>
          <w:b/>
        </w:rPr>
      </w:pPr>
    </w:p>
    <w:p w:rsidR="00C623F0" w:rsidRDefault="00C623F0" w:rsidP="00FC3D69">
      <w:pPr>
        <w:spacing w:after="0"/>
        <w:jc w:val="both"/>
        <w:rPr>
          <w:rFonts w:cs="Calibri"/>
        </w:rPr>
      </w:pPr>
      <w:r w:rsidRPr="00BF45B0">
        <w:rPr>
          <w:rFonts w:cs="Calibri"/>
          <w:b/>
        </w:rPr>
        <w:t>Hervé MARITON</w:t>
      </w:r>
      <w:r>
        <w:rPr>
          <w:rFonts w:cs="Calibri"/>
        </w:rPr>
        <w:t xml:space="preserve"> demande dans quelle mesure les recettes de fonctionnement des équipements sportifs sont données par le conseil général. </w:t>
      </w:r>
    </w:p>
    <w:p w:rsidR="00C623F0" w:rsidRDefault="00687C7E" w:rsidP="00FC3D69">
      <w:pPr>
        <w:spacing w:after="0"/>
        <w:jc w:val="both"/>
        <w:rPr>
          <w:rFonts w:cs="Calibri"/>
        </w:rPr>
      </w:pPr>
      <w:r>
        <w:rPr>
          <w:rFonts w:cs="Calibri"/>
          <w:b/>
        </w:rPr>
        <w:t>Gilles MAGNON</w:t>
      </w:r>
      <w:r w:rsidR="00C623F0">
        <w:rPr>
          <w:rFonts w:cs="Calibri"/>
        </w:rPr>
        <w:t xml:space="preserve"> lui énonce les recettes associées à ces équipements dans le cadre d’une convention.</w:t>
      </w:r>
    </w:p>
    <w:p w:rsidR="00C623F0" w:rsidRDefault="00C623F0" w:rsidP="00FC3D69">
      <w:pPr>
        <w:spacing w:after="0"/>
        <w:jc w:val="both"/>
        <w:rPr>
          <w:rFonts w:cs="Calibri"/>
        </w:rPr>
      </w:pPr>
    </w:p>
    <w:p w:rsidR="00C623F0" w:rsidRDefault="00C623F0" w:rsidP="00FC3D69">
      <w:pPr>
        <w:spacing w:after="0"/>
        <w:jc w:val="both"/>
        <w:rPr>
          <w:rFonts w:cs="Calibri"/>
        </w:rPr>
      </w:pPr>
      <w:r w:rsidRPr="00232936">
        <w:rPr>
          <w:rFonts w:cs="Calibri"/>
          <w:b/>
        </w:rPr>
        <w:t>Sylvie FAURE</w:t>
      </w:r>
      <w:r>
        <w:rPr>
          <w:rFonts w:cs="Calibri"/>
        </w:rPr>
        <w:t xml:space="preserve"> demande pourquoi l’adhésion</w:t>
      </w:r>
      <w:r w:rsidR="004C2DEB">
        <w:rPr>
          <w:rFonts w:cs="Calibri"/>
        </w:rPr>
        <w:t xml:space="preserve"> à</w:t>
      </w:r>
      <w:r>
        <w:rPr>
          <w:rFonts w:cs="Calibri"/>
        </w:rPr>
        <w:t xml:space="preserve"> A</w:t>
      </w:r>
      <w:r w:rsidR="004C2DEB">
        <w:rPr>
          <w:rFonts w:cs="Calibri"/>
        </w:rPr>
        <w:t xml:space="preserve">rdèche </w:t>
      </w:r>
      <w:r>
        <w:rPr>
          <w:rFonts w:cs="Calibri"/>
        </w:rPr>
        <w:t>D</w:t>
      </w:r>
      <w:r w:rsidR="004C2DEB">
        <w:rPr>
          <w:rFonts w:cs="Calibri"/>
        </w:rPr>
        <w:t xml:space="preserve">rôme </w:t>
      </w:r>
      <w:r>
        <w:rPr>
          <w:rFonts w:cs="Calibri"/>
        </w:rPr>
        <w:t>N</w:t>
      </w:r>
      <w:r w:rsidR="004C2DEB">
        <w:rPr>
          <w:rFonts w:cs="Calibri"/>
        </w:rPr>
        <w:t>umérique</w:t>
      </w:r>
      <w:r>
        <w:rPr>
          <w:rFonts w:cs="Calibri"/>
        </w:rPr>
        <w:t xml:space="preserve"> n’est envisagée qu’à partir de septembre 2014</w:t>
      </w:r>
      <w:r w:rsidR="004C2DEB">
        <w:rPr>
          <w:rFonts w:cs="Calibri"/>
        </w:rPr>
        <w:t>.</w:t>
      </w:r>
    </w:p>
    <w:p w:rsidR="00C623F0" w:rsidRDefault="00C623F0" w:rsidP="00FC3D69">
      <w:pPr>
        <w:spacing w:after="0"/>
        <w:jc w:val="both"/>
        <w:rPr>
          <w:rFonts w:cs="Calibri"/>
        </w:rPr>
      </w:pPr>
      <w:r w:rsidRPr="00232936">
        <w:rPr>
          <w:rFonts w:cs="Calibri"/>
          <w:b/>
        </w:rPr>
        <w:t>Le Président</w:t>
      </w:r>
      <w:r>
        <w:rPr>
          <w:rFonts w:cs="Calibri"/>
        </w:rPr>
        <w:t xml:space="preserve"> explique qu’il faut travailler sur ce dossier avant de se lancer dans cette adhésion et notamment sur le fait que le prix de branchement par foyer devrait varier si toutes les communes concernées n’adhèrent pas ; il convient d’être prudent sur cette adhésion.</w:t>
      </w:r>
    </w:p>
    <w:p w:rsidR="003E1888" w:rsidRDefault="003E1888" w:rsidP="00FC3D69">
      <w:pPr>
        <w:spacing w:after="0"/>
        <w:jc w:val="both"/>
        <w:rPr>
          <w:rFonts w:cs="Calibri"/>
        </w:rPr>
      </w:pPr>
    </w:p>
    <w:p w:rsidR="003E1888" w:rsidRDefault="003E1888" w:rsidP="00FC3D69">
      <w:pPr>
        <w:spacing w:after="0"/>
        <w:jc w:val="both"/>
        <w:rPr>
          <w:rFonts w:cs="Calibri"/>
        </w:rPr>
      </w:pPr>
      <w:r w:rsidRPr="005E64A0">
        <w:rPr>
          <w:rFonts w:cs="Calibri"/>
          <w:b/>
        </w:rPr>
        <w:t>Jean Pierre POINT</w:t>
      </w:r>
      <w:r>
        <w:rPr>
          <w:rFonts w:cs="Calibri"/>
        </w:rPr>
        <w:t xml:space="preserve"> demande si les charges salariales d’un animateur PLH sont </w:t>
      </w:r>
      <w:r w:rsidR="00A516BC">
        <w:rPr>
          <w:rFonts w:cs="Calibri"/>
        </w:rPr>
        <w:t>prévues dans le budget.</w:t>
      </w:r>
    </w:p>
    <w:p w:rsidR="00BB4C93" w:rsidRDefault="00114B3E" w:rsidP="00FC3D69">
      <w:pPr>
        <w:spacing w:after="0"/>
        <w:jc w:val="both"/>
        <w:rPr>
          <w:rFonts w:cs="Calibri"/>
        </w:rPr>
      </w:pPr>
      <w:r w:rsidRPr="005E64A0">
        <w:rPr>
          <w:rFonts w:cs="Calibri"/>
          <w:b/>
        </w:rPr>
        <w:t>Le Président</w:t>
      </w:r>
      <w:r>
        <w:rPr>
          <w:rFonts w:cs="Calibri"/>
        </w:rPr>
        <w:t xml:space="preserve"> r</w:t>
      </w:r>
      <w:r w:rsidR="00A840C9">
        <w:rPr>
          <w:rFonts w:cs="Calibri"/>
        </w:rPr>
        <w:t>épond positivement</w:t>
      </w:r>
      <w:r w:rsidR="00BB4C93">
        <w:rPr>
          <w:rFonts w:cs="Calibri"/>
        </w:rPr>
        <w:t>.</w:t>
      </w:r>
    </w:p>
    <w:p w:rsidR="00C623F0" w:rsidRDefault="00C623F0" w:rsidP="00FC3D69">
      <w:pPr>
        <w:spacing w:after="0"/>
        <w:jc w:val="both"/>
        <w:rPr>
          <w:rFonts w:cs="Calibri"/>
        </w:rPr>
      </w:pPr>
    </w:p>
    <w:p w:rsidR="00C623F0" w:rsidRPr="00232936" w:rsidRDefault="00C623F0" w:rsidP="00FC3D69">
      <w:pPr>
        <w:spacing w:after="0"/>
        <w:jc w:val="both"/>
        <w:rPr>
          <w:rFonts w:cs="Calibri"/>
          <w:b/>
        </w:rPr>
      </w:pPr>
      <w:r>
        <w:rPr>
          <w:rFonts w:cs="Calibri"/>
        </w:rPr>
        <w:t xml:space="preserve"> </w:t>
      </w:r>
      <w:r w:rsidRPr="00232936">
        <w:rPr>
          <w:rFonts w:cs="Calibri"/>
          <w:b/>
        </w:rPr>
        <w:t>La section de fonctionnement a été approuvé</w:t>
      </w:r>
      <w:r>
        <w:rPr>
          <w:rFonts w:cs="Calibri"/>
          <w:b/>
        </w:rPr>
        <w:t>e</w:t>
      </w:r>
      <w:r w:rsidRPr="00232936">
        <w:rPr>
          <w:rFonts w:cs="Calibri"/>
          <w:b/>
        </w:rPr>
        <w:t xml:space="preserve"> à l’unanimité</w:t>
      </w:r>
      <w:r w:rsidR="004C2DEB">
        <w:rPr>
          <w:rFonts w:cs="Calibri"/>
          <w:b/>
        </w:rPr>
        <w:t>.</w:t>
      </w:r>
    </w:p>
    <w:p w:rsidR="00C623F0" w:rsidRDefault="00C623F0" w:rsidP="00FC3D69">
      <w:pPr>
        <w:spacing w:after="0"/>
        <w:jc w:val="both"/>
        <w:rPr>
          <w:rFonts w:cs="Calibri"/>
        </w:rPr>
      </w:pPr>
    </w:p>
    <w:p w:rsidR="00C623F0" w:rsidRDefault="00C623F0" w:rsidP="00FC3D69">
      <w:pPr>
        <w:spacing w:after="0"/>
        <w:jc w:val="both"/>
        <w:rPr>
          <w:rFonts w:cs="Calibri"/>
        </w:rPr>
      </w:pPr>
      <w:r w:rsidRPr="00232936">
        <w:rPr>
          <w:rFonts w:cs="Calibri"/>
          <w:b/>
        </w:rPr>
        <w:t>Samuel ARNAUD</w:t>
      </w:r>
      <w:r>
        <w:rPr>
          <w:rFonts w:cs="Calibri"/>
        </w:rPr>
        <w:t xml:space="preserve"> demande quels sont les montants proposés pour le centre aquatique.</w:t>
      </w:r>
    </w:p>
    <w:p w:rsidR="00C623F0" w:rsidRDefault="00C623F0" w:rsidP="00FC3D69">
      <w:pPr>
        <w:spacing w:after="0"/>
        <w:jc w:val="both"/>
        <w:rPr>
          <w:rFonts w:cs="Calibri"/>
        </w:rPr>
      </w:pPr>
      <w:r w:rsidRPr="00232936">
        <w:rPr>
          <w:rFonts w:cs="Calibri"/>
          <w:b/>
        </w:rPr>
        <w:t>Le Président</w:t>
      </w:r>
      <w:r>
        <w:rPr>
          <w:rFonts w:cs="Calibri"/>
        </w:rPr>
        <w:t xml:space="preserve"> lui précise que 24 500€ sont inscrits pour finaliser les études.</w:t>
      </w:r>
    </w:p>
    <w:p w:rsidR="00C623F0" w:rsidRDefault="00C623F0" w:rsidP="00FC3D69">
      <w:pPr>
        <w:pStyle w:val="Paragraphedeliste"/>
        <w:widowControl w:val="0"/>
        <w:suppressAutoHyphens/>
        <w:spacing w:after="0" w:line="240" w:lineRule="auto"/>
        <w:jc w:val="both"/>
      </w:pPr>
    </w:p>
    <w:p w:rsidR="00A840C9" w:rsidRPr="00EA7F1F" w:rsidRDefault="00A840C9" w:rsidP="00FC3D69">
      <w:pPr>
        <w:pStyle w:val="Paragraphedeliste"/>
        <w:widowControl w:val="0"/>
        <w:suppressAutoHyphens/>
        <w:spacing w:after="0" w:line="240" w:lineRule="auto"/>
        <w:jc w:val="both"/>
      </w:pPr>
    </w:p>
    <w:p w:rsidR="00C623F0" w:rsidRDefault="00C623F0" w:rsidP="00F90C4E">
      <w:pPr>
        <w:pStyle w:val="Paragraphedeliste"/>
        <w:widowControl w:val="0"/>
        <w:numPr>
          <w:ilvl w:val="0"/>
          <w:numId w:val="1"/>
        </w:numPr>
        <w:suppressAutoHyphens/>
        <w:spacing w:after="0" w:line="240" w:lineRule="auto"/>
        <w:jc w:val="both"/>
      </w:pPr>
      <w:r w:rsidRPr="00D730A6">
        <w:rPr>
          <w:b/>
          <w:u w:val="single"/>
        </w:rPr>
        <w:t>Budgets annexes 2014</w:t>
      </w:r>
      <w:r>
        <w:t> :</w:t>
      </w:r>
    </w:p>
    <w:p w:rsidR="00C623F0" w:rsidRDefault="00C623F0" w:rsidP="00FC3D69">
      <w:pPr>
        <w:pStyle w:val="Paragraphedeliste"/>
        <w:widowControl w:val="0"/>
        <w:suppressAutoHyphens/>
        <w:spacing w:after="0" w:line="240" w:lineRule="auto"/>
        <w:jc w:val="both"/>
      </w:pPr>
      <w:r>
        <w:t xml:space="preserve"> </w:t>
      </w:r>
    </w:p>
    <w:p w:rsidR="00C623F0" w:rsidRDefault="00C623F0" w:rsidP="00FC3D69">
      <w:pPr>
        <w:pStyle w:val="Paragraphedeliste"/>
        <w:widowControl w:val="0"/>
        <w:numPr>
          <w:ilvl w:val="0"/>
          <w:numId w:val="2"/>
        </w:numPr>
        <w:suppressAutoHyphens/>
        <w:spacing w:after="0" w:line="240" w:lineRule="auto"/>
        <w:jc w:val="both"/>
        <w:rPr>
          <w:b/>
        </w:rPr>
      </w:pPr>
      <w:r>
        <w:rPr>
          <w:b/>
        </w:rPr>
        <w:t>ZA La Tuilière</w:t>
      </w:r>
      <w:r w:rsidRPr="008B5685">
        <w:rPr>
          <w:b/>
        </w:rPr>
        <w:t xml:space="preserve"> </w:t>
      </w:r>
    </w:p>
    <w:p w:rsidR="00C623F0" w:rsidRDefault="00C623F0" w:rsidP="00FC3D69">
      <w:pPr>
        <w:spacing w:after="0"/>
        <w:jc w:val="both"/>
        <w:rPr>
          <w:rFonts w:cs="Calibri"/>
          <w:b/>
          <w:i/>
        </w:rPr>
      </w:pPr>
    </w:p>
    <w:p w:rsidR="00C623F0" w:rsidRDefault="00C623F0" w:rsidP="00FC3D69">
      <w:pPr>
        <w:spacing w:after="0"/>
        <w:jc w:val="both"/>
        <w:rPr>
          <w:rFonts w:cs="Calibri"/>
          <w:b/>
          <w:i/>
        </w:rPr>
      </w:pPr>
      <w:r>
        <w:rPr>
          <w:rFonts w:cs="Calibri"/>
          <w:b/>
          <w:i/>
        </w:rPr>
        <w:t>Le budget ZA La Tuilière est approuvé à l’unanimité</w:t>
      </w:r>
    </w:p>
    <w:p w:rsidR="00757B27" w:rsidRDefault="00757B27" w:rsidP="00FC3D69">
      <w:pPr>
        <w:spacing w:after="0"/>
        <w:jc w:val="both"/>
        <w:rPr>
          <w:rFonts w:cs="Calibri"/>
          <w:b/>
          <w:i/>
        </w:rPr>
      </w:pPr>
    </w:p>
    <w:p w:rsidR="00C623F0" w:rsidRDefault="00C623F0" w:rsidP="00FC3D69">
      <w:pPr>
        <w:widowControl w:val="0"/>
        <w:suppressAutoHyphens/>
        <w:spacing w:after="0" w:line="240" w:lineRule="auto"/>
        <w:jc w:val="both"/>
        <w:rPr>
          <w:rFonts w:cs="Calibri"/>
        </w:rPr>
      </w:pPr>
    </w:p>
    <w:p w:rsidR="00C623F0" w:rsidRPr="00F820DC" w:rsidRDefault="00C623F0" w:rsidP="00FC3D69">
      <w:pPr>
        <w:pStyle w:val="Paragraphedeliste"/>
        <w:widowControl w:val="0"/>
        <w:numPr>
          <w:ilvl w:val="0"/>
          <w:numId w:val="2"/>
        </w:numPr>
        <w:suppressAutoHyphens/>
        <w:spacing w:after="0" w:line="240" w:lineRule="auto"/>
        <w:jc w:val="both"/>
        <w:rPr>
          <w:rFonts w:cs="Calibri"/>
          <w:b/>
        </w:rPr>
      </w:pPr>
      <w:r>
        <w:rPr>
          <w:b/>
        </w:rPr>
        <w:t xml:space="preserve">ZAC de la </w:t>
      </w:r>
      <w:proofErr w:type="spellStart"/>
      <w:r>
        <w:rPr>
          <w:b/>
        </w:rPr>
        <w:t>Condamine</w:t>
      </w:r>
      <w:proofErr w:type="spellEnd"/>
    </w:p>
    <w:p w:rsidR="00C623F0" w:rsidRDefault="00C623F0" w:rsidP="00757B27">
      <w:pPr>
        <w:widowControl w:val="0"/>
        <w:suppressAutoHyphens/>
        <w:spacing w:after="0" w:line="240" w:lineRule="auto"/>
        <w:jc w:val="both"/>
        <w:rPr>
          <w:rFonts w:cs="Calibri"/>
          <w:b/>
          <w:i/>
        </w:rPr>
      </w:pPr>
      <w:r w:rsidRPr="00F820DC">
        <w:rPr>
          <w:rFonts w:cs="Calibri"/>
        </w:rPr>
        <w:t xml:space="preserve"> </w:t>
      </w:r>
    </w:p>
    <w:p w:rsidR="00C623F0" w:rsidRDefault="00C623F0" w:rsidP="00FC3D69">
      <w:pPr>
        <w:spacing w:after="0"/>
        <w:jc w:val="both"/>
        <w:rPr>
          <w:rFonts w:cs="Calibri"/>
          <w:b/>
          <w:i/>
        </w:rPr>
      </w:pPr>
      <w:r>
        <w:rPr>
          <w:rFonts w:cs="Calibri"/>
          <w:b/>
          <w:i/>
        </w:rPr>
        <w:t xml:space="preserve">Le budget ZAC de la </w:t>
      </w:r>
      <w:proofErr w:type="spellStart"/>
      <w:r>
        <w:rPr>
          <w:rFonts w:cs="Calibri"/>
          <w:b/>
          <w:i/>
        </w:rPr>
        <w:t>Condamine</w:t>
      </w:r>
      <w:proofErr w:type="spellEnd"/>
      <w:r>
        <w:rPr>
          <w:rFonts w:cs="Calibri"/>
          <w:b/>
          <w:i/>
        </w:rPr>
        <w:t xml:space="preserve"> est </w:t>
      </w:r>
      <w:r w:rsidR="00A91E81">
        <w:rPr>
          <w:rFonts w:cs="Calibri"/>
          <w:b/>
          <w:i/>
        </w:rPr>
        <w:t>approuvé</w:t>
      </w:r>
      <w:r>
        <w:rPr>
          <w:rFonts w:cs="Calibri"/>
          <w:b/>
          <w:i/>
        </w:rPr>
        <w:t xml:space="preserve"> à l’unanimité</w:t>
      </w:r>
    </w:p>
    <w:p w:rsidR="00757B27" w:rsidRDefault="00757B27" w:rsidP="00FC3D69">
      <w:pPr>
        <w:spacing w:after="0"/>
        <w:jc w:val="both"/>
        <w:rPr>
          <w:rFonts w:cs="Calibri"/>
          <w:b/>
          <w:i/>
        </w:rPr>
      </w:pPr>
    </w:p>
    <w:p w:rsidR="00C623F0" w:rsidRDefault="00C623F0" w:rsidP="00FC3D69">
      <w:pPr>
        <w:widowControl w:val="0"/>
        <w:suppressAutoHyphens/>
        <w:spacing w:after="0" w:line="240" w:lineRule="auto"/>
        <w:jc w:val="both"/>
      </w:pPr>
    </w:p>
    <w:p w:rsidR="00C623F0" w:rsidRPr="00D65CAD" w:rsidRDefault="00C623F0" w:rsidP="00FC3D69">
      <w:pPr>
        <w:pStyle w:val="Paragraphedeliste"/>
        <w:widowControl w:val="0"/>
        <w:numPr>
          <w:ilvl w:val="0"/>
          <w:numId w:val="2"/>
        </w:numPr>
        <w:suppressAutoHyphens/>
        <w:spacing w:after="0" w:line="240" w:lineRule="auto"/>
        <w:jc w:val="both"/>
        <w:rPr>
          <w:rFonts w:cs="Calibri"/>
        </w:rPr>
      </w:pPr>
      <w:r w:rsidRPr="008B5685">
        <w:rPr>
          <w:b/>
        </w:rPr>
        <w:t xml:space="preserve">Bureaux </w:t>
      </w:r>
      <w:r>
        <w:rPr>
          <w:b/>
        </w:rPr>
        <w:t>I</w:t>
      </w:r>
      <w:r w:rsidRPr="008B5685">
        <w:rPr>
          <w:b/>
        </w:rPr>
        <w:t xml:space="preserve">ndustriels et </w:t>
      </w:r>
      <w:r>
        <w:rPr>
          <w:b/>
        </w:rPr>
        <w:t>E</w:t>
      </w:r>
      <w:r w:rsidRPr="008B5685">
        <w:rPr>
          <w:b/>
        </w:rPr>
        <w:t>conomiques</w:t>
      </w:r>
      <w:r>
        <w:t xml:space="preserve"> </w:t>
      </w:r>
    </w:p>
    <w:p w:rsidR="00C623F0" w:rsidRDefault="00C623F0" w:rsidP="00FC3D69">
      <w:pPr>
        <w:widowControl w:val="0"/>
        <w:suppressAutoHyphens/>
        <w:spacing w:after="0" w:line="240" w:lineRule="auto"/>
        <w:jc w:val="both"/>
        <w:rPr>
          <w:rFonts w:cs="Calibri"/>
        </w:rPr>
      </w:pPr>
    </w:p>
    <w:p w:rsidR="00C623F0" w:rsidRPr="00757B27" w:rsidRDefault="00C623F0" w:rsidP="00FC3D69">
      <w:pPr>
        <w:widowControl w:val="0"/>
        <w:suppressAutoHyphens/>
        <w:spacing w:after="0" w:line="240" w:lineRule="auto"/>
        <w:jc w:val="both"/>
        <w:rPr>
          <w:rFonts w:cs="Calibri"/>
          <w:b/>
          <w:i/>
        </w:rPr>
      </w:pPr>
      <w:r w:rsidRPr="00757B27">
        <w:rPr>
          <w:rFonts w:cs="Calibri"/>
          <w:b/>
          <w:i/>
        </w:rPr>
        <w:t xml:space="preserve">Le budget BIE est approuvé à l’unanimité </w:t>
      </w:r>
    </w:p>
    <w:p w:rsidR="00C623F0" w:rsidRDefault="00C623F0" w:rsidP="00FC3D69">
      <w:pPr>
        <w:spacing w:after="0"/>
        <w:jc w:val="both"/>
        <w:rPr>
          <w:rFonts w:cs="Calibri"/>
          <w:b/>
          <w:i/>
        </w:rPr>
      </w:pPr>
    </w:p>
    <w:p w:rsidR="00C623F0" w:rsidRDefault="00C623F0" w:rsidP="00660C2E">
      <w:pPr>
        <w:spacing w:after="0"/>
        <w:jc w:val="both"/>
      </w:pPr>
      <w:r>
        <w:t xml:space="preserve"> </w:t>
      </w:r>
    </w:p>
    <w:p w:rsidR="00C623F0" w:rsidRPr="008B5685" w:rsidRDefault="00C623F0" w:rsidP="00FC3D69">
      <w:pPr>
        <w:pStyle w:val="Paragraphedeliste"/>
        <w:widowControl w:val="0"/>
        <w:numPr>
          <w:ilvl w:val="0"/>
          <w:numId w:val="2"/>
        </w:numPr>
        <w:suppressAutoHyphens/>
        <w:spacing w:after="0" w:line="240" w:lineRule="auto"/>
        <w:jc w:val="both"/>
        <w:rPr>
          <w:b/>
        </w:rPr>
      </w:pPr>
      <w:r w:rsidRPr="008B5685">
        <w:rPr>
          <w:b/>
        </w:rPr>
        <w:t>STEP</w:t>
      </w:r>
      <w:r w:rsidRPr="008B5685">
        <w:rPr>
          <w:rFonts w:cs="Calibri"/>
          <w:b/>
        </w:rPr>
        <w:t xml:space="preserve"> </w:t>
      </w:r>
    </w:p>
    <w:p w:rsidR="00C623F0" w:rsidRPr="008B5685" w:rsidRDefault="00C623F0" w:rsidP="00FC3D69">
      <w:pPr>
        <w:pStyle w:val="Paragraphedeliste"/>
        <w:widowControl w:val="0"/>
        <w:numPr>
          <w:ilvl w:val="0"/>
          <w:numId w:val="3"/>
        </w:numPr>
        <w:suppressAutoHyphens/>
        <w:spacing w:after="0" w:line="240" w:lineRule="auto"/>
        <w:jc w:val="both"/>
        <w:rPr>
          <w:u w:val="single"/>
        </w:rPr>
      </w:pPr>
      <w:r w:rsidRPr="008B5685">
        <w:rPr>
          <w:u w:val="single"/>
        </w:rPr>
        <w:t>V</w:t>
      </w:r>
      <w:r w:rsidRPr="008B5685">
        <w:rPr>
          <w:rFonts w:cs="Calibri"/>
          <w:u w:val="single"/>
        </w:rPr>
        <w:t>ote de</w:t>
      </w:r>
      <w:r>
        <w:rPr>
          <w:rFonts w:cs="Calibri"/>
          <w:u w:val="single"/>
        </w:rPr>
        <w:t>s</w:t>
      </w:r>
      <w:r w:rsidRPr="008B5685">
        <w:rPr>
          <w:rFonts w:cs="Calibri"/>
          <w:u w:val="single"/>
        </w:rPr>
        <w:t xml:space="preserve"> redevance</w:t>
      </w:r>
      <w:r>
        <w:rPr>
          <w:rFonts w:cs="Calibri"/>
          <w:u w:val="single"/>
        </w:rPr>
        <w:t>s</w:t>
      </w:r>
      <w:r w:rsidRPr="008B5685">
        <w:rPr>
          <w:rFonts w:cs="Calibri"/>
          <w:u w:val="single"/>
        </w:rPr>
        <w:t xml:space="preserve"> assainissement </w:t>
      </w:r>
    </w:p>
    <w:p w:rsidR="00C623F0" w:rsidRDefault="00C623F0" w:rsidP="00FC3D69">
      <w:pPr>
        <w:spacing w:after="0"/>
        <w:jc w:val="both"/>
      </w:pPr>
      <w:r>
        <w:lastRenderedPageBreak/>
        <w:t>Au regard de la création au 1</w:t>
      </w:r>
      <w:r w:rsidRPr="00E05F79">
        <w:rPr>
          <w:vertAlign w:val="superscript"/>
        </w:rPr>
        <w:t>er</w:t>
      </w:r>
      <w:r>
        <w:t xml:space="preserve"> janvier 2014 de la Communauté de Communes du Crestois et du Pays de Saillans et de la prise de compétence en matière d’assainissement collectif, plusieurs modes de gestion coexistent : </w:t>
      </w:r>
    </w:p>
    <w:p w:rsidR="00C623F0" w:rsidRPr="00F820DC" w:rsidRDefault="00C623F0" w:rsidP="00FC3D69">
      <w:pPr>
        <w:pStyle w:val="Paragraphedeliste"/>
        <w:numPr>
          <w:ilvl w:val="0"/>
          <w:numId w:val="34"/>
        </w:numPr>
        <w:spacing w:after="0"/>
        <w:jc w:val="both"/>
        <w:rPr>
          <w:u w:val="single"/>
        </w:rPr>
      </w:pPr>
      <w:r>
        <w:t xml:space="preserve">D’une part, la STEP du Crestois en Délégation de Service Public. La redevance pour 2014 proposée est de </w:t>
      </w:r>
      <w:r w:rsidRPr="004348EE">
        <w:rPr>
          <w:b/>
          <w:u w:val="single"/>
        </w:rPr>
        <w:t>0.084€HT/m3 et une part fixe de 5€.</w:t>
      </w:r>
    </w:p>
    <w:p w:rsidR="00C623F0" w:rsidRDefault="00C623F0" w:rsidP="00FC3D69">
      <w:pPr>
        <w:pStyle w:val="Paragraphedeliste"/>
        <w:spacing w:after="0"/>
        <w:ind w:left="2160"/>
        <w:jc w:val="both"/>
        <w:rPr>
          <w:u w:val="single"/>
        </w:rPr>
      </w:pPr>
    </w:p>
    <w:p w:rsidR="00C623F0" w:rsidRPr="00D33CC6" w:rsidRDefault="00C623F0" w:rsidP="00FC3D69">
      <w:pPr>
        <w:pStyle w:val="Paragraphedeliste"/>
        <w:numPr>
          <w:ilvl w:val="0"/>
          <w:numId w:val="34"/>
        </w:numPr>
        <w:spacing w:after="0"/>
        <w:jc w:val="both"/>
        <w:rPr>
          <w:u w:val="single"/>
        </w:rPr>
      </w:pPr>
      <w:r>
        <w:t xml:space="preserve">D’autre part, les STEP de l’Ex-Pays de Saillans qui étaient jusque-là de compétence communale seront désormais gérées en régie intercommunale. Il est proposé de maintenir en 2014 les tarifs pratiqués dans les communes en 2013 et d’opérer le lissage suivant : </w:t>
      </w:r>
    </w:p>
    <w:p w:rsidR="00C623F0" w:rsidRPr="00D33CC6" w:rsidRDefault="00C623F0" w:rsidP="00FC3D69">
      <w:pPr>
        <w:pStyle w:val="Paragraphedeliste"/>
        <w:rPr>
          <w:u w:val="single"/>
        </w:rPr>
      </w:pPr>
    </w:p>
    <w:p w:rsidR="00C623F0" w:rsidRPr="000E289C" w:rsidRDefault="00C623F0" w:rsidP="00FC3D69">
      <w:pPr>
        <w:pStyle w:val="Paragraphedeliste"/>
        <w:spacing w:after="0"/>
        <w:ind w:left="2160"/>
        <w:jc w:val="both"/>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1"/>
        <w:gridCol w:w="861"/>
        <w:gridCol w:w="1034"/>
        <w:gridCol w:w="1284"/>
        <w:gridCol w:w="997"/>
        <w:gridCol w:w="1332"/>
        <w:gridCol w:w="1247"/>
        <w:gridCol w:w="1506"/>
      </w:tblGrid>
      <w:tr w:rsidR="00C623F0" w:rsidRPr="00570521" w:rsidTr="00570521">
        <w:tc>
          <w:tcPr>
            <w:tcW w:w="801"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p>
        </w:tc>
        <w:tc>
          <w:tcPr>
            <w:tcW w:w="861" w:type="dxa"/>
          </w:tcPr>
          <w:p w:rsidR="00C623F0" w:rsidRPr="00570521" w:rsidRDefault="00C623F0" w:rsidP="00570521">
            <w:pPr>
              <w:widowControl w:val="0"/>
              <w:overflowPunct w:val="0"/>
              <w:autoSpaceDE w:val="0"/>
              <w:autoSpaceDN w:val="0"/>
              <w:adjustRightInd w:val="0"/>
              <w:spacing w:after="0" w:line="240" w:lineRule="auto"/>
              <w:jc w:val="both"/>
              <w:rPr>
                <w:b/>
                <w:sz w:val="18"/>
                <w:szCs w:val="18"/>
                <w:lang w:eastAsia="fr-FR"/>
              </w:rPr>
            </w:pPr>
            <w:r w:rsidRPr="00570521">
              <w:rPr>
                <w:b/>
                <w:sz w:val="18"/>
                <w:szCs w:val="18"/>
                <w:lang w:eastAsia="fr-FR"/>
              </w:rPr>
              <w:t>AUREL</w:t>
            </w:r>
          </w:p>
        </w:tc>
        <w:tc>
          <w:tcPr>
            <w:tcW w:w="1034" w:type="dxa"/>
          </w:tcPr>
          <w:p w:rsidR="00C623F0" w:rsidRPr="00570521" w:rsidRDefault="00C623F0" w:rsidP="00570521">
            <w:pPr>
              <w:widowControl w:val="0"/>
              <w:overflowPunct w:val="0"/>
              <w:autoSpaceDE w:val="0"/>
              <w:autoSpaceDN w:val="0"/>
              <w:adjustRightInd w:val="0"/>
              <w:spacing w:after="0" w:line="240" w:lineRule="auto"/>
              <w:jc w:val="both"/>
              <w:rPr>
                <w:b/>
                <w:sz w:val="18"/>
                <w:szCs w:val="18"/>
                <w:lang w:eastAsia="fr-FR"/>
              </w:rPr>
            </w:pPr>
            <w:r w:rsidRPr="00570521">
              <w:rPr>
                <w:b/>
                <w:sz w:val="18"/>
                <w:szCs w:val="18"/>
                <w:lang w:eastAsia="fr-FR"/>
              </w:rPr>
              <w:t>CHASTEL ARNAUD</w:t>
            </w:r>
          </w:p>
        </w:tc>
        <w:tc>
          <w:tcPr>
            <w:tcW w:w="1284" w:type="dxa"/>
          </w:tcPr>
          <w:p w:rsidR="00C623F0" w:rsidRPr="00570521" w:rsidRDefault="00C623F0" w:rsidP="00570521">
            <w:pPr>
              <w:widowControl w:val="0"/>
              <w:overflowPunct w:val="0"/>
              <w:autoSpaceDE w:val="0"/>
              <w:autoSpaceDN w:val="0"/>
              <w:adjustRightInd w:val="0"/>
              <w:spacing w:after="0" w:line="240" w:lineRule="auto"/>
              <w:jc w:val="both"/>
              <w:rPr>
                <w:b/>
                <w:sz w:val="18"/>
                <w:szCs w:val="18"/>
                <w:lang w:eastAsia="fr-FR"/>
              </w:rPr>
            </w:pPr>
            <w:r w:rsidRPr="00570521">
              <w:rPr>
                <w:b/>
                <w:sz w:val="18"/>
                <w:szCs w:val="18"/>
                <w:lang w:eastAsia="fr-FR"/>
              </w:rPr>
              <w:t>LA CHAUDIERE</w:t>
            </w:r>
          </w:p>
        </w:tc>
        <w:tc>
          <w:tcPr>
            <w:tcW w:w="997" w:type="dxa"/>
          </w:tcPr>
          <w:p w:rsidR="00C623F0" w:rsidRPr="00570521" w:rsidRDefault="00C623F0" w:rsidP="00570521">
            <w:pPr>
              <w:widowControl w:val="0"/>
              <w:overflowPunct w:val="0"/>
              <w:autoSpaceDE w:val="0"/>
              <w:autoSpaceDN w:val="0"/>
              <w:adjustRightInd w:val="0"/>
              <w:spacing w:after="0" w:line="240" w:lineRule="auto"/>
              <w:jc w:val="both"/>
              <w:rPr>
                <w:b/>
                <w:sz w:val="18"/>
                <w:szCs w:val="18"/>
                <w:lang w:eastAsia="fr-FR"/>
              </w:rPr>
            </w:pPr>
            <w:r w:rsidRPr="00570521">
              <w:rPr>
                <w:b/>
                <w:sz w:val="18"/>
                <w:szCs w:val="18"/>
                <w:lang w:eastAsia="fr-FR"/>
              </w:rPr>
              <w:t>ESPENEL</w:t>
            </w:r>
          </w:p>
        </w:tc>
        <w:tc>
          <w:tcPr>
            <w:tcW w:w="1332" w:type="dxa"/>
          </w:tcPr>
          <w:p w:rsidR="00C623F0" w:rsidRPr="00570521" w:rsidRDefault="00C623F0" w:rsidP="00570521">
            <w:pPr>
              <w:widowControl w:val="0"/>
              <w:overflowPunct w:val="0"/>
              <w:autoSpaceDE w:val="0"/>
              <w:autoSpaceDN w:val="0"/>
              <w:adjustRightInd w:val="0"/>
              <w:spacing w:after="0" w:line="240" w:lineRule="auto"/>
              <w:jc w:val="both"/>
              <w:rPr>
                <w:b/>
                <w:sz w:val="18"/>
                <w:szCs w:val="18"/>
                <w:lang w:eastAsia="fr-FR"/>
              </w:rPr>
            </w:pPr>
            <w:r w:rsidRPr="00570521">
              <w:rPr>
                <w:b/>
                <w:sz w:val="18"/>
                <w:szCs w:val="18"/>
                <w:lang w:eastAsia="fr-FR"/>
              </w:rPr>
              <w:t>RIMON ET SAVEL</w:t>
            </w:r>
          </w:p>
        </w:tc>
        <w:tc>
          <w:tcPr>
            <w:tcW w:w="1247" w:type="dxa"/>
          </w:tcPr>
          <w:p w:rsidR="00C623F0" w:rsidRPr="00570521" w:rsidRDefault="00C623F0" w:rsidP="00570521">
            <w:pPr>
              <w:widowControl w:val="0"/>
              <w:overflowPunct w:val="0"/>
              <w:autoSpaceDE w:val="0"/>
              <w:autoSpaceDN w:val="0"/>
              <w:adjustRightInd w:val="0"/>
              <w:spacing w:after="0" w:line="240" w:lineRule="auto"/>
              <w:jc w:val="both"/>
              <w:rPr>
                <w:b/>
                <w:sz w:val="18"/>
                <w:szCs w:val="18"/>
                <w:lang w:eastAsia="fr-FR"/>
              </w:rPr>
            </w:pPr>
            <w:r w:rsidRPr="00570521">
              <w:rPr>
                <w:b/>
                <w:sz w:val="18"/>
                <w:szCs w:val="18"/>
                <w:lang w:eastAsia="fr-FR"/>
              </w:rPr>
              <w:t>SAILLANS</w:t>
            </w:r>
          </w:p>
        </w:tc>
        <w:tc>
          <w:tcPr>
            <w:tcW w:w="1506" w:type="dxa"/>
          </w:tcPr>
          <w:p w:rsidR="00C623F0" w:rsidRPr="00570521" w:rsidRDefault="00C623F0" w:rsidP="00570521">
            <w:pPr>
              <w:widowControl w:val="0"/>
              <w:overflowPunct w:val="0"/>
              <w:autoSpaceDE w:val="0"/>
              <w:autoSpaceDN w:val="0"/>
              <w:adjustRightInd w:val="0"/>
              <w:spacing w:after="0" w:line="240" w:lineRule="auto"/>
              <w:jc w:val="both"/>
              <w:rPr>
                <w:b/>
                <w:sz w:val="18"/>
                <w:szCs w:val="18"/>
                <w:lang w:eastAsia="fr-FR"/>
              </w:rPr>
            </w:pPr>
            <w:r w:rsidRPr="00570521">
              <w:rPr>
                <w:b/>
                <w:sz w:val="18"/>
                <w:szCs w:val="18"/>
                <w:lang w:eastAsia="fr-FR"/>
              </w:rPr>
              <w:t>VERCHENY</w:t>
            </w:r>
          </w:p>
        </w:tc>
      </w:tr>
      <w:tr w:rsidR="00C623F0" w:rsidRPr="00570521" w:rsidTr="00570521">
        <w:tc>
          <w:tcPr>
            <w:tcW w:w="801"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Tarif</w:t>
            </w:r>
          </w:p>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2014</w:t>
            </w:r>
          </w:p>
        </w:tc>
        <w:tc>
          <w:tcPr>
            <w:tcW w:w="861" w:type="dxa"/>
          </w:tcPr>
          <w:p w:rsidR="00C623F0" w:rsidRPr="00570521" w:rsidRDefault="00C623F0" w:rsidP="00570521">
            <w:pPr>
              <w:widowControl w:val="0"/>
              <w:overflowPunct w:val="0"/>
              <w:autoSpaceDE w:val="0"/>
              <w:autoSpaceDN w:val="0"/>
              <w:adjustRightInd w:val="0"/>
              <w:spacing w:after="0" w:line="240" w:lineRule="auto"/>
              <w:jc w:val="center"/>
              <w:rPr>
                <w:b/>
                <w:i/>
                <w:sz w:val="18"/>
                <w:szCs w:val="18"/>
                <w:lang w:eastAsia="fr-FR"/>
              </w:rPr>
            </w:pPr>
            <w:r w:rsidRPr="00570521">
              <w:rPr>
                <w:b/>
                <w:i/>
                <w:sz w:val="18"/>
                <w:szCs w:val="18"/>
                <w:lang w:eastAsia="fr-FR"/>
              </w:rPr>
              <w:t>1.60</w:t>
            </w:r>
          </w:p>
        </w:tc>
        <w:tc>
          <w:tcPr>
            <w:tcW w:w="1034" w:type="dxa"/>
          </w:tcPr>
          <w:p w:rsidR="00C623F0" w:rsidRPr="00570521" w:rsidRDefault="00C623F0" w:rsidP="00570521">
            <w:pPr>
              <w:widowControl w:val="0"/>
              <w:overflowPunct w:val="0"/>
              <w:autoSpaceDE w:val="0"/>
              <w:autoSpaceDN w:val="0"/>
              <w:adjustRightInd w:val="0"/>
              <w:spacing w:after="0" w:line="240" w:lineRule="auto"/>
              <w:jc w:val="center"/>
              <w:rPr>
                <w:b/>
                <w:i/>
                <w:sz w:val="18"/>
                <w:szCs w:val="18"/>
                <w:lang w:eastAsia="fr-FR"/>
              </w:rPr>
            </w:pPr>
            <w:r w:rsidRPr="00570521">
              <w:rPr>
                <w:b/>
                <w:i/>
                <w:sz w:val="18"/>
                <w:szCs w:val="18"/>
                <w:lang w:eastAsia="fr-FR"/>
              </w:rPr>
              <w:t>0.25</w:t>
            </w:r>
          </w:p>
        </w:tc>
        <w:tc>
          <w:tcPr>
            <w:tcW w:w="1284" w:type="dxa"/>
          </w:tcPr>
          <w:p w:rsidR="00C623F0" w:rsidRPr="00570521" w:rsidRDefault="00C623F0" w:rsidP="00570521">
            <w:pPr>
              <w:widowControl w:val="0"/>
              <w:overflowPunct w:val="0"/>
              <w:autoSpaceDE w:val="0"/>
              <w:autoSpaceDN w:val="0"/>
              <w:adjustRightInd w:val="0"/>
              <w:spacing w:after="0" w:line="240" w:lineRule="auto"/>
              <w:jc w:val="center"/>
              <w:rPr>
                <w:b/>
                <w:i/>
                <w:sz w:val="18"/>
                <w:szCs w:val="18"/>
                <w:lang w:eastAsia="fr-FR"/>
              </w:rPr>
            </w:pPr>
            <w:r w:rsidRPr="00570521">
              <w:rPr>
                <w:b/>
                <w:i/>
                <w:sz w:val="18"/>
                <w:szCs w:val="18"/>
                <w:lang w:eastAsia="fr-FR"/>
              </w:rPr>
              <w:t>1</w:t>
            </w:r>
          </w:p>
        </w:tc>
        <w:tc>
          <w:tcPr>
            <w:tcW w:w="997" w:type="dxa"/>
          </w:tcPr>
          <w:p w:rsidR="00C623F0" w:rsidRPr="00570521" w:rsidRDefault="00C623F0" w:rsidP="00570521">
            <w:pPr>
              <w:widowControl w:val="0"/>
              <w:overflowPunct w:val="0"/>
              <w:autoSpaceDE w:val="0"/>
              <w:autoSpaceDN w:val="0"/>
              <w:adjustRightInd w:val="0"/>
              <w:spacing w:after="0" w:line="240" w:lineRule="auto"/>
              <w:jc w:val="center"/>
              <w:rPr>
                <w:b/>
                <w:i/>
                <w:sz w:val="18"/>
                <w:szCs w:val="18"/>
                <w:lang w:eastAsia="fr-FR"/>
              </w:rPr>
            </w:pPr>
            <w:r w:rsidRPr="00570521">
              <w:rPr>
                <w:b/>
                <w:i/>
                <w:sz w:val="18"/>
                <w:szCs w:val="18"/>
                <w:lang w:eastAsia="fr-FR"/>
              </w:rPr>
              <w:t>1.26</w:t>
            </w:r>
          </w:p>
        </w:tc>
        <w:tc>
          <w:tcPr>
            <w:tcW w:w="1332" w:type="dxa"/>
          </w:tcPr>
          <w:p w:rsidR="00C623F0" w:rsidRPr="00570521" w:rsidRDefault="00C623F0" w:rsidP="00570521">
            <w:pPr>
              <w:widowControl w:val="0"/>
              <w:overflowPunct w:val="0"/>
              <w:autoSpaceDE w:val="0"/>
              <w:autoSpaceDN w:val="0"/>
              <w:adjustRightInd w:val="0"/>
              <w:spacing w:after="0" w:line="240" w:lineRule="auto"/>
              <w:jc w:val="center"/>
              <w:rPr>
                <w:b/>
                <w:i/>
                <w:sz w:val="18"/>
                <w:szCs w:val="18"/>
                <w:lang w:eastAsia="fr-FR"/>
              </w:rPr>
            </w:pPr>
            <w:r w:rsidRPr="00570521">
              <w:rPr>
                <w:b/>
                <w:i/>
                <w:sz w:val="18"/>
                <w:szCs w:val="18"/>
                <w:lang w:eastAsia="fr-FR"/>
              </w:rPr>
              <w:t>0.41</w:t>
            </w:r>
          </w:p>
        </w:tc>
        <w:tc>
          <w:tcPr>
            <w:tcW w:w="1247" w:type="dxa"/>
          </w:tcPr>
          <w:p w:rsidR="00C623F0" w:rsidRPr="00570521" w:rsidRDefault="00C623F0" w:rsidP="00570521">
            <w:pPr>
              <w:widowControl w:val="0"/>
              <w:overflowPunct w:val="0"/>
              <w:autoSpaceDE w:val="0"/>
              <w:autoSpaceDN w:val="0"/>
              <w:adjustRightInd w:val="0"/>
              <w:spacing w:after="0" w:line="240" w:lineRule="auto"/>
              <w:jc w:val="center"/>
              <w:rPr>
                <w:b/>
                <w:i/>
                <w:sz w:val="18"/>
                <w:szCs w:val="18"/>
                <w:lang w:eastAsia="fr-FR"/>
              </w:rPr>
            </w:pPr>
            <w:r w:rsidRPr="00570521">
              <w:rPr>
                <w:b/>
                <w:i/>
                <w:sz w:val="18"/>
                <w:szCs w:val="18"/>
                <w:lang w:eastAsia="fr-FR"/>
              </w:rPr>
              <w:t>0.87</w:t>
            </w:r>
          </w:p>
        </w:tc>
        <w:tc>
          <w:tcPr>
            <w:tcW w:w="1506" w:type="dxa"/>
          </w:tcPr>
          <w:p w:rsidR="00C623F0" w:rsidRPr="00570521" w:rsidRDefault="00C623F0" w:rsidP="00570521">
            <w:pPr>
              <w:widowControl w:val="0"/>
              <w:overflowPunct w:val="0"/>
              <w:autoSpaceDE w:val="0"/>
              <w:autoSpaceDN w:val="0"/>
              <w:adjustRightInd w:val="0"/>
              <w:spacing w:after="0" w:line="240" w:lineRule="auto"/>
              <w:jc w:val="center"/>
              <w:rPr>
                <w:b/>
                <w:i/>
                <w:sz w:val="18"/>
                <w:szCs w:val="18"/>
                <w:lang w:eastAsia="fr-FR"/>
              </w:rPr>
            </w:pPr>
            <w:r w:rsidRPr="00570521">
              <w:rPr>
                <w:b/>
                <w:i/>
                <w:sz w:val="18"/>
                <w:szCs w:val="18"/>
                <w:lang w:eastAsia="fr-FR"/>
              </w:rPr>
              <w:t>0.7</w:t>
            </w:r>
          </w:p>
        </w:tc>
      </w:tr>
      <w:tr w:rsidR="00C623F0" w:rsidRPr="00570521" w:rsidTr="00570521">
        <w:tc>
          <w:tcPr>
            <w:tcW w:w="801" w:type="dxa"/>
          </w:tcPr>
          <w:p w:rsidR="00C623F0" w:rsidRPr="00570521" w:rsidRDefault="00C623F0" w:rsidP="00570521">
            <w:pPr>
              <w:widowControl w:val="0"/>
              <w:overflowPunct w:val="0"/>
              <w:autoSpaceDE w:val="0"/>
              <w:autoSpaceDN w:val="0"/>
              <w:adjustRightInd w:val="0"/>
              <w:spacing w:after="0" w:line="240" w:lineRule="auto"/>
              <w:jc w:val="both"/>
              <w:rPr>
                <w:b/>
                <w:sz w:val="18"/>
                <w:szCs w:val="18"/>
                <w:lang w:eastAsia="fr-FR"/>
              </w:rPr>
            </w:pPr>
            <w:r w:rsidRPr="00570521">
              <w:rPr>
                <w:b/>
                <w:sz w:val="18"/>
                <w:szCs w:val="18"/>
                <w:lang w:eastAsia="fr-FR"/>
              </w:rPr>
              <w:t>2015</w:t>
            </w:r>
          </w:p>
        </w:tc>
        <w:tc>
          <w:tcPr>
            <w:tcW w:w="861"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1.506</w:t>
            </w:r>
          </w:p>
        </w:tc>
        <w:tc>
          <w:tcPr>
            <w:tcW w:w="1034"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0.426</w:t>
            </w:r>
          </w:p>
        </w:tc>
        <w:tc>
          <w:tcPr>
            <w:tcW w:w="1284"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1.026</w:t>
            </w:r>
          </w:p>
        </w:tc>
        <w:tc>
          <w:tcPr>
            <w:tcW w:w="997"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1.234</w:t>
            </w:r>
          </w:p>
        </w:tc>
        <w:tc>
          <w:tcPr>
            <w:tcW w:w="1332"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0.554</w:t>
            </w:r>
          </w:p>
        </w:tc>
        <w:tc>
          <w:tcPr>
            <w:tcW w:w="1247"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0.922</w:t>
            </w:r>
          </w:p>
        </w:tc>
        <w:tc>
          <w:tcPr>
            <w:tcW w:w="1506"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0.786</w:t>
            </w:r>
          </w:p>
        </w:tc>
      </w:tr>
      <w:tr w:rsidR="00C623F0" w:rsidRPr="00570521" w:rsidTr="00570521">
        <w:tc>
          <w:tcPr>
            <w:tcW w:w="801" w:type="dxa"/>
          </w:tcPr>
          <w:p w:rsidR="00C623F0" w:rsidRPr="00570521" w:rsidRDefault="00C623F0" w:rsidP="00570521">
            <w:pPr>
              <w:widowControl w:val="0"/>
              <w:overflowPunct w:val="0"/>
              <w:autoSpaceDE w:val="0"/>
              <w:autoSpaceDN w:val="0"/>
              <w:adjustRightInd w:val="0"/>
              <w:spacing w:after="0" w:line="240" w:lineRule="auto"/>
              <w:jc w:val="both"/>
              <w:rPr>
                <w:b/>
                <w:sz w:val="18"/>
                <w:szCs w:val="18"/>
                <w:lang w:eastAsia="fr-FR"/>
              </w:rPr>
            </w:pPr>
            <w:r w:rsidRPr="00570521">
              <w:rPr>
                <w:b/>
                <w:sz w:val="18"/>
                <w:szCs w:val="18"/>
                <w:lang w:eastAsia="fr-FR"/>
              </w:rPr>
              <w:t>2016</w:t>
            </w:r>
          </w:p>
        </w:tc>
        <w:tc>
          <w:tcPr>
            <w:tcW w:w="861"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1.412</w:t>
            </w:r>
          </w:p>
        </w:tc>
        <w:tc>
          <w:tcPr>
            <w:tcW w:w="1034"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0.602</w:t>
            </w:r>
          </w:p>
        </w:tc>
        <w:tc>
          <w:tcPr>
            <w:tcW w:w="1284"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1.052</w:t>
            </w:r>
          </w:p>
        </w:tc>
        <w:tc>
          <w:tcPr>
            <w:tcW w:w="997"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1.208</w:t>
            </w:r>
          </w:p>
        </w:tc>
        <w:tc>
          <w:tcPr>
            <w:tcW w:w="1332"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0.698</w:t>
            </w:r>
          </w:p>
        </w:tc>
        <w:tc>
          <w:tcPr>
            <w:tcW w:w="1247"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0.974</w:t>
            </w:r>
          </w:p>
        </w:tc>
        <w:tc>
          <w:tcPr>
            <w:tcW w:w="1506"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0.872</w:t>
            </w:r>
          </w:p>
        </w:tc>
      </w:tr>
      <w:tr w:rsidR="00C623F0" w:rsidRPr="00570521" w:rsidTr="00570521">
        <w:tc>
          <w:tcPr>
            <w:tcW w:w="801" w:type="dxa"/>
          </w:tcPr>
          <w:p w:rsidR="00C623F0" w:rsidRPr="00570521" w:rsidRDefault="00C623F0" w:rsidP="00570521">
            <w:pPr>
              <w:widowControl w:val="0"/>
              <w:overflowPunct w:val="0"/>
              <w:autoSpaceDE w:val="0"/>
              <w:autoSpaceDN w:val="0"/>
              <w:adjustRightInd w:val="0"/>
              <w:spacing w:after="0" w:line="240" w:lineRule="auto"/>
              <w:jc w:val="both"/>
              <w:rPr>
                <w:b/>
                <w:sz w:val="18"/>
                <w:szCs w:val="18"/>
                <w:lang w:eastAsia="fr-FR"/>
              </w:rPr>
            </w:pPr>
            <w:r w:rsidRPr="00570521">
              <w:rPr>
                <w:b/>
                <w:sz w:val="18"/>
                <w:szCs w:val="18"/>
                <w:lang w:eastAsia="fr-FR"/>
              </w:rPr>
              <w:t>2017</w:t>
            </w:r>
          </w:p>
        </w:tc>
        <w:tc>
          <w:tcPr>
            <w:tcW w:w="861"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1.318</w:t>
            </w:r>
          </w:p>
        </w:tc>
        <w:tc>
          <w:tcPr>
            <w:tcW w:w="1034"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0.778</w:t>
            </w:r>
          </w:p>
        </w:tc>
        <w:tc>
          <w:tcPr>
            <w:tcW w:w="1284"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1.078</w:t>
            </w:r>
          </w:p>
        </w:tc>
        <w:tc>
          <w:tcPr>
            <w:tcW w:w="997"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1.182</w:t>
            </w:r>
          </w:p>
        </w:tc>
        <w:tc>
          <w:tcPr>
            <w:tcW w:w="1332"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0.842</w:t>
            </w:r>
          </w:p>
        </w:tc>
        <w:tc>
          <w:tcPr>
            <w:tcW w:w="1247"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1.026</w:t>
            </w:r>
          </w:p>
        </w:tc>
        <w:tc>
          <w:tcPr>
            <w:tcW w:w="1506"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0.958</w:t>
            </w:r>
          </w:p>
        </w:tc>
      </w:tr>
      <w:tr w:rsidR="00C623F0" w:rsidRPr="00570521" w:rsidTr="00570521">
        <w:tc>
          <w:tcPr>
            <w:tcW w:w="801" w:type="dxa"/>
          </w:tcPr>
          <w:p w:rsidR="00C623F0" w:rsidRPr="00570521" w:rsidRDefault="00C623F0" w:rsidP="00570521">
            <w:pPr>
              <w:widowControl w:val="0"/>
              <w:overflowPunct w:val="0"/>
              <w:autoSpaceDE w:val="0"/>
              <w:autoSpaceDN w:val="0"/>
              <w:adjustRightInd w:val="0"/>
              <w:spacing w:after="0" w:line="240" w:lineRule="auto"/>
              <w:jc w:val="both"/>
              <w:rPr>
                <w:b/>
                <w:sz w:val="18"/>
                <w:szCs w:val="18"/>
                <w:lang w:eastAsia="fr-FR"/>
              </w:rPr>
            </w:pPr>
            <w:r w:rsidRPr="00570521">
              <w:rPr>
                <w:b/>
                <w:sz w:val="18"/>
                <w:szCs w:val="18"/>
                <w:lang w:eastAsia="fr-FR"/>
              </w:rPr>
              <w:t>2018</w:t>
            </w:r>
          </w:p>
        </w:tc>
        <w:tc>
          <w:tcPr>
            <w:tcW w:w="861"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1.224</w:t>
            </w:r>
          </w:p>
        </w:tc>
        <w:tc>
          <w:tcPr>
            <w:tcW w:w="1034"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0.954</w:t>
            </w:r>
          </w:p>
        </w:tc>
        <w:tc>
          <w:tcPr>
            <w:tcW w:w="1284"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1.104</w:t>
            </w:r>
          </w:p>
        </w:tc>
        <w:tc>
          <w:tcPr>
            <w:tcW w:w="997"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1.156</w:t>
            </w:r>
          </w:p>
        </w:tc>
        <w:tc>
          <w:tcPr>
            <w:tcW w:w="1332"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0.986</w:t>
            </w:r>
          </w:p>
        </w:tc>
        <w:tc>
          <w:tcPr>
            <w:tcW w:w="1247"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1.078</w:t>
            </w:r>
          </w:p>
        </w:tc>
        <w:tc>
          <w:tcPr>
            <w:tcW w:w="1506"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1.044</w:t>
            </w:r>
          </w:p>
        </w:tc>
      </w:tr>
      <w:tr w:rsidR="00C623F0" w:rsidRPr="00570521" w:rsidTr="00570521">
        <w:tc>
          <w:tcPr>
            <w:tcW w:w="801" w:type="dxa"/>
          </w:tcPr>
          <w:p w:rsidR="00C623F0" w:rsidRPr="00570521" w:rsidRDefault="00C623F0" w:rsidP="00570521">
            <w:pPr>
              <w:widowControl w:val="0"/>
              <w:overflowPunct w:val="0"/>
              <w:autoSpaceDE w:val="0"/>
              <w:autoSpaceDN w:val="0"/>
              <w:adjustRightInd w:val="0"/>
              <w:spacing w:after="0" w:line="240" w:lineRule="auto"/>
              <w:jc w:val="both"/>
              <w:rPr>
                <w:b/>
                <w:sz w:val="18"/>
                <w:szCs w:val="18"/>
                <w:lang w:eastAsia="fr-FR"/>
              </w:rPr>
            </w:pPr>
            <w:r w:rsidRPr="00570521">
              <w:rPr>
                <w:b/>
                <w:sz w:val="18"/>
                <w:szCs w:val="18"/>
                <w:lang w:eastAsia="fr-FR"/>
              </w:rPr>
              <w:t>2019*</w:t>
            </w:r>
          </w:p>
        </w:tc>
        <w:tc>
          <w:tcPr>
            <w:tcW w:w="861"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1.13</w:t>
            </w:r>
          </w:p>
        </w:tc>
        <w:tc>
          <w:tcPr>
            <w:tcW w:w="1034"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1.13</w:t>
            </w:r>
          </w:p>
        </w:tc>
        <w:tc>
          <w:tcPr>
            <w:tcW w:w="1284"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1.13</w:t>
            </w:r>
          </w:p>
        </w:tc>
        <w:tc>
          <w:tcPr>
            <w:tcW w:w="997"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1.13</w:t>
            </w:r>
          </w:p>
        </w:tc>
        <w:tc>
          <w:tcPr>
            <w:tcW w:w="1332"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1.13</w:t>
            </w:r>
          </w:p>
        </w:tc>
        <w:tc>
          <w:tcPr>
            <w:tcW w:w="1247"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1.13</w:t>
            </w:r>
          </w:p>
        </w:tc>
        <w:tc>
          <w:tcPr>
            <w:tcW w:w="1506" w:type="dxa"/>
          </w:tcPr>
          <w:p w:rsidR="00C623F0" w:rsidRPr="00570521" w:rsidRDefault="00C623F0" w:rsidP="00570521">
            <w:pPr>
              <w:widowControl w:val="0"/>
              <w:overflowPunct w:val="0"/>
              <w:autoSpaceDE w:val="0"/>
              <w:autoSpaceDN w:val="0"/>
              <w:adjustRightInd w:val="0"/>
              <w:spacing w:after="0" w:line="240" w:lineRule="auto"/>
              <w:jc w:val="both"/>
              <w:rPr>
                <w:sz w:val="18"/>
                <w:szCs w:val="18"/>
                <w:lang w:eastAsia="fr-FR"/>
              </w:rPr>
            </w:pPr>
            <w:r w:rsidRPr="00570521">
              <w:rPr>
                <w:sz w:val="18"/>
                <w:szCs w:val="18"/>
                <w:lang w:eastAsia="fr-FR"/>
              </w:rPr>
              <w:t>1.13</w:t>
            </w:r>
          </w:p>
        </w:tc>
      </w:tr>
    </w:tbl>
    <w:p w:rsidR="00C623F0" w:rsidRDefault="00C623F0" w:rsidP="00FC3D69">
      <w:pPr>
        <w:spacing w:after="0"/>
        <w:rPr>
          <w:sz w:val="18"/>
          <w:szCs w:val="18"/>
        </w:rPr>
      </w:pPr>
      <w:r w:rsidRPr="00E05F79">
        <w:rPr>
          <w:sz w:val="18"/>
          <w:szCs w:val="18"/>
        </w:rPr>
        <w:t>* Le prix prévisionnel de 2015 tient compte d’une inflation moyenne de 3% par an soit une part fixe à 45€20 et une part variable à 0.762€/m3</w:t>
      </w:r>
      <w:r>
        <w:rPr>
          <w:sz w:val="18"/>
          <w:szCs w:val="18"/>
        </w:rPr>
        <w:t> ; Contenu du fait de l’augmentation du prix de la STEP du Crestois basée sur des indices annuels non connus à ce jour, l’augmentation proposée de 3% par an, a été fixée à titre indicatif.</w:t>
      </w:r>
    </w:p>
    <w:p w:rsidR="00C623F0" w:rsidRDefault="00C623F0" w:rsidP="00FC3D69">
      <w:pPr>
        <w:spacing w:after="0"/>
        <w:rPr>
          <w:sz w:val="18"/>
          <w:szCs w:val="18"/>
        </w:rPr>
      </w:pPr>
    </w:p>
    <w:p w:rsidR="00694EBD" w:rsidRPr="00694EBD" w:rsidRDefault="00694EBD" w:rsidP="00FC3D69">
      <w:pPr>
        <w:spacing w:after="0"/>
      </w:pPr>
      <w:r w:rsidRPr="00694EBD">
        <w:t xml:space="preserve">Le tableau </w:t>
      </w:r>
      <w:r>
        <w:t xml:space="preserve">ci-dessus propose un lissage sur 5 ans et à titre indicatif une hausse annuelle de 3% prévisionnelle. </w:t>
      </w:r>
    </w:p>
    <w:p w:rsidR="00694EBD" w:rsidRDefault="00694EBD" w:rsidP="00FC3D69">
      <w:pPr>
        <w:spacing w:after="0" w:line="240" w:lineRule="auto"/>
        <w:jc w:val="both"/>
        <w:rPr>
          <w:rFonts w:cs="Calibri"/>
          <w:b/>
          <w:i/>
        </w:rPr>
      </w:pPr>
    </w:p>
    <w:p w:rsidR="00C623F0" w:rsidRPr="00A34410" w:rsidRDefault="00C623F0" w:rsidP="00FC3D69">
      <w:pPr>
        <w:spacing w:after="0" w:line="240" w:lineRule="auto"/>
        <w:jc w:val="both"/>
        <w:rPr>
          <w:rFonts w:cs="Calibri"/>
        </w:rPr>
      </w:pPr>
      <w:r>
        <w:rPr>
          <w:rFonts w:cs="Calibri"/>
          <w:b/>
          <w:i/>
        </w:rPr>
        <w:t>Le Conseil C</w:t>
      </w:r>
      <w:r w:rsidRPr="002A7341">
        <w:rPr>
          <w:rFonts w:cs="Calibri"/>
          <w:b/>
          <w:i/>
        </w:rPr>
        <w:t>ommunautair</w:t>
      </w:r>
      <w:r w:rsidR="009D2D26">
        <w:rPr>
          <w:rFonts w:cs="Calibri"/>
          <w:b/>
          <w:i/>
        </w:rPr>
        <w:t>e vote à l’unanimité</w:t>
      </w:r>
      <w:r>
        <w:rPr>
          <w:rFonts w:cs="Calibri"/>
          <w:b/>
          <w:i/>
        </w:rPr>
        <w:t xml:space="preserve"> le montant des</w:t>
      </w:r>
      <w:r w:rsidRPr="002A7341">
        <w:rPr>
          <w:rFonts w:cs="Calibri"/>
          <w:b/>
          <w:i/>
        </w:rPr>
        <w:t xml:space="preserve"> redevance</w:t>
      </w:r>
      <w:r>
        <w:rPr>
          <w:rFonts w:cs="Calibri"/>
          <w:b/>
          <w:i/>
        </w:rPr>
        <w:t>s</w:t>
      </w:r>
      <w:r w:rsidRPr="002A7341">
        <w:rPr>
          <w:rFonts w:cs="Calibri"/>
          <w:b/>
          <w:i/>
        </w:rPr>
        <w:t xml:space="preserve"> assa</w:t>
      </w:r>
      <w:r>
        <w:rPr>
          <w:rFonts w:cs="Calibri"/>
          <w:b/>
          <w:i/>
        </w:rPr>
        <w:t>iniss</w:t>
      </w:r>
      <w:r w:rsidR="009D2D26">
        <w:rPr>
          <w:rFonts w:cs="Calibri"/>
          <w:b/>
          <w:i/>
        </w:rPr>
        <w:t>ement.</w:t>
      </w:r>
    </w:p>
    <w:p w:rsidR="00C623F0" w:rsidRPr="00342A7C" w:rsidRDefault="00C623F0" w:rsidP="00FC3D69">
      <w:pPr>
        <w:widowControl w:val="0"/>
        <w:suppressAutoHyphens/>
        <w:spacing w:after="0" w:line="240" w:lineRule="auto"/>
        <w:jc w:val="both"/>
      </w:pPr>
    </w:p>
    <w:p w:rsidR="00C623F0" w:rsidRPr="00660C2E" w:rsidRDefault="00C623F0" w:rsidP="00FC3D69">
      <w:pPr>
        <w:pStyle w:val="Paragraphedeliste"/>
        <w:widowControl w:val="0"/>
        <w:numPr>
          <w:ilvl w:val="0"/>
          <w:numId w:val="3"/>
        </w:numPr>
        <w:suppressAutoHyphens/>
        <w:spacing w:after="0" w:line="240" w:lineRule="auto"/>
        <w:jc w:val="both"/>
        <w:rPr>
          <w:u w:val="single"/>
        </w:rPr>
      </w:pPr>
      <w:r w:rsidRPr="008B5685">
        <w:rPr>
          <w:rFonts w:cs="Calibri"/>
          <w:u w:val="single"/>
        </w:rPr>
        <w:t>Vote du budget STEP</w:t>
      </w:r>
    </w:p>
    <w:p w:rsidR="00C623F0" w:rsidRDefault="00C623F0" w:rsidP="00660C2E">
      <w:pPr>
        <w:pStyle w:val="Paragraphedeliste"/>
        <w:widowControl w:val="0"/>
        <w:suppressAutoHyphens/>
        <w:spacing w:after="0" w:line="240" w:lineRule="auto"/>
        <w:ind w:left="0"/>
        <w:jc w:val="both"/>
      </w:pPr>
      <w:r w:rsidRPr="00232936">
        <w:rPr>
          <w:b/>
        </w:rPr>
        <w:t>Franck MONGE</w:t>
      </w:r>
      <w:r>
        <w:t xml:space="preserve"> s’interroge sur la comptabilisation des heures du personnel technique.</w:t>
      </w:r>
    </w:p>
    <w:p w:rsidR="00C623F0" w:rsidRPr="00660C2E" w:rsidRDefault="00C623F0" w:rsidP="00660C2E">
      <w:pPr>
        <w:pStyle w:val="Paragraphedeliste"/>
        <w:widowControl w:val="0"/>
        <w:suppressAutoHyphens/>
        <w:spacing w:after="0" w:line="240" w:lineRule="auto"/>
        <w:ind w:left="0"/>
        <w:jc w:val="both"/>
      </w:pPr>
      <w:r w:rsidRPr="00232936">
        <w:rPr>
          <w:b/>
        </w:rPr>
        <w:t>Sandrine ECHAUBARD</w:t>
      </w:r>
      <w:r>
        <w:t xml:space="preserve"> lui répond que les heures sont dans les </w:t>
      </w:r>
      <w:r w:rsidR="00A91E81">
        <w:t xml:space="preserve">services </w:t>
      </w:r>
      <w:r>
        <w:t>communs.</w:t>
      </w:r>
    </w:p>
    <w:p w:rsidR="00C623F0" w:rsidRDefault="00C623F0" w:rsidP="00FC3D69">
      <w:pPr>
        <w:spacing w:after="0"/>
        <w:jc w:val="both"/>
        <w:rPr>
          <w:rFonts w:cs="Calibri"/>
        </w:rPr>
      </w:pPr>
      <w:r w:rsidRPr="00232936">
        <w:rPr>
          <w:rFonts w:cs="Calibri"/>
          <w:b/>
        </w:rPr>
        <w:t>J</w:t>
      </w:r>
      <w:r>
        <w:rPr>
          <w:rFonts w:cs="Calibri"/>
          <w:b/>
        </w:rPr>
        <w:t>ean-</w:t>
      </w:r>
      <w:r w:rsidRPr="00232936">
        <w:rPr>
          <w:rFonts w:cs="Calibri"/>
          <w:b/>
        </w:rPr>
        <w:t>F</w:t>
      </w:r>
      <w:r>
        <w:rPr>
          <w:rFonts w:cs="Calibri"/>
          <w:b/>
        </w:rPr>
        <w:t>rançois</w:t>
      </w:r>
      <w:r w:rsidRPr="00232936">
        <w:rPr>
          <w:rFonts w:cs="Calibri"/>
          <w:b/>
        </w:rPr>
        <w:t xml:space="preserve"> P</w:t>
      </w:r>
      <w:r>
        <w:rPr>
          <w:rFonts w:cs="Calibri"/>
          <w:b/>
        </w:rPr>
        <w:t>ECCOUD</w:t>
      </w:r>
      <w:r w:rsidRPr="00851534">
        <w:rPr>
          <w:rFonts w:cs="Calibri"/>
        </w:rPr>
        <w:t xml:space="preserve"> s’interroge sur le déficit d’exploitation de 50 000€ qui risque de perdurer dans le temps.</w:t>
      </w:r>
    </w:p>
    <w:p w:rsidR="00C623F0" w:rsidRDefault="00C623F0" w:rsidP="00FC3D69">
      <w:pPr>
        <w:spacing w:after="0"/>
        <w:jc w:val="both"/>
        <w:rPr>
          <w:rFonts w:cs="Calibri"/>
        </w:rPr>
      </w:pPr>
      <w:r w:rsidRPr="00851534">
        <w:rPr>
          <w:rFonts w:cs="Calibri"/>
        </w:rPr>
        <w:t xml:space="preserve"> </w:t>
      </w:r>
      <w:r w:rsidRPr="00232936">
        <w:rPr>
          <w:rFonts w:cs="Calibri"/>
          <w:b/>
        </w:rPr>
        <w:t>Le Président</w:t>
      </w:r>
      <w:r w:rsidRPr="00851534">
        <w:rPr>
          <w:rFonts w:cs="Calibri"/>
        </w:rPr>
        <w:t xml:space="preserve"> lui répond qu’il se finira au terme du lissage</w:t>
      </w:r>
      <w:r>
        <w:rPr>
          <w:rFonts w:cs="Calibri"/>
        </w:rPr>
        <w:t xml:space="preserve"> du montant de la redevance entre les communes tel qu’évoqué avec KPMG.</w:t>
      </w:r>
    </w:p>
    <w:p w:rsidR="00C623F0" w:rsidRDefault="00C623F0" w:rsidP="00FC3D69">
      <w:pPr>
        <w:spacing w:after="0"/>
        <w:jc w:val="both"/>
        <w:rPr>
          <w:rFonts w:cs="Calibri"/>
        </w:rPr>
      </w:pPr>
      <w:r w:rsidRPr="00232936">
        <w:rPr>
          <w:rFonts w:cs="Calibri"/>
          <w:b/>
        </w:rPr>
        <w:t>André ROCHE</w:t>
      </w:r>
      <w:r>
        <w:rPr>
          <w:rFonts w:cs="Calibri"/>
        </w:rPr>
        <w:t xml:space="preserve"> demande comment les communes qui avaient des redevances très basses pouvaient compenser.</w:t>
      </w:r>
    </w:p>
    <w:p w:rsidR="00C623F0" w:rsidRPr="00851534" w:rsidRDefault="00C623F0" w:rsidP="00FC3D69">
      <w:pPr>
        <w:spacing w:after="0"/>
        <w:jc w:val="both"/>
        <w:rPr>
          <w:rFonts w:cs="Calibri"/>
        </w:rPr>
      </w:pPr>
      <w:r w:rsidRPr="00232936">
        <w:rPr>
          <w:rFonts w:cs="Calibri"/>
          <w:b/>
        </w:rPr>
        <w:t>Frédéric TEYSSOT</w:t>
      </w:r>
      <w:r>
        <w:rPr>
          <w:rFonts w:cs="Calibri"/>
        </w:rPr>
        <w:t xml:space="preserve"> explique que c’est justement à ce sujet qu’il ne souhaitait pas transférer cette compétence car</w:t>
      </w:r>
      <w:r w:rsidR="00A91E81">
        <w:rPr>
          <w:rFonts w:cs="Calibri"/>
        </w:rPr>
        <w:t xml:space="preserve"> les habitants ont déjà financé</w:t>
      </w:r>
      <w:r>
        <w:rPr>
          <w:rFonts w:cs="Calibri"/>
        </w:rPr>
        <w:t xml:space="preserve"> leur STEP et qu’ils vont malgré tout voir la redevance augmenter.</w:t>
      </w:r>
    </w:p>
    <w:p w:rsidR="00C623F0" w:rsidRDefault="00C623F0" w:rsidP="00FC3D69">
      <w:pPr>
        <w:spacing w:after="0"/>
        <w:jc w:val="both"/>
        <w:rPr>
          <w:rFonts w:cs="Calibri"/>
          <w:b/>
          <w:i/>
        </w:rPr>
      </w:pPr>
    </w:p>
    <w:p w:rsidR="00C623F0" w:rsidRDefault="00C623F0" w:rsidP="00FC3D69">
      <w:pPr>
        <w:spacing w:after="0"/>
        <w:jc w:val="both"/>
        <w:rPr>
          <w:rFonts w:cs="Calibri"/>
          <w:b/>
          <w:i/>
        </w:rPr>
      </w:pPr>
      <w:r>
        <w:rPr>
          <w:rFonts w:cs="Calibri"/>
          <w:b/>
          <w:i/>
        </w:rPr>
        <w:t>Le budget STEP est approuvé à l’unanimité</w:t>
      </w:r>
    </w:p>
    <w:p w:rsidR="00C623F0" w:rsidRDefault="00C623F0" w:rsidP="00FC3D69">
      <w:pPr>
        <w:suppressAutoHyphens/>
        <w:spacing w:after="0" w:line="240" w:lineRule="auto"/>
        <w:jc w:val="both"/>
        <w:rPr>
          <w:rFonts w:cs="Calibri"/>
          <w:b/>
          <w:u w:val="single"/>
        </w:rPr>
      </w:pPr>
    </w:p>
    <w:p w:rsidR="00C623F0" w:rsidRPr="00241CA5" w:rsidRDefault="00C623F0" w:rsidP="00F90C4E">
      <w:pPr>
        <w:numPr>
          <w:ilvl w:val="0"/>
          <w:numId w:val="1"/>
        </w:numPr>
        <w:suppressAutoHyphens/>
        <w:spacing w:after="0" w:line="240" w:lineRule="auto"/>
        <w:jc w:val="both"/>
        <w:rPr>
          <w:rFonts w:cs="Calibri"/>
          <w:b/>
          <w:u w:val="single"/>
        </w:rPr>
      </w:pPr>
      <w:r w:rsidRPr="00FD5BC1">
        <w:rPr>
          <w:rFonts w:cs="Calibri"/>
          <w:b/>
          <w:u w:val="single"/>
        </w:rPr>
        <w:t>Participations 2014</w:t>
      </w:r>
    </w:p>
    <w:p w:rsidR="00C623F0" w:rsidRDefault="00C623F0" w:rsidP="00FC3D69">
      <w:pPr>
        <w:suppressAutoHyphens/>
        <w:spacing w:after="0" w:line="240" w:lineRule="auto"/>
        <w:jc w:val="both"/>
        <w:rPr>
          <w:rFonts w:cs="Calibri"/>
        </w:rPr>
      </w:pPr>
    </w:p>
    <w:p w:rsidR="00C623F0" w:rsidRDefault="00C623F0" w:rsidP="00FC3D69">
      <w:pPr>
        <w:suppressAutoHyphens/>
        <w:spacing w:after="0" w:line="240" w:lineRule="auto"/>
        <w:jc w:val="both"/>
        <w:rPr>
          <w:rFonts w:cs="Calibri"/>
          <w:b/>
          <w:u w:val="single"/>
        </w:rPr>
      </w:pPr>
      <w:r>
        <w:rPr>
          <w:rFonts w:cs="Calibri"/>
        </w:rPr>
        <w:t>Le Bureau C</w:t>
      </w:r>
      <w:r w:rsidRPr="002F10E4">
        <w:rPr>
          <w:rFonts w:cs="Calibri"/>
        </w:rPr>
        <w:t>ommunautaire vous propose l’ensemble de ces participations</w:t>
      </w:r>
    </w:p>
    <w:p w:rsidR="00C623F0" w:rsidRPr="00FD5BC1" w:rsidRDefault="00C623F0" w:rsidP="00FC3D69">
      <w:pPr>
        <w:suppressAutoHyphens/>
        <w:spacing w:after="0" w:line="240" w:lineRule="auto"/>
        <w:ind w:left="720"/>
        <w:jc w:val="both"/>
        <w:rPr>
          <w:rFonts w:cs="Calibri"/>
          <w:b/>
          <w:u w:val="single"/>
        </w:rPr>
      </w:pPr>
    </w:p>
    <w:p w:rsidR="00C623F0" w:rsidRDefault="00C623F0" w:rsidP="00FC3D69">
      <w:pPr>
        <w:numPr>
          <w:ilvl w:val="0"/>
          <w:numId w:val="4"/>
        </w:numPr>
        <w:suppressAutoHyphens/>
        <w:spacing w:after="0" w:line="240" w:lineRule="auto"/>
        <w:ind w:left="1276"/>
        <w:jc w:val="both"/>
        <w:rPr>
          <w:rFonts w:cs="Calibri"/>
        </w:rPr>
      </w:pPr>
      <w:r w:rsidRPr="007B6CDE">
        <w:rPr>
          <w:rFonts w:cs="Calibri"/>
          <w:b/>
        </w:rPr>
        <w:t>Convention B</w:t>
      </w:r>
      <w:r>
        <w:rPr>
          <w:rFonts w:cs="Calibri"/>
          <w:b/>
        </w:rPr>
        <w:t xml:space="preserve">iovallée </w:t>
      </w:r>
      <w:r w:rsidRPr="008B5685">
        <w:rPr>
          <w:rFonts w:cs="Calibri"/>
          <w:b/>
        </w:rPr>
        <w:t>2014</w:t>
      </w:r>
      <w:r w:rsidRPr="00342A7C">
        <w:rPr>
          <w:rFonts w:cs="Calibri"/>
        </w:rPr>
        <w:t xml:space="preserve"> </w:t>
      </w:r>
    </w:p>
    <w:p w:rsidR="00C623F0" w:rsidRDefault="00C623F0" w:rsidP="00FC3D69">
      <w:pPr>
        <w:spacing w:after="0"/>
        <w:jc w:val="both"/>
        <w:rPr>
          <w:rFonts w:cs="Calibri"/>
        </w:rPr>
      </w:pPr>
      <w:r w:rsidRPr="00A0437E">
        <w:rPr>
          <w:rFonts w:cs="Calibri"/>
          <w:b/>
        </w:rPr>
        <w:t>Le Président</w:t>
      </w:r>
      <w:r w:rsidRPr="00153162">
        <w:rPr>
          <w:rFonts w:cs="Calibri"/>
        </w:rPr>
        <w:t xml:space="preserve"> rappelle que </w:t>
      </w:r>
      <w:r>
        <w:rPr>
          <w:rFonts w:cs="Calibri"/>
        </w:rPr>
        <w:t>la mise en œuvre du programme d’actions Biovallée®</w:t>
      </w:r>
      <w:r w:rsidRPr="00153162">
        <w:rPr>
          <w:rFonts w:cs="Calibri"/>
        </w:rPr>
        <w:t xml:space="preserve"> est régie par une convention cadre qui définit les orientations et actions sur plusieurs années</w:t>
      </w:r>
      <w:r>
        <w:rPr>
          <w:rFonts w:cs="Calibri"/>
        </w:rPr>
        <w:t xml:space="preserve"> jusqu’en juin 2014</w:t>
      </w:r>
      <w:r w:rsidRPr="00153162">
        <w:rPr>
          <w:rFonts w:cs="Calibri"/>
        </w:rPr>
        <w:t>. Chaque année</w:t>
      </w:r>
      <w:r>
        <w:rPr>
          <w:rFonts w:cs="Calibri"/>
        </w:rPr>
        <w:t>,</w:t>
      </w:r>
      <w:r w:rsidRPr="00153162">
        <w:rPr>
          <w:rFonts w:cs="Calibri"/>
        </w:rPr>
        <w:t xml:space="preserve"> une convention de partenariat </w:t>
      </w:r>
      <w:r>
        <w:rPr>
          <w:rFonts w:cs="Calibri"/>
        </w:rPr>
        <w:t>est</w:t>
      </w:r>
      <w:r w:rsidRPr="00153162">
        <w:rPr>
          <w:rFonts w:cs="Calibri"/>
        </w:rPr>
        <w:t xml:space="preserve"> élaborée pour établir les actio</w:t>
      </w:r>
      <w:r>
        <w:rPr>
          <w:rFonts w:cs="Calibri"/>
        </w:rPr>
        <w:t>ns à mettre en œuvre et les coû</w:t>
      </w:r>
      <w:r w:rsidRPr="00153162">
        <w:rPr>
          <w:rFonts w:cs="Calibri"/>
        </w:rPr>
        <w:t xml:space="preserve">ts engendrés ainsi que </w:t>
      </w:r>
      <w:r>
        <w:rPr>
          <w:rFonts w:cs="Calibri"/>
        </w:rPr>
        <w:t>la</w:t>
      </w:r>
      <w:r w:rsidRPr="00153162">
        <w:rPr>
          <w:rFonts w:cs="Calibri"/>
        </w:rPr>
        <w:t xml:space="preserve"> répartition</w:t>
      </w:r>
      <w:r>
        <w:rPr>
          <w:rFonts w:cs="Calibri"/>
        </w:rPr>
        <w:t xml:space="preserve"> de ceux-ci entre les collectivités</w:t>
      </w:r>
      <w:r w:rsidRPr="00153162">
        <w:rPr>
          <w:rFonts w:cs="Calibri"/>
        </w:rPr>
        <w:t xml:space="preserve">. </w:t>
      </w:r>
    </w:p>
    <w:p w:rsidR="00C623F0" w:rsidRDefault="00C623F0" w:rsidP="00FC3D69">
      <w:pPr>
        <w:spacing w:after="0"/>
        <w:jc w:val="both"/>
        <w:rPr>
          <w:rFonts w:cs="Calibri"/>
        </w:rPr>
      </w:pPr>
    </w:p>
    <w:p w:rsidR="00C623F0" w:rsidRDefault="00C623F0" w:rsidP="00FC3D69">
      <w:pPr>
        <w:rPr>
          <w:rFonts w:cs="Calibri"/>
        </w:rPr>
      </w:pPr>
      <w:r>
        <w:rPr>
          <w:rFonts w:cs="Calibri"/>
        </w:rPr>
        <w:br w:type="page"/>
      </w:r>
    </w:p>
    <w:p w:rsidR="00C623F0" w:rsidRDefault="00C623F0" w:rsidP="00FC3D69">
      <w:pPr>
        <w:spacing w:after="0"/>
        <w:jc w:val="both"/>
        <w:rPr>
          <w:rFonts w:cs="Calibri"/>
        </w:rPr>
      </w:pPr>
      <w:r>
        <w:rPr>
          <w:rFonts w:cs="Calibri"/>
        </w:rPr>
        <w:t>Les actions proposées pour 2014 pour la CCCPS sont les suivantes :</w:t>
      </w:r>
    </w:p>
    <w:p w:rsidR="00C623F0" w:rsidRPr="00153162" w:rsidRDefault="00C623F0" w:rsidP="00FC3D69">
      <w:pPr>
        <w:spacing w:after="0"/>
        <w:jc w:val="both"/>
        <w:rPr>
          <w:rFonts w:cs="Calibri"/>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127"/>
        <w:gridCol w:w="1400"/>
        <w:gridCol w:w="726"/>
        <w:gridCol w:w="851"/>
        <w:gridCol w:w="1134"/>
        <w:gridCol w:w="1134"/>
        <w:gridCol w:w="711"/>
        <w:gridCol w:w="976"/>
        <w:gridCol w:w="864"/>
      </w:tblGrid>
      <w:tr w:rsidR="00C623F0" w:rsidRPr="00570521" w:rsidTr="00381D46">
        <w:trPr>
          <w:trHeight w:val="84"/>
        </w:trPr>
        <w:tc>
          <w:tcPr>
            <w:tcW w:w="2127" w:type="dxa"/>
            <w:vAlign w:val="center"/>
          </w:tcPr>
          <w:p w:rsidR="00C623F0" w:rsidRPr="00570521" w:rsidRDefault="00C623F0" w:rsidP="00381D46">
            <w:pPr>
              <w:spacing w:after="0" w:line="240" w:lineRule="auto"/>
              <w:rPr>
                <w:b/>
                <w:bCs/>
                <w:color w:val="000000"/>
                <w:sz w:val="18"/>
                <w:szCs w:val="18"/>
                <w:lang w:eastAsia="fr-FR"/>
              </w:rPr>
            </w:pPr>
            <w:r w:rsidRPr="00570521">
              <w:rPr>
                <w:b/>
                <w:bCs/>
                <w:color w:val="000000"/>
                <w:sz w:val="18"/>
                <w:szCs w:val="18"/>
                <w:lang w:eastAsia="fr-FR"/>
              </w:rPr>
              <w:t>Opérations prévues</w:t>
            </w:r>
          </w:p>
        </w:tc>
        <w:tc>
          <w:tcPr>
            <w:tcW w:w="1400" w:type="dxa"/>
            <w:vAlign w:val="center"/>
          </w:tcPr>
          <w:p w:rsidR="00C623F0" w:rsidRPr="00570521" w:rsidRDefault="00C623F0" w:rsidP="00381D46">
            <w:pPr>
              <w:spacing w:after="0" w:line="240" w:lineRule="auto"/>
              <w:jc w:val="right"/>
              <w:rPr>
                <w:b/>
                <w:bCs/>
                <w:color w:val="000000"/>
                <w:sz w:val="18"/>
                <w:szCs w:val="18"/>
                <w:lang w:eastAsia="fr-FR"/>
              </w:rPr>
            </w:pPr>
            <w:r w:rsidRPr="00570521">
              <w:rPr>
                <w:b/>
                <w:bCs/>
                <w:color w:val="000000"/>
                <w:sz w:val="18"/>
                <w:szCs w:val="18"/>
                <w:lang w:eastAsia="fr-FR"/>
              </w:rPr>
              <w:t>Cout Total</w:t>
            </w:r>
          </w:p>
        </w:tc>
        <w:tc>
          <w:tcPr>
            <w:tcW w:w="726" w:type="dxa"/>
            <w:vAlign w:val="center"/>
          </w:tcPr>
          <w:p w:rsidR="00C623F0" w:rsidRPr="00570521" w:rsidRDefault="00C623F0" w:rsidP="00381D46">
            <w:pPr>
              <w:spacing w:after="0" w:line="240" w:lineRule="auto"/>
              <w:jc w:val="right"/>
              <w:rPr>
                <w:b/>
                <w:bCs/>
                <w:color w:val="000000"/>
                <w:sz w:val="18"/>
                <w:szCs w:val="18"/>
                <w:lang w:eastAsia="fr-FR"/>
              </w:rPr>
            </w:pPr>
            <w:proofErr w:type="spellStart"/>
            <w:r w:rsidRPr="00570521">
              <w:rPr>
                <w:b/>
                <w:bCs/>
                <w:color w:val="000000"/>
                <w:sz w:val="18"/>
                <w:szCs w:val="18"/>
                <w:lang w:eastAsia="fr-FR"/>
              </w:rPr>
              <w:t>Tx</w:t>
            </w:r>
            <w:proofErr w:type="spellEnd"/>
            <w:r w:rsidRPr="00570521">
              <w:rPr>
                <w:b/>
                <w:bCs/>
                <w:color w:val="000000"/>
                <w:sz w:val="18"/>
                <w:szCs w:val="18"/>
                <w:lang w:eastAsia="fr-FR"/>
              </w:rPr>
              <w:t xml:space="preserve"> </w:t>
            </w:r>
            <w:proofErr w:type="spellStart"/>
            <w:r w:rsidRPr="00570521">
              <w:rPr>
                <w:b/>
                <w:bCs/>
                <w:color w:val="000000"/>
                <w:sz w:val="18"/>
                <w:szCs w:val="18"/>
                <w:lang w:eastAsia="fr-FR"/>
              </w:rPr>
              <w:t>sub</w:t>
            </w:r>
            <w:proofErr w:type="spellEnd"/>
            <w:r w:rsidRPr="00570521">
              <w:rPr>
                <w:b/>
                <w:bCs/>
                <w:color w:val="000000"/>
                <w:sz w:val="18"/>
                <w:szCs w:val="18"/>
                <w:lang w:eastAsia="fr-FR"/>
              </w:rPr>
              <w:t xml:space="preserve"> min</w:t>
            </w:r>
          </w:p>
        </w:tc>
        <w:tc>
          <w:tcPr>
            <w:tcW w:w="851" w:type="dxa"/>
            <w:vAlign w:val="center"/>
          </w:tcPr>
          <w:p w:rsidR="00C623F0" w:rsidRPr="00570521" w:rsidRDefault="00C623F0" w:rsidP="00381D46">
            <w:pPr>
              <w:spacing w:after="0" w:line="240" w:lineRule="auto"/>
              <w:jc w:val="right"/>
              <w:rPr>
                <w:b/>
                <w:bCs/>
                <w:color w:val="000000"/>
                <w:sz w:val="18"/>
                <w:szCs w:val="18"/>
                <w:lang w:eastAsia="fr-FR"/>
              </w:rPr>
            </w:pPr>
            <w:proofErr w:type="spellStart"/>
            <w:r w:rsidRPr="00570521">
              <w:rPr>
                <w:b/>
                <w:bCs/>
                <w:color w:val="000000"/>
                <w:sz w:val="18"/>
                <w:szCs w:val="18"/>
                <w:lang w:eastAsia="fr-FR"/>
              </w:rPr>
              <w:t>Tx</w:t>
            </w:r>
            <w:proofErr w:type="spellEnd"/>
            <w:r w:rsidRPr="00570521">
              <w:rPr>
                <w:b/>
                <w:bCs/>
                <w:color w:val="000000"/>
                <w:sz w:val="18"/>
                <w:szCs w:val="18"/>
                <w:lang w:eastAsia="fr-FR"/>
              </w:rPr>
              <w:t xml:space="preserve"> </w:t>
            </w:r>
            <w:proofErr w:type="spellStart"/>
            <w:r w:rsidRPr="00570521">
              <w:rPr>
                <w:b/>
                <w:bCs/>
                <w:color w:val="000000"/>
                <w:sz w:val="18"/>
                <w:szCs w:val="18"/>
                <w:lang w:eastAsia="fr-FR"/>
              </w:rPr>
              <w:t>sub</w:t>
            </w:r>
            <w:proofErr w:type="spellEnd"/>
            <w:r w:rsidRPr="00570521">
              <w:rPr>
                <w:b/>
                <w:bCs/>
                <w:color w:val="000000"/>
                <w:sz w:val="18"/>
                <w:szCs w:val="18"/>
                <w:lang w:eastAsia="fr-FR"/>
              </w:rPr>
              <w:t xml:space="preserve"> max</w:t>
            </w:r>
          </w:p>
        </w:tc>
        <w:tc>
          <w:tcPr>
            <w:tcW w:w="1134" w:type="dxa"/>
            <w:vAlign w:val="center"/>
          </w:tcPr>
          <w:p w:rsidR="00C623F0" w:rsidRPr="00570521" w:rsidRDefault="00C623F0" w:rsidP="00381D46">
            <w:pPr>
              <w:spacing w:after="0" w:line="240" w:lineRule="auto"/>
              <w:jc w:val="right"/>
              <w:rPr>
                <w:b/>
                <w:bCs/>
                <w:color w:val="000000"/>
                <w:sz w:val="18"/>
                <w:szCs w:val="18"/>
                <w:lang w:eastAsia="fr-FR"/>
              </w:rPr>
            </w:pPr>
            <w:r w:rsidRPr="00570521">
              <w:rPr>
                <w:b/>
                <w:bCs/>
                <w:color w:val="000000"/>
                <w:sz w:val="18"/>
                <w:szCs w:val="18"/>
                <w:lang w:eastAsia="fr-FR"/>
              </w:rPr>
              <w:t xml:space="preserve">Reste min </w:t>
            </w:r>
            <w:proofErr w:type="spellStart"/>
            <w:r w:rsidRPr="00570521">
              <w:rPr>
                <w:b/>
                <w:bCs/>
                <w:color w:val="000000"/>
                <w:sz w:val="18"/>
                <w:szCs w:val="18"/>
                <w:lang w:eastAsia="fr-FR"/>
              </w:rPr>
              <w:t>coll</w:t>
            </w:r>
            <w:proofErr w:type="spellEnd"/>
          </w:p>
        </w:tc>
        <w:tc>
          <w:tcPr>
            <w:tcW w:w="1134" w:type="dxa"/>
            <w:vAlign w:val="center"/>
          </w:tcPr>
          <w:p w:rsidR="00C623F0" w:rsidRPr="00570521" w:rsidRDefault="00C623F0" w:rsidP="00381D46">
            <w:pPr>
              <w:spacing w:after="0" w:line="240" w:lineRule="auto"/>
              <w:jc w:val="right"/>
              <w:rPr>
                <w:b/>
                <w:bCs/>
                <w:color w:val="000000"/>
                <w:sz w:val="18"/>
                <w:szCs w:val="18"/>
                <w:lang w:eastAsia="fr-FR"/>
              </w:rPr>
            </w:pPr>
            <w:r w:rsidRPr="00570521">
              <w:rPr>
                <w:b/>
                <w:bCs/>
                <w:color w:val="000000"/>
                <w:sz w:val="18"/>
                <w:szCs w:val="18"/>
                <w:lang w:eastAsia="fr-FR"/>
              </w:rPr>
              <w:t xml:space="preserve">Reste max </w:t>
            </w:r>
            <w:proofErr w:type="spellStart"/>
            <w:r w:rsidRPr="00570521">
              <w:rPr>
                <w:b/>
                <w:bCs/>
                <w:color w:val="000000"/>
                <w:sz w:val="18"/>
                <w:szCs w:val="18"/>
                <w:lang w:eastAsia="fr-FR"/>
              </w:rPr>
              <w:t>coll</w:t>
            </w:r>
            <w:proofErr w:type="spellEnd"/>
          </w:p>
        </w:tc>
        <w:tc>
          <w:tcPr>
            <w:tcW w:w="711" w:type="dxa"/>
            <w:vAlign w:val="center"/>
          </w:tcPr>
          <w:p w:rsidR="00C623F0" w:rsidRPr="00570521" w:rsidRDefault="00C623F0" w:rsidP="00381D46">
            <w:pPr>
              <w:spacing w:after="0" w:line="240" w:lineRule="auto"/>
              <w:jc w:val="right"/>
              <w:rPr>
                <w:b/>
                <w:bCs/>
                <w:color w:val="000000"/>
                <w:sz w:val="18"/>
                <w:szCs w:val="18"/>
                <w:lang w:eastAsia="fr-FR"/>
              </w:rPr>
            </w:pPr>
            <w:proofErr w:type="spellStart"/>
            <w:r w:rsidRPr="00570521">
              <w:rPr>
                <w:b/>
                <w:bCs/>
                <w:color w:val="000000"/>
                <w:sz w:val="18"/>
                <w:szCs w:val="18"/>
                <w:lang w:eastAsia="fr-FR"/>
              </w:rPr>
              <w:t>Tx</w:t>
            </w:r>
            <w:proofErr w:type="spellEnd"/>
            <w:r w:rsidRPr="00570521">
              <w:rPr>
                <w:b/>
                <w:bCs/>
                <w:color w:val="000000"/>
                <w:sz w:val="18"/>
                <w:szCs w:val="18"/>
                <w:lang w:eastAsia="fr-FR"/>
              </w:rPr>
              <w:t xml:space="preserve"> CCCPS</w:t>
            </w:r>
          </w:p>
        </w:tc>
        <w:tc>
          <w:tcPr>
            <w:tcW w:w="976" w:type="dxa"/>
            <w:noWrap/>
            <w:vAlign w:val="center"/>
          </w:tcPr>
          <w:p w:rsidR="00C623F0" w:rsidRPr="00570521" w:rsidRDefault="00C623F0" w:rsidP="00381D46">
            <w:pPr>
              <w:spacing w:after="0" w:line="240" w:lineRule="auto"/>
              <w:jc w:val="right"/>
              <w:rPr>
                <w:b/>
                <w:bCs/>
                <w:color w:val="000000"/>
                <w:sz w:val="18"/>
                <w:szCs w:val="18"/>
                <w:lang w:eastAsia="fr-FR"/>
              </w:rPr>
            </w:pPr>
            <w:r w:rsidRPr="00570521">
              <w:rPr>
                <w:b/>
                <w:bCs/>
                <w:color w:val="000000"/>
                <w:sz w:val="18"/>
                <w:szCs w:val="18"/>
                <w:lang w:eastAsia="fr-FR"/>
              </w:rPr>
              <w:t xml:space="preserve"> Part min CCCPS </w:t>
            </w:r>
          </w:p>
        </w:tc>
        <w:tc>
          <w:tcPr>
            <w:tcW w:w="864" w:type="dxa"/>
            <w:vAlign w:val="center"/>
          </w:tcPr>
          <w:p w:rsidR="00C623F0" w:rsidRPr="00570521" w:rsidRDefault="00C623F0" w:rsidP="00381D46">
            <w:pPr>
              <w:spacing w:after="0" w:line="240" w:lineRule="auto"/>
              <w:jc w:val="right"/>
              <w:rPr>
                <w:b/>
                <w:bCs/>
                <w:color w:val="000000"/>
                <w:sz w:val="18"/>
                <w:szCs w:val="18"/>
                <w:lang w:eastAsia="fr-FR"/>
              </w:rPr>
            </w:pPr>
            <w:r w:rsidRPr="00570521">
              <w:rPr>
                <w:b/>
                <w:bCs/>
                <w:color w:val="000000"/>
                <w:sz w:val="18"/>
                <w:szCs w:val="18"/>
                <w:lang w:eastAsia="fr-FR"/>
              </w:rPr>
              <w:t xml:space="preserve"> </w:t>
            </w:r>
            <w:proofErr w:type="spellStart"/>
            <w:r w:rsidRPr="00570521">
              <w:rPr>
                <w:b/>
                <w:bCs/>
                <w:color w:val="000000"/>
                <w:sz w:val="18"/>
                <w:szCs w:val="18"/>
                <w:lang w:eastAsia="fr-FR"/>
              </w:rPr>
              <w:t>Part</w:t>
            </w:r>
            <w:proofErr w:type="spellEnd"/>
            <w:r w:rsidRPr="00570521">
              <w:rPr>
                <w:b/>
                <w:bCs/>
                <w:color w:val="000000"/>
                <w:sz w:val="18"/>
                <w:szCs w:val="18"/>
                <w:lang w:eastAsia="fr-FR"/>
              </w:rPr>
              <w:t xml:space="preserve"> max CCCPS </w:t>
            </w:r>
          </w:p>
        </w:tc>
      </w:tr>
      <w:tr w:rsidR="00C623F0" w:rsidRPr="00570521" w:rsidTr="00381D46">
        <w:trPr>
          <w:trHeight w:val="315"/>
        </w:trPr>
        <w:tc>
          <w:tcPr>
            <w:tcW w:w="2127" w:type="dxa"/>
            <w:vAlign w:val="center"/>
          </w:tcPr>
          <w:p w:rsidR="00C623F0" w:rsidRPr="00570521" w:rsidRDefault="00C623F0" w:rsidP="00381D46">
            <w:pPr>
              <w:spacing w:after="0" w:line="240" w:lineRule="auto"/>
              <w:rPr>
                <w:b/>
                <w:bCs/>
                <w:color w:val="000000"/>
                <w:sz w:val="18"/>
                <w:szCs w:val="18"/>
                <w:lang w:eastAsia="fr-FR"/>
              </w:rPr>
            </w:pPr>
            <w:r w:rsidRPr="00570521">
              <w:rPr>
                <w:b/>
                <w:bCs/>
                <w:color w:val="000000"/>
                <w:sz w:val="18"/>
                <w:szCs w:val="18"/>
                <w:lang w:eastAsia="fr-FR"/>
              </w:rPr>
              <w:t>Animation Eco-territoire</w:t>
            </w:r>
          </w:p>
        </w:tc>
        <w:tc>
          <w:tcPr>
            <w:tcW w:w="1400" w:type="dxa"/>
            <w:noWrap/>
            <w:vAlign w:val="center"/>
          </w:tcPr>
          <w:p w:rsidR="00C623F0" w:rsidRPr="00570521" w:rsidRDefault="00C623F0" w:rsidP="00381D46">
            <w:pPr>
              <w:spacing w:after="0" w:line="240" w:lineRule="auto"/>
              <w:jc w:val="right"/>
              <w:rPr>
                <w:b/>
                <w:bCs/>
                <w:color w:val="000000"/>
                <w:sz w:val="18"/>
                <w:szCs w:val="18"/>
                <w:lang w:eastAsia="fr-FR"/>
              </w:rPr>
            </w:pPr>
            <w:r w:rsidRPr="00570521">
              <w:rPr>
                <w:b/>
                <w:bCs/>
                <w:color w:val="000000"/>
                <w:sz w:val="18"/>
                <w:szCs w:val="18"/>
                <w:lang w:eastAsia="fr-FR"/>
              </w:rPr>
              <w:t xml:space="preserve">16 000.00   </w:t>
            </w:r>
          </w:p>
        </w:tc>
        <w:tc>
          <w:tcPr>
            <w:tcW w:w="726"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50%</w:t>
            </w:r>
          </w:p>
        </w:tc>
        <w:tc>
          <w:tcPr>
            <w:tcW w:w="851"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80%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3 200.00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8 000.00</w:t>
            </w:r>
          </w:p>
        </w:tc>
        <w:tc>
          <w:tcPr>
            <w:tcW w:w="711"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29%</w:t>
            </w:r>
          </w:p>
        </w:tc>
        <w:tc>
          <w:tcPr>
            <w:tcW w:w="976"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928</w:t>
            </w:r>
          </w:p>
        </w:tc>
        <w:tc>
          <w:tcPr>
            <w:tcW w:w="864" w:type="dxa"/>
            <w:noWrap/>
            <w:vAlign w:val="center"/>
          </w:tcPr>
          <w:p w:rsidR="00C623F0" w:rsidRPr="00570521" w:rsidRDefault="00C623F0" w:rsidP="00381D46">
            <w:pPr>
              <w:spacing w:after="0" w:line="240" w:lineRule="auto"/>
              <w:jc w:val="right"/>
              <w:rPr>
                <w:b/>
                <w:color w:val="000000"/>
                <w:sz w:val="18"/>
                <w:szCs w:val="18"/>
                <w:lang w:eastAsia="fr-FR"/>
              </w:rPr>
            </w:pPr>
            <w:r w:rsidRPr="00570521">
              <w:rPr>
                <w:b/>
                <w:color w:val="000000"/>
                <w:sz w:val="18"/>
                <w:szCs w:val="18"/>
                <w:lang w:eastAsia="fr-FR"/>
              </w:rPr>
              <w:t>2 320</w:t>
            </w:r>
          </w:p>
        </w:tc>
      </w:tr>
      <w:tr w:rsidR="00C623F0" w:rsidRPr="00570521" w:rsidTr="00381D46">
        <w:trPr>
          <w:trHeight w:val="315"/>
        </w:trPr>
        <w:tc>
          <w:tcPr>
            <w:tcW w:w="2127" w:type="dxa"/>
            <w:vAlign w:val="center"/>
          </w:tcPr>
          <w:p w:rsidR="00C623F0" w:rsidRPr="00570521" w:rsidRDefault="00C623F0" w:rsidP="00381D46">
            <w:pPr>
              <w:spacing w:after="0" w:line="240" w:lineRule="auto"/>
              <w:rPr>
                <w:b/>
                <w:bCs/>
                <w:color w:val="000000"/>
                <w:sz w:val="18"/>
                <w:szCs w:val="18"/>
                <w:lang w:eastAsia="fr-FR"/>
              </w:rPr>
            </w:pPr>
            <w:r w:rsidRPr="00570521">
              <w:rPr>
                <w:b/>
                <w:bCs/>
                <w:color w:val="000000"/>
                <w:sz w:val="18"/>
                <w:szCs w:val="18"/>
                <w:lang w:eastAsia="fr-FR"/>
              </w:rPr>
              <w:t>Chef de projet PCET</w:t>
            </w:r>
          </w:p>
        </w:tc>
        <w:tc>
          <w:tcPr>
            <w:tcW w:w="1400" w:type="dxa"/>
            <w:noWrap/>
            <w:vAlign w:val="center"/>
          </w:tcPr>
          <w:p w:rsidR="00C623F0" w:rsidRPr="00570521" w:rsidRDefault="00C623F0" w:rsidP="00381D46">
            <w:pPr>
              <w:spacing w:after="0" w:line="240" w:lineRule="auto"/>
              <w:jc w:val="right"/>
              <w:rPr>
                <w:b/>
                <w:bCs/>
                <w:color w:val="000000"/>
                <w:sz w:val="18"/>
                <w:szCs w:val="18"/>
                <w:lang w:eastAsia="fr-FR"/>
              </w:rPr>
            </w:pPr>
            <w:r w:rsidRPr="00570521">
              <w:rPr>
                <w:b/>
                <w:bCs/>
                <w:color w:val="000000"/>
                <w:sz w:val="18"/>
                <w:szCs w:val="18"/>
                <w:lang w:eastAsia="fr-FR"/>
              </w:rPr>
              <w:t xml:space="preserve">52 000.00   </w:t>
            </w:r>
          </w:p>
        </w:tc>
        <w:tc>
          <w:tcPr>
            <w:tcW w:w="726"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50%</w:t>
            </w:r>
          </w:p>
        </w:tc>
        <w:tc>
          <w:tcPr>
            <w:tcW w:w="851"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80%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10 400.00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26 000.00</w:t>
            </w:r>
          </w:p>
        </w:tc>
        <w:tc>
          <w:tcPr>
            <w:tcW w:w="711"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21%</w:t>
            </w:r>
          </w:p>
        </w:tc>
        <w:tc>
          <w:tcPr>
            <w:tcW w:w="976"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2 184</w:t>
            </w:r>
          </w:p>
        </w:tc>
        <w:tc>
          <w:tcPr>
            <w:tcW w:w="864" w:type="dxa"/>
            <w:noWrap/>
            <w:vAlign w:val="center"/>
          </w:tcPr>
          <w:p w:rsidR="00C623F0" w:rsidRPr="00570521" w:rsidRDefault="00C623F0" w:rsidP="00381D46">
            <w:pPr>
              <w:spacing w:after="0" w:line="240" w:lineRule="auto"/>
              <w:jc w:val="right"/>
              <w:rPr>
                <w:b/>
                <w:color w:val="000000"/>
                <w:sz w:val="18"/>
                <w:szCs w:val="18"/>
                <w:lang w:eastAsia="fr-FR"/>
              </w:rPr>
            </w:pPr>
            <w:r w:rsidRPr="00570521">
              <w:rPr>
                <w:b/>
                <w:color w:val="000000"/>
                <w:sz w:val="18"/>
                <w:szCs w:val="18"/>
                <w:lang w:eastAsia="fr-FR"/>
              </w:rPr>
              <w:t>5 460</w:t>
            </w:r>
          </w:p>
        </w:tc>
      </w:tr>
      <w:tr w:rsidR="00C623F0" w:rsidRPr="00570521" w:rsidTr="00381D46">
        <w:trPr>
          <w:trHeight w:val="300"/>
        </w:trPr>
        <w:tc>
          <w:tcPr>
            <w:tcW w:w="2127" w:type="dxa"/>
            <w:vAlign w:val="center"/>
          </w:tcPr>
          <w:p w:rsidR="00C623F0" w:rsidRPr="00570521" w:rsidRDefault="00C623F0" w:rsidP="00381D46">
            <w:pPr>
              <w:spacing w:after="0" w:line="240" w:lineRule="auto"/>
              <w:rPr>
                <w:b/>
                <w:bCs/>
                <w:color w:val="000000"/>
                <w:sz w:val="18"/>
                <w:szCs w:val="18"/>
                <w:lang w:eastAsia="fr-FR"/>
              </w:rPr>
            </w:pPr>
            <w:r w:rsidRPr="00570521">
              <w:rPr>
                <w:b/>
                <w:bCs/>
                <w:color w:val="000000"/>
                <w:sz w:val="18"/>
                <w:szCs w:val="18"/>
                <w:lang w:eastAsia="fr-FR"/>
              </w:rPr>
              <w:t>Conseil en énergie partagée</w:t>
            </w:r>
            <w:r w:rsidRPr="00570521">
              <w:rPr>
                <w:rStyle w:val="Appelnotedebasdep"/>
                <w:b/>
                <w:bCs/>
                <w:color w:val="000000"/>
                <w:sz w:val="18"/>
                <w:szCs w:val="18"/>
                <w:lang w:eastAsia="fr-FR"/>
              </w:rPr>
              <w:footnoteReference w:id="1"/>
            </w:r>
          </w:p>
        </w:tc>
        <w:tc>
          <w:tcPr>
            <w:tcW w:w="1400" w:type="dxa"/>
            <w:noWrap/>
            <w:vAlign w:val="center"/>
          </w:tcPr>
          <w:p w:rsidR="00C623F0" w:rsidRPr="00570521" w:rsidRDefault="00C623F0" w:rsidP="00381D46">
            <w:pPr>
              <w:spacing w:after="0" w:line="240" w:lineRule="auto"/>
              <w:jc w:val="right"/>
              <w:rPr>
                <w:b/>
                <w:bCs/>
                <w:color w:val="000000"/>
                <w:sz w:val="18"/>
                <w:szCs w:val="18"/>
                <w:lang w:eastAsia="fr-FR"/>
              </w:rPr>
            </w:pPr>
            <w:r w:rsidRPr="00570521">
              <w:rPr>
                <w:b/>
                <w:bCs/>
                <w:color w:val="000000"/>
                <w:sz w:val="18"/>
                <w:szCs w:val="18"/>
                <w:lang w:eastAsia="fr-FR"/>
              </w:rPr>
              <w:t xml:space="preserve">60 000.00   </w:t>
            </w:r>
          </w:p>
        </w:tc>
        <w:tc>
          <w:tcPr>
            <w:tcW w:w="726"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40%</w:t>
            </w:r>
          </w:p>
        </w:tc>
        <w:tc>
          <w:tcPr>
            <w:tcW w:w="851"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80%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12 000.00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36 000.00</w:t>
            </w:r>
          </w:p>
        </w:tc>
        <w:tc>
          <w:tcPr>
            <w:tcW w:w="711"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21%</w:t>
            </w:r>
          </w:p>
        </w:tc>
        <w:tc>
          <w:tcPr>
            <w:tcW w:w="976"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2 520</w:t>
            </w:r>
          </w:p>
        </w:tc>
        <w:tc>
          <w:tcPr>
            <w:tcW w:w="864" w:type="dxa"/>
            <w:noWrap/>
            <w:vAlign w:val="center"/>
          </w:tcPr>
          <w:p w:rsidR="00C623F0" w:rsidRPr="00570521" w:rsidRDefault="00C623F0" w:rsidP="00381D46">
            <w:pPr>
              <w:spacing w:after="0" w:line="240" w:lineRule="auto"/>
              <w:jc w:val="right"/>
              <w:rPr>
                <w:b/>
                <w:color w:val="000000"/>
                <w:sz w:val="18"/>
                <w:szCs w:val="18"/>
                <w:lang w:eastAsia="fr-FR"/>
              </w:rPr>
            </w:pPr>
            <w:r w:rsidRPr="00570521">
              <w:rPr>
                <w:b/>
                <w:color w:val="000000"/>
                <w:sz w:val="18"/>
                <w:szCs w:val="18"/>
                <w:lang w:eastAsia="fr-FR"/>
              </w:rPr>
              <w:t>7 560</w:t>
            </w:r>
          </w:p>
        </w:tc>
      </w:tr>
      <w:tr w:rsidR="00C623F0" w:rsidRPr="00570521" w:rsidTr="00381D46">
        <w:trPr>
          <w:trHeight w:val="146"/>
        </w:trPr>
        <w:tc>
          <w:tcPr>
            <w:tcW w:w="2127" w:type="dxa"/>
            <w:vAlign w:val="center"/>
          </w:tcPr>
          <w:p w:rsidR="00C623F0" w:rsidRPr="00570521" w:rsidRDefault="00C623F0" w:rsidP="00381D46">
            <w:pPr>
              <w:spacing w:after="0" w:line="240" w:lineRule="auto"/>
              <w:rPr>
                <w:b/>
                <w:sz w:val="18"/>
                <w:szCs w:val="18"/>
                <w:lang w:eastAsia="fr-FR"/>
              </w:rPr>
            </w:pPr>
            <w:r w:rsidRPr="00570521">
              <w:rPr>
                <w:b/>
                <w:sz w:val="18"/>
                <w:szCs w:val="18"/>
                <w:lang w:eastAsia="fr-FR"/>
              </w:rPr>
              <w:t xml:space="preserve">Renfort </w:t>
            </w:r>
            <w:proofErr w:type="spellStart"/>
            <w:r w:rsidRPr="00570521">
              <w:rPr>
                <w:b/>
                <w:sz w:val="18"/>
                <w:szCs w:val="18"/>
                <w:lang w:eastAsia="fr-FR"/>
              </w:rPr>
              <w:t>DORéMI</w:t>
            </w:r>
            <w:proofErr w:type="spellEnd"/>
            <w:r w:rsidRPr="00570521">
              <w:rPr>
                <w:b/>
                <w:sz w:val="18"/>
                <w:szCs w:val="18"/>
                <w:lang w:eastAsia="fr-FR"/>
              </w:rPr>
              <w:t>/CEP</w:t>
            </w:r>
          </w:p>
        </w:tc>
        <w:tc>
          <w:tcPr>
            <w:tcW w:w="1400" w:type="dxa"/>
            <w:noWrap/>
            <w:vAlign w:val="center"/>
          </w:tcPr>
          <w:p w:rsidR="00C623F0" w:rsidRPr="00570521" w:rsidRDefault="00C623F0" w:rsidP="00381D46">
            <w:pPr>
              <w:spacing w:after="0" w:line="240" w:lineRule="auto"/>
              <w:jc w:val="right"/>
              <w:rPr>
                <w:b/>
                <w:bCs/>
                <w:sz w:val="18"/>
                <w:szCs w:val="18"/>
                <w:lang w:eastAsia="fr-FR"/>
              </w:rPr>
            </w:pPr>
            <w:r w:rsidRPr="00570521">
              <w:rPr>
                <w:b/>
                <w:bCs/>
                <w:sz w:val="18"/>
                <w:szCs w:val="18"/>
                <w:lang w:eastAsia="fr-FR"/>
              </w:rPr>
              <w:t xml:space="preserve">24 063.00   </w:t>
            </w:r>
          </w:p>
        </w:tc>
        <w:tc>
          <w:tcPr>
            <w:tcW w:w="726" w:type="dxa"/>
            <w:vAlign w:val="center"/>
          </w:tcPr>
          <w:p w:rsidR="00C623F0" w:rsidRPr="00570521" w:rsidRDefault="00C623F0" w:rsidP="00381D46">
            <w:pPr>
              <w:spacing w:after="0" w:line="240" w:lineRule="auto"/>
              <w:jc w:val="right"/>
              <w:rPr>
                <w:sz w:val="18"/>
                <w:szCs w:val="18"/>
                <w:lang w:eastAsia="fr-FR"/>
              </w:rPr>
            </w:pPr>
            <w:r w:rsidRPr="00570521">
              <w:rPr>
                <w:sz w:val="18"/>
                <w:szCs w:val="18"/>
                <w:lang w:eastAsia="fr-FR"/>
              </w:rPr>
              <w:t>30.3%</w:t>
            </w:r>
          </w:p>
        </w:tc>
        <w:tc>
          <w:tcPr>
            <w:tcW w:w="851" w:type="dxa"/>
            <w:vAlign w:val="center"/>
          </w:tcPr>
          <w:p w:rsidR="00C623F0" w:rsidRPr="00570521" w:rsidRDefault="00C623F0" w:rsidP="00381D46">
            <w:pPr>
              <w:spacing w:after="0" w:line="240" w:lineRule="auto"/>
              <w:jc w:val="right"/>
              <w:rPr>
                <w:sz w:val="18"/>
                <w:szCs w:val="18"/>
                <w:lang w:eastAsia="fr-FR"/>
              </w:rPr>
            </w:pPr>
            <w:r w:rsidRPr="00570521">
              <w:rPr>
                <w:sz w:val="18"/>
                <w:szCs w:val="18"/>
                <w:lang w:eastAsia="fr-FR"/>
              </w:rPr>
              <w:t>30.3%</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16 780.00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16 780.00</w:t>
            </w:r>
          </w:p>
        </w:tc>
        <w:tc>
          <w:tcPr>
            <w:tcW w:w="711" w:type="dxa"/>
            <w:noWrap/>
            <w:vAlign w:val="center"/>
          </w:tcPr>
          <w:p w:rsidR="00C623F0" w:rsidRPr="00570521" w:rsidRDefault="00C623F0" w:rsidP="00381D46">
            <w:pPr>
              <w:spacing w:after="0" w:line="240" w:lineRule="auto"/>
              <w:jc w:val="right"/>
              <w:rPr>
                <w:sz w:val="18"/>
                <w:szCs w:val="18"/>
                <w:lang w:eastAsia="fr-FR"/>
              </w:rPr>
            </w:pPr>
            <w:r w:rsidRPr="00570521">
              <w:rPr>
                <w:sz w:val="18"/>
                <w:szCs w:val="18"/>
                <w:lang w:eastAsia="fr-FR"/>
              </w:rPr>
              <w:t>21%</w:t>
            </w:r>
          </w:p>
        </w:tc>
        <w:tc>
          <w:tcPr>
            <w:tcW w:w="976" w:type="dxa"/>
            <w:noWrap/>
            <w:vAlign w:val="center"/>
          </w:tcPr>
          <w:p w:rsidR="00C623F0" w:rsidRPr="00570521" w:rsidRDefault="00C623F0" w:rsidP="00381D46">
            <w:pPr>
              <w:spacing w:after="0" w:line="240" w:lineRule="auto"/>
              <w:jc w:val="right"/>
              <w:rPr>
                <w:sz w:val="18"/>
                <w:szCs w:val="18"/>
                <w:lang w:eastAsia="fr-FR"/>
              </w:rPr>
            </w:pPr>
            <w:r w:rsidRPr="00570521">
              <w:rPr>
                <w:sz w:val="18"/>
                <w:szCs w:val="18"/>
                <w:lang w:eastAsia="fr-FR"/>
              </w:rPr>
              <w:t>3 524</w:t>
            </w:r>
          </w:p>
        </w:tc>
        <w:tc>
          <w:tcPr>
            <w:tcW w:w="864" w:type="dxa"/>
            <w:noWrap/>
            <w:vAlign w:val="center"/>
          </w:tcPr>
          <w:p w:rsidR="00C623F0" w:rsidRPr="00570521" w:rsidRDefault="00C623F0" w:rsidP="00381D46">
            <w:pPr>
              <w:spacing w:after="0" w:line="240" w:lineRule="auto"/>
              <w:jc w:val="right"/>
              <w:rPr>
                <w:b/>
                <w:sz w:val="18"/>
                <w:szCs w:val="18"/>
                <w:lang w:eastAsia="fr-FR"/>
              </w:rPr>
            </w:pPr>
            <w:r w:rsidRPr="00570521">
              <w:rPr>
                <w:b/>
                <w:sz w:val="18"/>
                <w:szCs w:val="18"/>
                <w:lang w:eastAsia="fr-FR"/>
              </w:rPr>
              <w:t>3 524</w:t>
            </w:r>
          </w:p>
        </w:tc>
      </w:tr>
      <w:tr w:rsidR="00C623F0" w:rsidRPr="00570521" w:rsidTr="00381D46">
        <w:trPr>
          <w:trHeight w:val="300"/>
        </w:trPr>
        <w:tc>
          <w:tcPr>
            <w:tcW w:w="2127" w:type="dxa"/>
            <w:vAlign w:val="center"/>
          </w:tcPr>
          <w:p w:rsidR="00C623F0" w:rsidRPr="00570521" w:rsidRDefault="00C623F0" w:rsidP="00381D46">
            <w:pPr>
              <w:spacing w:after="0" w:line="240" w:lineRule="auto"/>
              <w:rPr>
                <w:b/>
                <w:bCs/>
                <w:sz w:val="18"/>
                <w:szCs w:val="18"/>
                <w:lang w:eastAsia="fr-FR"/>
              </w:rPr>
            </w:pPr>
            <w:r w:rsidRPr="00570521">
              <w:rPr>
                <w:b/>
                <w:bCs/>
                <w:sz w:val="18"/>
                <w:szCs w:val="18"/>
                <w:lang w:eastAsia="fr-FR"/>
              </w:rPr>
              <w:t xml:space="preserve">3ème tranche </w:t>
            </w:r>
            <w:proofErr w:type="spellStart"/>
            <w:r w:rsidRPr="00570521">
              <w:rPr>
                <w:b/>
                <w:bCs/>
                <w:sz w:val="18"/>
                <w:szCs w:val="18"/>
                <w:lang w:eastAsia="fr-FR"/>
              </w:rPr>
              <w:t>DORéMI</w:t>
            </w:r>
            <w:proofErr w:type="spellEnd"/>
          </w:p>
        </w:tc>
        <w:tc>
          <w:tcPr>
            <w:tcW w:w="1400" w:type="dxa"/>
            <w:noWrap/>
            <w:vAlign w:val="center"/>
          </w:tcPr>
          <w:p w:rsidR="00C623F0" w:rsidRPr="00570521" w:rsidRDefault="00C623F0" w:rsidP="00381D46">
            <w:pPr>
              <w:spacing w:after="0" w:line="240" w:lineRule="auto"/>
              <w:jc w:val="right"/>
              <w:rPr>
                <w:b/>
                <w:bCs/>
                <w:sz w:val="18"/>
                <w:szCs w:val="18"/>
                <w:lang w:eastAsia="fr-FR"/>
              </w:rPr>
            </w:pPr>
            <w:r w:rsidRPr="00570521">
              <w:rPr>
                <w:b/>
                <w:bCs/>
                <w:sz w:val="18"/>
                <w:szCs w:val="18"/>
                <w:lang w:eastAsia="fr-FR"/>
              </w:rPr>
              <w:t xml:space="preserve">25 514.00   </w:t>
            </w:r>
          </w:p>
        </w:tc>
        <w:tc>
          <w:tcPr>
            <w:tcW w:w="726" w:type="dxa"/>
            <w:vAlign w:val="center"/>
          </w:tcPr>
          <w:p w:rsidR="00C623F0" w:rsidRPr="00570521" w:rsidRDefault="00C623F0" w:rsidP="00381D46">
            <w:pPr>
              <w:spacing w:after="0" w:line="240" w:lineRule="auto"/>
              <w:jc w:val="right"/>
              <w:rPr>
                <w:sz w:val="18"/>
                <w:szCs w:val="18"/>
                <w:lang w:eastAsia="fr-FR"/>
              </w:rPr>
            </w:pPr>
            <w:r w:rsidRPr="00570521">
              <w:rPr>
                <w:sz w:val="18"/>
                <w:szCs w:val="18"/>
                <w:lang w:eastAsia="fr-FR"/>
              </w:rPr>
              <w:t>80%</w:t>
            </w:r>
          </w:p>
        </w:tc>
        <w:tc>
          <w:tcPr>
            <w:tcW w:w="851" w:type="dxa"/>
            <w:vAlign w:val="center"/>
          </w:tcPr>
          <w:p w:rsidR="00C623F0" w:rsidRPr="00570521" w:rsidRDefault="00C623F0" w:rsidP="00381D46">
            <w:pPr>
              <w:spacing w:after="0" w:line="240" w:lineRule="auto"/>
              <w:jc w:val="right"/>
              <w:rPr>
                <w:sz w:val="18"/>
                <w:szCs w:val="18"/>
                <w:lang w:eastAsia="fr-FR"/>
              </w:rPr>
            </w:pPr>
            <w:r w:rsidRPr="00570521">
              <w:rPr>
                <w:sz w:val="18"/>
                <w:szCs w:val="18"/>
                <w:lang w:eastAsia="fr-FR"/>
              </w:rPr>
              <w:t>80%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5 102.80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5 102.80</w:t>
            </w:r>
          </w:p>
        </w:tc>
        <w:tc>
          <w:tcPr>
            <w:tcW w:w="711" w:type="dxa"/>
            <w:noWrap/>
            <w:vAlign w:val="center"/>
          </w:tcPr>
          <w:p w:rsidR="00C623F0" w:rsidRPr="00570521" w:rsidRDefault="00C623F0" w:rsidP="00381D46">
            <w:pPr>
              <w:spacing w:after="0" w:line="240" w:lineRule="auto"/>
              <w:jc w:val="right"/>
              <w:rPr>
                <w:sz w:val="18"/>
                <w:szCs w:val="18"/>
                <w:lang w:eastAsia="fr-FR"/>
              </w:rPr>
            </w:pPr>
            <w:r w:rsidRPr="00570521">
              <w:rPr>
                <w:sz w:val="18"/>
                <w:szCs w:val="18"/>
                <w:lang w:eastAsia="fr-FR"/>
              </w:rPr>
              <w:t>21%</w:t>
            </w:r>
          </w:p>
        </w:tc>
        <w:tc>
          <w:tcPr>
            <w:tcW w:w="976" w:type="dxa"/>
            <w:noWrap/>
            <w:vAlign w:val="center"/>
          </w:tcPr>
          <w:p w:rsidR="00C623F0" w:rsidRPr="00570521" w:rsidRDefault="00C623F0" w:rsidP="00381D46">
            <w:pPr>
              <w:spacing w:after="0" w:line="240" w:lineRule="auto"/>
              <w:jc w:val="right"/>
              <w:rPr>
                <w:sz w:val="18"/>
                <w:szCs w:val="18"/>
                <w:lang w:eastAsia="fr-FR"/>
              </w:rPr>
            </w:pPr>
            <w:r w:rsidRPr="00570521">
              <w:rPr>
                <w:sz w:val="18"/>
                <w:szCs w:val="18"/>
                <w:lang w:eastAsia="fr-FR"/>
              </w:rPr>
              <w:t>1 072</w:t>
            </w:r>
          </w:p>
        </w:tc>
        <w:tc>
          <w:tcPr>
            <w:tcW w:w="864" w:type="dxa"/>
            <w:noWrap/>
            <w:vAlign w:val="center"/>
          </w:tcPr>
          <w:p w:rsidR="00C623F0" w:rsidRPr="00570521" w:rsidRDefault="00C623F0" w:rsidP="00381D46">
            <w:pPr>
              <w:spacing w:after="0" w:line="240" w:lineRule="auto"/>
              <w:jc w:val="right"/>
              <w:rPr>
                <w:b/>
                <w:sz w:val="18"/>
                <w:szCs w:val="18"/>
                <w:lang w:eastAsia="fr-FR"/>
              </w:rPr>
            </w:pPr>
            <w:r w:rsidRPr="00570521">
              <w:rPr>
                <w:b/>
                <w:sz w:val="18"/>
                <w:szCs w:val="18"/>
                <w:lang w:eastAsia="fr-FR"/>
              </w:rPr>
              <w:t>1 072</w:t>
            </w:r>
          </w:p>
        </w:tc>
      </w:tr>
      <w:tr w:rsidR="00C623F0" w:rsidRPr="00570521" w:rsidTr="00381D46">
        <w:trPr>
          <w:trHeight w:val="300"/>
        </w:trPr>
        <w:tc>
          <w:tcPr>
            <w:tcW w:w="2127" w:type="dxa"/>
            <w:vAlign w:val="center"/>
          </w:tcPr>
          <w:p w:rsidR="00C623F0" w:rsidRPr="00570521" w:rsidRDefault="00C623F0" w:rsidP="00381D46">
            <w:pPr>
              <w:spacing w:after="0" w:line="240" w:lineRule="auto"/>
              <w:rPr>
                <w:b/>
                <w:bCs/>
                <w:color w:val="000000"/>
                <w:sz w:val="18"/>
                <w:szCs w:val="18"/>
                <w:lang w:eastAsia="fr-FR"/>
              </w:rPr>
            </w:pPr>
            <w:r w:rsidRPr="00570521">
              <w:rPr>
                <w:b/>
                <w:bCs/>
                <w:color w:val="000000"/>
                <w:sz w:val="18"/>
                <w:szCs w:val="18"/>
                <w:lang w:eastAsia="fr-FR"/>
              </w:rPr>
              <w:t xml:space="preserve">film </w:t>
            </w:r>
            <w:proofErr w:type="spellStart"/>
            <w:r w:rsidRPr="00570521">
              <w:rPr>
                <w:b/>
                <w:bCs/>
                <w:color w:val="000000"/>
                <w:sz w:val="18"/>
                <w:szCs w:val="18"/>
                <w:lang w:eastAsia="fr-FR"/>
              </w:rPr>
              <w:t>DORéMI</w:t>
            </w:r>
            <w:proofErr w:type="spellEnd"/>
          </w:p>
        </w:tc>
        <w:tc>
          <w:tcPr>
            <w:tcW w:w="1400" w:type="dxa"/>
            <w:noWrap/>
            <w:vAlign w:val="center"/>
          </w:tcPr>
          <w:p w:rsidR="00C623F0" w:rsidRPr="00570521" w:rsidRDefault="00C623F0" w:rsidP="00381D46">
            <w:pPr>
              <w:spacing w:after="0" w:line="240" w:lineRule="auto"/>
              <w:jc w:val="right"/>
              <w:rPr>
                <w:b/>
                <w:bCs/>
                <w:color w:val="000000"/>
                <w:sz w:val="18"/>
                <w:szCs w:val="18"/>
                <w:lang w:eastAsia="fr-FR"/>
              </w:rPr>
            </w:pPr>
            <w:r w:rsidRPr="00570521">
              <w:rPr>
                <w:b/>
                <w:bCs/>
                <w:color w:val="000000"/>
                <w:sz w:val="18"/>
                <w:szCs w:val="18"/>
                <w:lang w:eastAsia="fr-FR"/>
              </w:rPr>
              <w:t>1 400.00</w:t>
            </w:r>
          </w:p>
        </w:tc>
        <w:tc>
          <w:tcPr>
            <w:tcW w:w="726"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 </w:t>
            </w:r>
          </w:p>
        </w:tc>
        <w:tc>
          <w:tcPr>
            <w:tcW w:w="851"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 </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1 400.00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1 400.00</w:t>
            </w:r>
          </w:p>
        </w:tc>
        <w:tc>
          <w:tcPr>
            <w:tcW w:w="711"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21%</w:t>
            </w:r>
          </w:p>
        </w:tc>
        <w:tc>
          <w:tcPr>
            <w:tcW w:w="976"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294</w:t>
            </w:r>
          </w:p>
        </w:tc>
        <w:tc>
          <w:tcPr>
            <w:tcW w:w="864" w:type="dxa"/>
            <w:noWrap/>
            <w:vAlign w:val="center"/>
          </w:tcPr>
          <w:p w:rsidR="00C623F0" w:rsidRPr="00570521" w:rsidRDefault="00C623F0" w:rsidP="00381D46">
            <w:pPr>
              <w:spacing w:after="0" w:line="240" w:lineRule="auto"/>
              <w:jc w:val="right"/>
              <w:rPr>
                <w:b/>
                <w:color w:val="000000"/>
                <w:sz w:val="18"/>
                <w:szCs w:val="18"/>
                <w:lang w:eastAsia="fr-FR"/>
              </w:rPr>
            </w:pPr>
            <w:r w:rsidRPr="00570521">
              <w:rPr>
                <w:b/>
                <w:color w:val="000000"/>
                <w:sz w:val="18"/>
                <w:szCs w:val="18"/>
                <w:lang w:eastAsia="fr-FR"/>
              </w:rPr>
              <w:t>294</w:t>
            </w:r>
          </w:p>
        </w:tc>
      </w:tr>
      <w:tr w:rsidR="00C623F0" w:rsidRPr="00570521" w:rsidTr="00381D46">
        <w:trPr>
          <w:trHeight w:val="70"/>
        </w:trPr>
        <w:tc>
          <w:tcPr>
            <w:tcW w:w="2127" w:type="dxa"/>
            <w:vAlign w:val="center"/>
          </w:tcPr>
          <w:p w:rsidR="00C623F0" w:rsidRPr="00570521" w:rsidRDefault="00C623F0" w:rsidP="00381D46">
            <w:pPr>
              <w:spacing w:after="0" w:line="240" w:lineRule="auto"/>
              <w:rPr>
                <w:b/>
                <w:color w:val="000000"/>
                <w:sz w:val="18"/>
                <w:szCs w:val="18"/>
                <w:lang w:eastAsia="fr-FR"/>
              </w:rPr>
            </w:pPr>
            <w:r w:rsidRPr="00570521">
              <w:rPr>
                <w:b/>
                <w:color w:val="000000"/>
                <w:sz w:val="18"/>
                <w:szCs w:val="18"/>
                <w:lang w:eastAsia="fr-FR"/>
              </w:rPr>
              <w:t>Développeur énergie</w:t>
            </w:r>
          </w:p>
        </w:tc>
        <w:tc>
          <w:tcPr>
            <w:tcW w:w="1400" w:type="dxa"/>
            <w:noWrap/>
            <w:vAlign w:val="center"/>
          </w:tcPr>
          <w:p w:rsidR="00C623F0" w:rsidRPr="00570521" w:rsidRDefault="00C623F0" w:rsidP="00381D46">
            <w:pPr>
              <w:spacing w:after="0" w:line="240" w:lineRule="auto"/>
              <w:jc w:val="right"/>
              <w:rPr>
                <w:b/>
                <w:bCs/>
                <w:color w:val="000000"/>
                <w:sz w:val="18"/>
                <w:szCs w:val="18"/>
                <w:lang w:eastAsia="fr-FR"/>
              </w:rPr>
            </w:pPr>
            <w:r w:rsidRPr="00570521">
              <w:rPr>
                <w:b/>
                <w:bCs/>
                <w:color w:val="000000"/>
                <w:sz w:val="18"/>
                <w:szCs w:val="18"/>
                <w:lang w:eastAsia="fr-FR"/>
              </w:rPr>
              <w:t xml:space="preserve">30 000.00   </w:t>
            </w:r>
          </w:p>
        </w:tc>
        <w:tc>
          <w:tcPr>
            <w:tcW w:w="726"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60%</w:t>
            </w:r>
          </w:p>
        </w:tc>
        <w:tc>
          <w:tcPr>
            <w:tcW w:w="851"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80%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6 000.00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12 000.00</w:t>
            </w:r>
          </w:p>
        </w:tc>
        <w:tc>
          <w:tcPr>
            <w:tcW w:w="711"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29%</w:t>
            </w:r>
          </w:p>
        </w:tc>
        <w:tc>
          <w:tcPr>
            <w:tcW w:w="976"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1 740</w:t>
            </w:r>
          </w:p>
        </w:tc>
        <w:tc>
          <w:tcPr>
            <w:tcW w:w="864" w:type="dxa"/>
            <w:noWrap/>
            <w:vAlign w:val="center"/>
          </w:tcPr>
          <w:p w:rsidR="00C623F0" w:rsidRPr="00570521" w:rsidRDefault="00C623F0" w:rsidP="00381D46">
            <w:pPr>
              <w:spacing w:after="0" w:line="240" w:lineRule="auto"/>
              <w:jc w:val="right"/>
              <w:rPr>
                <w:b/>
                <w:color w:val="000000"/>
                <w:sz w:val="18"/>
                <w:szCs w:val="18"/>
                <w:lang w:eastAsia="fr-FR"/>
              </w:rPr>
            </w:pPr>
            <w:r w:rsidRPr="00570521">
              <w:rPr>
                <w:b/>
                <w:color w:val="000000"/>
                <w:sz w:val="18"/>
                <w:szCs w:val="18"/>
                <w:lang w:eastAsia="fr-FR"/>
              </w:rPr>
              <w:t>3 480</w:t>
            </w:r>
          </w:p>
        </w:tc>
      </w:tr>
      <w:tr w:rsidR="00C623F0" w:rsidRPr="00570521" w:rsidTr="00381D46">
        <w:trPr>
          <w:trHeight w:val="70"/>
        </w:trPr>
        <w:tc>
          <w:tcPr>
            <w:tcW w:w="2127" w:type="dxa"/>
            <w:vAlign w:val="center"/>
          </w:tcPr>
          <w:p w:rsidR="00C623F0" w:rsidRPr="00570521" w:rsidRDefault="00C623F0" w:rsidP="00381D46">
            <w:pPr>
              <w:spacing w:after="0" w:line="240" w:lineRule="auto"/>
              <w:rPr>
                <w:b/>
                <w:color w:val="000000"/>
                <w:sz w:val="18"/>
                <w:szCs w:val="18"/>
                <w:lang w:eastAsia="fr-FR"/>
              </w:rPr>
            </w:pPr>
            <w:r w:rsidRPr="00570521">
              <w:rPr>
                <w:b/>
                <w:color w:val="000000"/>
                <w:sz w:val="18"/>
                <w:szCs w:val="18"/>
                <w:lang w:eastAsia="fr-FR"/>
              </w:rPr>
              <w:t>Plateforme de la Rénovation</w:t>
            </w:r>
            <w:r w:rsidRPr="00570521">
              <w:rPr>
                <w:rStyle w:val="Appelnotedebasdep"/>
                <w:b/>
                <w:color w:val="000000"/>
                <w:sz w:val="18"/>
                <w:szCs w:val="18"/>
                <w:lang w:eastAsia="fr-FR"/>
              </w:rPr>
              <w:footnoteReference w:id="2"/>
            </w:r>
          </w:p>
        </w:tc>
        <w:tc>
          <w:tcPr>
            <w:tcW w:w="1400" w:type="dxa"/>
            <w:noWrap/>
            <w:vAlign w:val="center"/>
          </w:tcPr>
          <w:p w:rsidR="00C623F0" w:rsidRPr="00570521" w:rsidRDefault="00C623F0" w:rsidP="00381D46">
            <w:pPr>
              <w:spacing w:after="0" w:line="240" w:lineRule="auto"/>
              <w:jc w:val="right"/>
              <w:rPr>
                <w:b/>
                <w:bCs/>
                <w:color w:val="000000"/>
                <w:sz w:val="18"/>
                <w:szCs w:val="18"/>
                <w:lang w:eastAsia="fr-FR"/>
              </w:rPr>
            </w:pPr>
            <w:r w:rsidRPr="00570521">
              <w:rPr>
                <w:b/>
                <w:bCs/>
                <w:color w:val="000000"/>
                <w:sz w:val="18"/>
                <w:szCs w:val="18"/>
                <w:lang w:eastAsia="fr-FR"/>
              </w:rPr>
              <w:t xml:space="preserve">45 000.00   </w:t>
            </w:r>
          </w:p>
        </w:tc>
        <w:tc>
          <w:tcPr>
            <w:tcW w:w="726"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75%</w:t>
            </w:r>
          </w:p>
        </w:tc>
        <w:tc>
          <w:tcPr>
            <w:tcW w:w="851"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75%</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11 250.00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11 250.00</w:t>
            </w:r>
          </w:p>
        </w:tc>
        <w:tc>
          <w:tcPr>
            <w:tcW w:w="711"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29%</w:t>
            </w:r>
          </w:p>
        </w:tc>
        <w:tc>
          <w:tcPr>
            <w:tcW w:w="976"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3 263</w:t>
            </w:r>
          </w:p>
        </w:tc>
        <w:tc>
          <w:tcPr>
            <w:tcW w:w="864" w:type="dxa"/>
            <w:noWrap/>
            <w:vAlign w:val="center"/>
          </w:tcPr>
          <w:p w:rsidR="00C623F0" w:rsidRPr="00570521" w:rsidRDefault="00C623F0" w:rsidP="00381D46">
            <w:pPr>
              <w:spacing w:after="0" w:line="240" w:lineRule="auto"/>
              <w:jc w:val="right"/>
              <w:rPr>
                <w:b/>
                <w:color w:val="000000"/>
                <w:sz w:val="18"/>
                <w:szCs w:val="18"/>
                <w:lang w:eastAsia="fr-FR"/>
              </w:rPr>
            </w:pPr>
            <w:r w:rsidRPr="00570521">
              <w:rPr>
                <w:b/>
                <w:color w:val="000000"/>
                <w:sz w:val="18"/>
                <w:szCs w:val="18"/>
                <w:lang w:eastAsia="fr-FR"/>
              </w:rPr>
              <w:t>3 263</w:t>
            </w:r>
          </w:p>
        </w:tc>
      </w:tr>
      <w:tr w:rsidR="00C623F0" w:rsidRPr="00570521" w:rsidTr="00381D46">
        <w:trPr>
          <w:trHeight w:val="70"/>
        </w:trPr>
        <w:tc>
          <w:tcPr>
            <w:tcW w:w="2127" w:type="dxa"/>
            <w:vAlign w:val="center"/>
          </w:tcPr>
          <w:p w:rsidR="00C623F0" w:rsidRPr="00570521" w:rsidRDefault="00C623F0" w:rsidP="00381D46">
            <w:pPr>
              <w:spacing w:after="0" w:line="240" w:lineRule="auto"/>
              <w:rPr>
                <w:b/>
                <w:color w:val="000000"/>
                <w:sz w:val="18"/>
                <w:szCs w:val="18"/>
                <w:lang w:eastAsia="fr-FR"/>
              </w:rPr>
            </w:pPr>
            <w:r w:rsidRPr="00570521">
              <w:rPr>
                <w:b/>
                <w:color w:val="000000"/>
                <w:sz w:val="18"/>
                <w:szCs w:val="18"/>
                <w:lang w:eastAsia="fr-FR"/>
              </w:rPr>
              <w:t>AMO TEPOS</w:t>
            </w:r>
            <w:r w:rsidRPr="00570521">
              <w:rPr>
                <w:rStyle w:val="Appelnotedebasdep"/>
                <w:b/>
                <w:color w:val="000000"/>
                <w:sz w:val="18"/>
                <w:szCs w:val="18"/>
                <w:lang w:eastAsia="fr-FR"/>
              </w:rPr>
              <w:footnoteReference w:id="3"/>
            </w:r>
          </w:p>
        </w:tc>
        <w:tc>
          <w:tcPr>
            <w:tcW w:w="1400" w:type="dxa"/>
            <w:noWrap/>
            <w:vAlign w:val="center"/>
          </w:tcPr>
          <w:p w:rsidR="00C623F0" w:rsidRPr="00570521" w:rsidRDefault="00C623F0" w:rsidP="00381D46">
            <w:pPr>
              <w:spacing w:after="0" w:line="240" w:lineRule="auto"/>
              <w:jc w:val="right"/>
              <w:rPr>
                <w:b/>
                <w:bCs/>
                <w:color w:val="000000"/>
                <w:sz w:val="18"/>
                <w:szCs w:val="18"/>
                <w:lang w:eastAsia="fr-FR"/>
              </w:rPr>
            </w:pPr>
            <w:r w:rsidRPr="00570521">
              <w:rPr>
                <w:b/>
                <w:bCs/>
                <w:color w:val="000000"/>
                <w:sz w:val="18"/>
                <w:szCs w:val="18"/>
                <w:lang w:eastAsia="fr-FR"/>
              </w:rPr>
              <w:t xml:space="preserve">30 000.00   </w:t>
            </w:r>
          </w:p>
        </w:tc>
        <w:tc>
          <w:tcPr>
            <w:tcW w:w="726"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80%</w:t>
            </w:r>
          </w:p>
        </w:tc>
        <w:tc>
          <w:tcPr>
            <w:tcW w:w="851"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80%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6 000.00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6 000.00</w:t>
            </w:r>
          </w:p>
        </w:tc>
        <w:tc>
          <w:tcPr>
            <w:tcW w:w="711"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29%</w:t>
            </w:r>
          </w:p>
        </w:tc>
        <w:tc>
          <w:tcPr>
            <w:tcW w:w="976"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1 740</w:t>
            </w:r>
          </w:p>
        </w:tc>
        <w:tc>
          <w:tcPr>
            <w:tcW w:w="864" w:type="dxa"/>
            <w:noWrap/>
            <w:vAlign w:val="center"/>
          </w:tcPr>
          <w:p w:rsidR="00C623F0" w:rsidRPr="00570521" w:rsidRDefault="00C623F0" w:rsidP="00381D46">
            <w:pPr>
              <w:spacing w:after="0" w:line="240" w:lineRule="auto"/>
              <w:jc w:val="right"/>
              <w:rPr>
                <w:b/>
                <w:color w:val="000000"/>
                <w:sz w:val="18"/>
                <w:szCs w:val="18"/>
                <w:lang w:eastAsia="fr-FR"/>
              </w:rPr>
            </w:pPr>
            <w:r w:rsidRPr="00570521">
              <w:rPr>
                <w:b/>
                <w:color w:val="000000"/>
                <w:sz w:val="18"/>
                <w:szCs w:val="18"/>
                <w:lang w:eastAsia="fr-FR"/>
              </w:rPr>
              <w:t>1 740</w:t>
            </w:r>
          </w:p>
        </w:tc>
      </w:tr>
      <w:tr w:rsidR="00C623F0" w:rsidRPr="00570521" w:rsidTr="00381D46">
        <w:trPr>
          <w:trHeight w:val="315"/>
        </w:trPr>
        <w:tc>
          <w:tcPr>
            <w:tcW w:w="2127" w:type="dxa"/>
            <w:vAlign w:val="center"/>
          </w:tcPr>
          <w:p w:rsidR="00C623F0" w:rsidRPr="00570521" w:rsidRDefault="00C623F0" w:rsidP="00381D46">
            <w:pPr>
              <w:spacing w:after="0" w:line="240" w:lineRule="auto"/>
              <w:rPr>
                <w:b/>
                <w:bCs/>
                <w:color w:val="000000"/>
                <w:sz w:val="18"/>
                <w:szCs w:val="18"/>
                <w:lang w:eastAsia="fr-FR"/>
              </w:rPr>
            </w:pPr>
            <w:r w:rsidRPr="00570521">
              <w:rPr>
                <w:b/>
                <w:bCs/>
                <w:color w:val="000000"/>
                <w:sz w:val="18"/>
                <w:szCs w:val="18"/>
                <w:lang w:eastAsia="fr-FR"/>
              </w:rPr>
              <w:t>Animation Bio-ressources</w:t>
            </w:r>
          </w:p>
        </w:tc>
        <w:tc>
          <w:tcPr>
            <w:tcW w:w="1400" w:type="dxa"/>
            <w:noWrap/>
            <w:vAlign w:val="center"/>
          </w:tcPr>
          <w:p w:rsidR="00C623F0" w:rsidRPr="00570521" w:rsidRDefault="00C623F0" w:rsidP="00381D46">
            <w:pPr>
              <w:spacing w:after="0" w:line="240" w:lineRule="auto"/>
              <w:jc w:val="right"/>
              <w:rPr>
                <w:b/>
                <w:bCs/>
                <w:color w:val="000000"/>
                <w:sz w:val="18"/>
                <w:szCs w:val="18"/>
                <w:lang w:eastAsia="fr-FR"/>
              </w:rPr>
            </w:pPr>
            <w:r w:rsidRPr="00570521">
              <w:rPr>
                <w:b/>
                <w:bCs/>
                <w:color w:val="000000"/>
                <w:sz w:val="18"/>
                <w:szCs w:val="18"/>
                <w:lang w:eastAsia="fr-FR"/>
              </w:rPr>
              <w:t xml:space="preserve">43 000.00   </w:t>
            </w:r>
          </w:p>
        </w:tc>
        <w:tc>
          <w:tcPr>
            <w:tcW w:w="726" w:type="dxa"/>
            <w:vAlign w:val="center"/>
          </w:tcPr>
          <w:p w:rsidR="00C623F0" w:rsidRPr="00570521" w:rsidRDefault="00C623F0" w:rsidP="00381D46">
            <w:pPr>
              <w:spacing w:after="0" w:line="240" w:lineRule="auto"/>
              <w:jc w:val="right"/>
              <w:rPr>
                <w:sz w:val="18"/>
                <w:szCs w:val="18"/>
                <w:lang w:eastAsia="fr-FR"/>
              </w:rPr>
            </w:pPr>
            <w:r w:rsidRPr="00570521">
              <w:rPr>
                <w:sz w:val="18"/>
                <w:szCs w:val="18"/>
                <w:lang w:eastAsia="fr-FR"/>
              </w:rPr>
              <w:t>40.2%</w:t>
            </w:r>
          </w:p>
        </w:tc>
        <w:tc>
          <w:tcPr>
            <w:tcW w:w="851" w:type="dxa"/>
            <w:vAlign w:val="center"/>
          </w:tcPr>
          <w:p w:rsidR="00C623F0" w:rsidRPr="00570521" w:rsidRDefault="00C623F0" w:rsidP="00381D46">
            <w:pPr>
              <w:spacing w:after="0" w:line="240" w:lineRule="auto"/>
              <w:jc w:val="right"/>
              <w:rPr>
                <w:sz w:val="18"/>
                <w:szCs w:val="18"/>
                <w:lang w:eastAsia="fr-FR"/>
              </w:rPr>
            </w:pPr>
            <w:r w:rsidRPr="00570521">
              <w:rPr>
                <w:sz w:val="18"/>
                <w:szCs w:val="18"/>
                <w:lang w:eastAsia="fr-FR"/>
              </w:rPr>
              <w:t>70.2%</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12 800.00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25 700.00</w:t>
            </w:r>
          </w:p>
        </w:tc>
        <w:tc>
          <w:tcPr>
            <w:tcW w:w="711"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21%</w:t>
            </w:r>
          </w:p>
        </w:tc>
        <w:tc>
          <w:tcPr>
            <w:tcW w:w="976" w:type="dxa"/>
            <w:noWrap/>
            <w:vAlign w:val="center"/>
          </w:tcPr>
          <w:p w:rsidR="00C623F0" w:rsidRPr="00570521" w:rsidRDefault="00C623F0" w:rsidP="00381D46">
            <w:pPr>
              <w:spacing w:after="0" w:line="240" w:lineRule="auto"/>
              <w:jc w:val="right"/>
              <w:rPr>
                <w:sz w:val="18"/>
                <w:szCs w:val="18"/>
                <w:lang w:eastAsia="fr-FR"/>
              </w:rPr>
            </w:pPr>
            <w:r w:rsidRPr="00570521">
              <w:rPr>
                <w:sz w:val="18"/>
                <w:szCs w:val="18"/>
                <w:lang w:eastAsia="fr-FR"/>
              </w:rPr>
              <w:t>2 688</w:t>
            </w:r>
          </w:p>
        </w:tc>
        <w:tc>
          <w:tcPr>
            <w:tcW w:w="864" w:type="dxa"/>
            <w:noWrap/>
            <w:vAlign w:val="center"/>
          </w:tcPr>
          <w:p w:rsidR="00C623F0" w:rsidRPr="00570521" w:rsidRDefault="00C623F0" w:rsidP="00381D46">
            <w:pPr>
              <w:spacing w:after="0" w:line="240" w:lineRule="auto"/>
              <w:jc w:val="right"/>
              <w:rPr>
                <w:b/>
                <w:sz w:val="18"/>
                <w:szCs w:val="18"/>
                <w:lang w:eastAsia="fr-FR"/>
              </w:rPr>
            </w:pPr>
            <w:r w:rsidRPr="00570521">
              <w:rPr>
                <w:b/>
                <w:sz w:val="18"/>
                <w:szCs w:val="18"/>
                <w:lang w:eastAsia="fr-FR"/>
              </w:rPr>
              <w:t>5 397</w:t>
            </w:r>
          </w:p>
        </w:tc>
      </w:tr>
      <w:tr w:rsidR="00C623F0" w:rsidRPr="00570521" w:rsidTr="00381D46">
        <w:trPr>
          <w:trHeight w:val="208"/>
        </w:trPr>
        <w:tc>
          <w:tcPr>
            <w:tcW w:w="2127" w:type="dxa"/>
            <w:vAlign w:val="center"/>
          </w:tcPr>
          <w:p w:rsidR="00C623F0" w:rsidRPr="00570521" w:rsidRDefault="00C623F0" w:rsidP="00381D46">
            <w:pPr>
              <w:spacing w:after="0" w:line="240" w:lineRule="auto"/>
              <w:rPr>
                <w:b/>
                <w:bCs/>
                <w:color w:val="000000"/>
                <w:sz w:val="18"/>
                <w:szCs w:val="18"/>
                <w:lang w:eastAsia="fr-FR"/>
              </w:rPr>
            </w:pPr>
            <w:r w:rsidRPr="00570521">
              <w:rPr>
                <w:b/>
                <w:bCs/>
                <w:color w:val="000000"/>
                <w:sz w:val="18"/>
                <w:szCs w:val="18"/>
                <w:lang w:eastAsia="fr-FR"/>
              </w:rPr>
              <w:t>Chanvre</w:t>
            </w:r>
          </w:p>
        </w:tc>
        <w:tc>
          <w:tcPr>
            <w:tcW w:w="1400" w:type="dxa"/>
            <w:noWrap/>
            <w:vAlign w:val="center"/>
          </w:tcPr>
          <w:p w:rsidR="00C623F0" w:rsidRPr="00570521" w:rsidRDefault="00C623F0" w:rsidP="00381D46">
            <w:pPr>
              <w:spacing w:after="0" w:line="240" w:lineRule="auto"/>
              <w:jc w:val="right"/>
              <w:rPr>
                <w:b/>
                <w:bCs/>
                <w:color w:val="000000"/>
                <w:sz w:val="18"/>
                <w:szCs w:val="18"/>
                <w:lang w:eastAsia="fr-FR"/>
              </w:rPr>
            </w:pPr>
            <w:r w:rsidRPr="00570521">
              <w:rPr>
                <w:b/>
                <w:bCs/>
                <w:color w:val="000000"/>
                <w:sz w:val="18"/>
                <w:szCs w:val="18"/>
                <w:lang w:eastAsia="fr-FR"/>
              </w:rPr>
              <w:t xml:space="preserve">5 000.00   </w:t>
            </w:r>
          </w:p>
        </w:tc>
        <w:tc>
          <w:tcPr>
            <w:tcW w:w="726" w:type="dxa"/>
            <w:vAlign w:val="center"/>
          </w:tcPr>
          <w:p w:rsidR="00C623F0" w:rsidRPr="00570521" w:rsidRDefault="00C623F0" w:rsidP="00381D46">
            <w:pPr>
              <w:spacing w:after="0" w:line="240" w:lineRule="auto"/>
              <w:jc w:val="right"/>
              <w:rPr>
                <w:sz w:val="18"/>
                <w:szCs w:val="18"/>
                <w:lang w:eastAsia="fr-FR"/>
              </w:rPr>
            </w:pPr>
            <w:r w:rsidRPr="00570521">
              <w:rPr>
                <w:sz w:val="18"/>
                <w:szCs w:val="18"/>
                <w:lang w:eastAsia="fr-FR"/>
              </w:rPr>
              <w:t>50%</w:t>
            </w:r>
          </w:p>
        </w:tc>
        <w:tc>
          <w:tcPr>
            <w:tcW w:w="851" w:type="dxa"/>
            <w:vAlign w:val="center"/>
          </w:tcPr>
          <w:p w:rsidR="00C623F0" w:rsidRPr="00570521" w:rsidRDefault="00C623F0" w:rsidP="00381D46">
            <w:pPr>
              <w:spacing w:after="0" w:line="240" w:lineRule="auto"/>
              <w:jc w:val="right"/>
              <w:rPr>
                <w:sz w:val="18"/>
                <w:szCs w:val="18"/>
                <w:lang w:eastAsia="fr-FR"/>
              </w:rPr>
            </w:pPr>
            <w:r w:rsidRPr="00570521">
              <w:rPr>
                <w:sz w:val="18"/>
                <w:szCs w:val="18"/>
                <w:lang w:eastAsia="fr-FR"/>
              </w:rPr>
              <w:t>50%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2 500.00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2 500.00</w:t>
            </w:r>
          </w:p>
        </w:tc>
        <w:tc>
          <w:tcPr>
            <w:tcW w:w="711" w:type="dxa"/>
            <w:noWrap/>
            <w:vAlign w:val="center"/>
          </w:tcPr>
          <w:p w:rsidR="00C623F0" w:rsidRPr="00570521" w:rsidRDefault="00C623F0" w:rsidP="00381D46">
            <w:pPr>
              <w:spacing w:after="0" w:line="240" w:lineRule="auto"/>
              <w:jc w:val="right"/>
              <w:rPr>
                <w:sz w:val="18"/>
                <w:szCs w:val="18"/>
                <w:lang w:eastAsia="fr-FR"/>
              </w:rPr>
            </w:pPr>
            <w:r w:rsidRPr="00570521">
              <w:rPr>
                <w:sz w:val="18"/>
                <w:szCs w:val="18"/>
                <w:lang w:eastAsia="fr-FR"/>
              </w:rPr>
              <w:t>72%</w:t>
            </w:r>
          </w:p>
        </w:tc>
        <w:tc>
          <w:tcPr>
            <w:tcW w:w="976" w:type="dxa"/>
            <w:noWrap/>
            <w:vAlign w:val="center"/>
          </w:tcPr>
          <w:p w:rsidR="00C623F0" w:rsidRPr="00570521" w:rsidRDefault="00C623F0" w:rsidP="00381D46">
            <w:pPr>
              <w:spacing w:after="0" w:line="240" w:lineRule="auto"/>
              <w:jc w:val="right"/>
              <w:rPr>
                <w:sz w:val="18"/>
                <w:szCs w:val="18"/>
                <w:lang w:eastAsia="fr-FR"/>
              </w:rPr>
            </w:pPr>
            <w:r w:rsidRPr="00570521">
              <w:rPr>
                <w:sz w:val="18"/>
                <w:szCs w:val="18"/>
                <w:lang w:eastAsia="fr-FR"/>
              </w:rPr>
              <w:t>1 800</w:t>
            </w:r>
          </w:p>
        </w:tc>
        <w:tc>
          <w:tcPr>
            <w:tcW w:w="864" w:type="dxa"/>
            <w:noWrap/>
            <w:vAlign w:val="center"/>
          </w:tcPr>
          <w:p w:rsidR="00C623F0" w:rsidRPr="00570521" w:rsidRDefault="00C623F0" w:rsidP="00381D46">
            <w:pPr>
              <w:spacing w:after="0" w:line="240" w:lineRule="auto"/>
              <w:jc w:val="right"/>
              <w:rPr>
                <w:b/>
                <w:sz w:val="18"/>
                <w:szCs w:val="18"/>
                <w:lang w:eastAsia="fr-FR"/>
              </w:rPr>
            </w:pPr>
            <w:r w:rsidRPr="00570521">
              <w:rPr>
                <w:b/>
                <w:sz w:val="18"/>
                <w:szCs w:val="18"/>
                <w:lang w:eastAsia="fr-FR"/>
              </w:rPr>
              <w:t>1 800</w:t>
            </w:r>
          </w:p>
        </w:tc>
      </w:tr>
      <w:tr w:rsidR="00C623F0" w:rsidRPr="00570521" w:rsidTr="00381D46">
        <w:trPr>
          <w:trHeight w:val="315"/>
        </w:trPr>
        <w:tc>
          <w:tcPr>
            <w:tcW w:w="2127" w:type="dxa"/>
            <w:vAlign w:val="center"/>
          </w:tcPr>
          <w:p w:rsidR="00C623F0" w:rsidRPr="00570521" w:rsidRDefault="00C623F0" w:rsidP="00381D46">
            <w:pPr>
              <w:spacing w:after="0" w:line="240" w:lineRule="auto"/>
              <w:rPr>
                <w:b/>
                <w:bCs/>
                <w:color w:val="000000"/>
                <w:sz w:val="18"/>
                <w:szCs w:val="18"/>
                <w:lang w:eastAsia="fr-FR"/>
              </w:rPr>
            </w:pPr>
            <w:r w:rsidRPr="00570521">
              <w:rPr>
                <w:b/>
                <w:bCs/>
                <w:color w:val="000000"/>
                <w:sz w:val="18"/>
                <w:szCs w:val="18"/>
                <w:lang w:eastAsia="fr-FR"/>
              </w:rPr>
              <w:t>Familles à alimentation positives</w:t>
            </w:r>
          </w:p>
        </w:tc>
        <w:tc>
          <w:tcPr>
            <w:tcW w:w="1400" w:type="dxa"/>
            <w:noWrap/>
            <w:vAlign w:val="center"/>
          </w:tcPr>
          <w:p w:rsidR="00C623F0" w:rsidRPr="00570521" w:rsidRDefault="00C623F0" w:rsidP="00381D46">
            <w:pPr>
              <w:spacing w:after="0" w:line="240" w:lineRule="auto"/>
              <w:jc w:val="right"/>
              <w:rPr>
                <w:b/>
                <w:bCs/>
                <w:color w:val="000000"/>
                <w:sz w:val="18"/>
                <w:szCs w:val="18"/>
                <w:lang w:eastAsia="fr-FR"/>
              </w:rPr>
            </w:pPr>
            <w:r w:rsidRPr="00570521">
              <w:rPr>
                <w:b/>
                <w:bCs/>
                <w:color w:val="000000"/>
                <w:sz w:val="18"/>
                <w:szCs w:val="18"/>
                <w:lang w:eastAsia="fr-FR"/>
              </w:rPr>
              <w:t xml:space="preserve">6 000.00   </w:t>
            </w:r>
          </w:p>
        </w:tc>
        <w:tc>
          <w:tcPr>
            <w:tcW w:w="726"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 </w:t>
            </w:r>
          </w:p>
        </w:tc>
        <w:tc>
          <w:tcPr>
            <w:tcW w:w="851"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 </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6 000.00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6 000.00</w:t>
            </w:r>
          </w:p>
        </w:tc>
        <w:tc>
          <w:tcPr>
            <w:tcW w:w="711"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21%</w:t>
            </w:r>
          </w:p>
        </w:tc>
        <w:tc>
          <w:tcPr>
            <w:tcW w:w="976"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1 260</w:t>
            </w:r>
          </w:p>
        </w:tc>
        <w:tc>
          <w:tcPr>
            <w:tcW w:w="864" w:type="dxa"/>
            <w:noWrap/>
            <w:vAlign w:val="center"/>
          </w:tcPr>
          <w:p w:rsidR="00C623F0" w:rsidRPr="00570521" w:rsidRDefault="00C623F0" w:rsidP="00381D46">
            <w:pPr>
              <w:spacing w:after="0" w:line="240" w:lineRule="auto"/>
              <w:jc w:val="right"/>
              <w:rPr>
                <w:b/>
                <w:color w:val="000000"/>
                <w:sz w:val="18"/>
                <w:szCs w:val="18"/>
                <w:lang w:eastAsia="fr-FR"/>
              </w:rPr>
            </w:pPr>
            <w:r w:rsidRPr="00570521">
              <w:rPr>
                <w:b/>
                <w:color w:val="000000"/>
                <w:sz w:val="18"/>
                <w:szCs w:val="18"/>
                <w:lang w:eastAsia="fr-FR"/>
              </w:rPr>
              <w:t>1 260</w:t>
            </w:r>
          </w:p>
        </w:tc>
      </w:tr>
      <w:tr w:rsidR="00C623F0" w:rsidRPr="00570521" w:rsidTr="00381D46">
        <w:trPr>
          <w:trHeight w:val="50"/>
        </w:trPr>
        <w:tc>
          <w:tcPr>
            <w:tcW w:w="2127" w:type="dxa"/>
            <w:vAlign w:val="center"/>
          </w:tcPr>
          <w:p w:rsidR="00C623F0" w:rsidRPr="00570521" w:rsidRDefault="00C623F0" w:rsidP="00381D46">
            <w:pPr>
              <w:spacing w:after="0" w:line="240" w:lineRule="auto"/>
              <w:rPr>
                <w:b/>
                <w:color w:val="000000"/>
                <w:sz w:val="18"/>
                <w:szCs w:val="18"/>
                <w:lang w:eastAsia="fr-FR"/>
              </w:rPr>
            </w:pPr>
            <w:r w:rsidRPr="00570521">
              <w:rPr>
                <w:b/>
                <w:color w:val="000000"/>
                <w:sz w:val="18"/>
                <w:szCs w:val="18"/>
                <w:lang w:eastAsia="fr-FR"/>
              </w:rPr>
              <w:t xml:space="preserve">Animation </w:t>
            </w:r>
            <w:proofErr w:type="spellStart"/>
            <w:r w:rsidRPr="00570521">
              <w:rPr>
                <w:b/>
                <w:color w:val="000000"/>
                <w:sz w:val="18"/>
                <w:szCs w:val="18"/>
                <w:lang w:eastAsia="fr-FR"/>
              </w:rPr>
              <w:t>Ecofilières</w:t>
            </w:r>
            <w:proofErr w:type="spellEnd"/>
          </w:p>
        </w:tc>
        <w:tc>
          <w:tcPr>
            <w:tcW w:w="1400" w:type="dxa"/>
            <w:noWrap/>
            <w:vAlign w:val="center"/>
          </w:tcPr>
          <w:p w:rsidR="00C623F0" w:rsidRPr="00570521" w:rsidRDefault="00C623F0" w:rsidP="00381D46">
            <w:pPr>
              <w:spacing w:after="0" w:line="240" w:lineRule="auto"/>
              <w:jc w:val="right"/>
              <w:rPr>
                <w:b/>
                <w:bCs/>
                <w:color w:val="000000"/>
                <w:sz w:val="18"/>
                <w:szCs w:val="18"/>
                <w:lang w:eastAsia="fr-FR"/>
              </w:rPr>
            </w:pPr>
            <w:r w:rsidRPr="00570521">
              <w:rPr>
                <w:b/>
                <w:bCs/>
                <w:color w:val="000000"/>
                <w:sz w:val="18"/>
                <w:szCs w:val="18"/>
                <w:lang w:eastAsia="fr-FR"/>
              </w:rPr>
              <w:t xml:space="preserve">12 000.00   </w:t>
            </w:r>
          </w:p>
        </w:tc>
        <w:tc>
          <w:tcPr>
            <w:tcW w:w="726"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50%</w:t>
            </w:r>
          </w:p>
        </w:tc>
        <w:tc>
          <w:tcPr>
            <w:tcW w:w="851"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80%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2 400.00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6 000.00</w:t>
            </w:r>
          </w:p>
        </w:tc>
        <w:tc>
          <w:tcPr>
            <w:tcW w:w="711"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29%</w:t>
            </w:r>
          </w:p>
        </w:tc>
        <w:tc>
          <w:tcPr>
            <w:tcW w:w="976"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696</w:t>
            </w:r>
          </w:p>
        </w:tc>
        <w:tc>
          <w:tcPr>
            <w:tcW w:w="864" w:type="dxa"/>
            <w:noWrap/>
            <w:vAlign w:val="center"/>
          </w:tcPr>
          <w:p w:rsidR="00C623F0" w:rsidRPr="00570521" w:rsidRDefault="00C623F0" w:rsidP="00381D46">
            <w:pPr>
              <w:spacing w:after="0" w:line="240" w:lineRule="auto"/>
              <w:jc w:val="right"/>
              <w:rPr>
                <w:b/>
                <w:i/>
                <w:color w:val="000000"/>
                <w:sz w:val="18"/>
                <w:szCs w:val="18"/>
                <w:lang w:eastAsia="fr-FR"/>
              </w:rPr>
            </w:pPr>
            <w:r w:rsidRPr="00570521">
              <w:rPr>
                <w:b/>
                <w:i/>
                <w:color w:val="000000"/>
                <w:sz w:val="18"/>
                <w:szCs w:val="18"/>
                <w:lang w:eastAsia="fr-FR"/>
              </w:rPr>
              <w:t>1 740</w:t>
            </w:r>
          </w:p>
        </w:tc>
      </w:tr>
      <w:tr w:rsidR="00C623F0" w:rsidRPr="00570521" w:rsidTr="00381D46">
        <w:trPr>
          <w:trHeight w:val="70"/>
        </w:trPr>
        <w:tc>
          <w:tcPr>
            <w:tcW w:w="2127" w:type="dxa"/>
            <w:vAlign w:val="center"/>
          </w:tcPr>
          <w:p w:rsidR="00C623F0" w:rsidRPr="00570521" w:rsidRDefault="00C623F0" w:rsidP="00381D46">
            <w:pPr>
              <w:spacing w:after="0" w:line="240" w:lineRule="auto"/>
              <w:rPr>
                <w:b/>
                <w:color w:val="000000"/>
                <w:sz w:val="18"/>
                <w:szCs w:val="18"/>
                <w:lang w:eastAsia="fr-FR"/>
              </w:rPr>
            </w:pPr>
            <w:r w:rsidRPr="00570521">
              <w:rPr>
                <w:b/>
                <w:color w:val="000000"/>
                <w:sz w:val="18"/>
                <w:szCs w:val="18"/>
                <w:lang w:eastAsia="fr-FR"/>
              </w:rPr>
              <w:t>Marque : Cotisation 2014</w:t>
            </w:r>
          </w:p>
        </w:tc>
        <w:tc>
          <w:tcPr>
            <w:tcW w:w="1400" w:type="dxa"/>
            <w:noWrap/>
            <w:vAlign w:val="center"/>
          </w:tcPr>
          <w:p w:rsidR="00C623F0" w:rsidRPr="00570521" w:rsidRDefault="00C623F0" w:rsidP="00381D46">
            <w:pPr>
              <w:spacing w:after="0" w:line="240" w:lineRule="auto"/>
              <w:jc w:val="right"/>
              <w:rPr>
                <w:b/>
                <w:bCs/>
                <w:color w:val="000000"/>
                <w:sz w:val="18"/>
                <w:szCs w:val="18"/>
                <w:lang w:eastAsia="fr-FR"/>
              </w:rPr>
            </w:pPr>
            <w:r w:rsidRPr="00570521">
              <w:rPr>
                <w:b/>
                <w:bCs/>
                <w:color w:val="000000"/>
                <w:sz w:val="18"/>
                <w:szCs w:val="18"/>
                <w:lang w:eastAsia="fr-FR"/>
              </w:rPr>
              <w:t xml:space="preserve">11 200.00   </w:t>
            </w:r>
          </w:p>
        </w:tc>
        <w:tc>
          <w:tcPr>
            <w:tcW w:w="726"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 </w:t>
            </w:r>
          </w:p>
        </w:tc>
        <w:tc>
          <w:tcPr>
            <w:tcW w:w="851"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 </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 xml:space="preserve">11 200.00 </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11 200.00</w:t>
            </w:r>
          </w:p>
        </w:tc>
        <w:tc>
          <w:tcPr>
            <w:tcW w:w="711"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 </w:t>
            </w:r>
          </w:p>
        </w:tc>
        <w:tc>
          <w:tcPr>
            <w:tcW w:w="976"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2 919</w:t>
            </w:r>
          </w:p>
        </w:tc>
        <w:tc>
          <w:tcPr>
            <w:tcW w:w="864" w:type="dxa"/>
            <w:noWrap/>
            <w:vAlign w:val="center"/>
          </w:tcPr>
          <w:p w:rsidR="00C623F0" w:rsidRPr="00570521" w:rsidRDefault="00C623F0" w:rsidP="00381D46">
            <w:pPr>
              <w:spacing w:after="0" w:line="240" w:lineRule="auto"/>
              <w:jc w:val="right"/>
              <w:rPr>
                <w:b/>
                <w:color w:val="000000"/>
                <w:sz w:val="18"/>
                <w:szCs w:val="18"/>
                <w:lang w:eastAsia="fr-FR"/>
              </w:rPr>
            </w:pPr>
            <w:r w:rsidRPr="00570521">
              <w:rPr>
                <w:b/>
                <w:color w:val="000000"/>
                <w:sz w:val="18"/>
                <w:szCs w:val="18"/>
                <w:lang w:eastAsia="fr-FR"/>
              </w:rPr>
              <w:t>2 919</w:t>
            </w:r>
          </w:p>
        </w:tc>
      </w:tr>
      <w:tr w:rsidR="00C623F0" w:rsidRPr="00570521" w:rsidTr="00381D46">
        <w:trPr>
          <w:trHeight w:val="300"/>
        </w:trPr>
        <w:tc>
          <w:tcPr>
            <w:tcW w:w="2127" w:type="dxa"/>
            <w:noWrap/>
            <w:vAlign w:val="center"/>
          </w:tcPr>
          <w:p w:rsidR="00C623F0" w:rsidRPr="00570521" w:rsidRDefault="00C623F0" w:rsidP="00381D46">
            <w:pPr>
              <w:spacing w:after="0" w:line="240" w:lineRule="auto"/>
              <w:rPr>
                <w:b/>
                <w:bCs/>
                <w:color w:val="000000"/>
                <w:sz w:val="18"/>
                <w:szCs w:val="18"/>
                <w:lang w:eastAsia="fr-FR"/>
              </w:rPr>
            </w:pPr>
            <w:r w:rsidRPr="00570521">
              <w:rPr>
                <w:b/>
                <w:bCs/>
                <w:color w:val="000000"/>
                <w:sz w:val="18"/>
                <w:szCs w:val="18"/>
                <w:lang w:eastAsia="fr-FR"/>
              </w:rPr>
              <w:t xml:space="preserve">Marque : subvention </w:t>
            </w:r>
            <w:proofErr w:type="spellStart"/>
            <w:r w:rsidRPr="00570521">
              <w:rPr>
                <w:b/>
                <w:bCs/>
                <w:color w:val="000000"/>
                <w:sz w:val="18"/>
                <w:szCs w:val="18"/>
                <w:lang w:eastAsia="fr-FR"/>
              </w:rPr>
              <w:t>com</w:t>
            </w:r>
            <w:proofErr w:type="spellEnd"/>
            <w:r w:rsidRPr="00570521">
              <w:rPr>
                <w:b/>
                <w:bCs/>
                <w:color w:val="000000"/>
                <w:sz w:val="18"/>
                <w:szCs w:val="18"/>
                <w:lang w:eastAsia="fr-FR"/>
              </w:rPr>
              <w:t>°</w:t>
            </w:r>
          </w:p>
        </w:tc>
        <w:tc>
          <w:tcPr>
            <w:tcW w:w="1400" w:type="dxa"/>
            <w:noWrap/>
            <w:vAlign w:val="center"/>
          </w:tcPr>
          <w:p w:rsidR="00C623F0" w:rsidRPr="00570521" w:rsidRDefault="00C623F0" w:rsidP="00381D46">
            <w:pPr>
              <w:spacing w:after="0" w:line="240" w:lineRule="auto"/>
              <w:jc w:val="right"/>
              <w:rPr>
                <w:b/>
                <w:bCs/>
                <w:color w:val="000000"/>
                <w:sz w:val="18"/>
                <w:szCs w:val="18"/>
                <w:lang w:eastAsia="fr-FR"/>
              </w:rPr>
            </w:pPr>
            <w:r w:rsidRPr="00570521">
              <w:rPr>
                <w:b/>
                <w:bCs/>
                <w:color w:val="000000"/>
                <w:sz w:val="18"/>
                <w:szCs w:val="18"/>
                <w:lang w:eastAsia="fr-FR"/>
              </w:rPr>
              <w:t xml:space="preserve">3 060.00   </w:t>
            </w:r>
          </w:p>
        </w:tc>
        <w:tc>
          <w:tcPr>
            <w:tcW w:w="726"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 </w:t>
            </w:r>
          </w:p>
        </w:tc>
        <w:tc>
          <w:tcPr>
            <w:tcW w:w="851"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 </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3 060.00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3 060.00</w:t>
            </w:r>
          </w:p>
        </w:tc>
        <w:tc>
          <w:tcPr>
            <w:tcW w:w="711"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21%</w:t>
            </w:r>
          </w:p>
        </w:tc>
        <w:tc>
          <w:tcPr>
            <w:tcW w:w="976"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643</w:t>
            </w:r>
          </w:p>
        </w:tc>
        <w:tc>
          <w:tcPr>
            <w:tcW w:w="864" w:type="dxa"/>
            <w:noWrap/>
            <w:vAlign w:val="center"/>
          </w:tcPr>
          <w:p w:rsidR="00C623F0" w:rsidRPr="00570521" w:rsidRDefault="00C623F0" w:rsidP="00381D46">
            <w:pPr>
              <w:spacing w:after="0" w:line="240" w:lineRule="auto"/>
              <w:jc w:val="right"/>
              <w:rPr>
                <w:b/>
                <w:color w:val="000000"/>
                <w:sz w:val="18"/>
                <w:szCs w:val="18"/>
                <w:lang w:eastAsia="fr-FR"/>
              </w:rPr>
            </w:pPr>
            <w:r w:rsidRPr="00570521">
              <w:rPr>
                <w:b/>
                <w:color w:val="000000"/>
                <w:sz w:val="18"/>
                <w:szCs w:val="18"/>
                <w:lang w:eastAsia="fr-FR"/>
              </w:rPr>
              <w:t>643</w:t>
            </w:r>
          </w:p>
        </w:tc>
      </w:tr>
      <w:tr w:rsidR="00C623F0" w:rsidRPr="00570521" w:rsidTr="00381D46">
        <w:trPr>
          <w:trHeight w:val="315"/>
        </w:trPr>
        <w:tc>
          <w:tcPr>
            <w:tcW w:w="2127" w:type="dxa"/>
            <w:noWrap/>
            <w:vAlign w:val="center"/>
          </w:tcPr>
          <w:p w:rsidR="00C623F0" w:rsidRPr="00570521" w:rsidRDefault="00C623F0" w:rsidP="00381D46">
            <w:pPr>
              <w:spacing w:after="0" w:line="240" w:lineRule="auto"/>
              <w:rPr>
                <w:b/>
                <w:bCs/>
                <w:color w:val="000000"/>
                <w:sz w:val="18"/>
                <w:szCs w:val="18"/>
                <w:lang w:eastAsia="fr-FR"/>
              </w:rPr>
            </w:pPr>
            <w:r w:rsidRPr="00570521">
              <w:rPr>
                <w:b/>
                <w:bCs/>
                <w:color w:val="000000"/>
                <w:sz w:val="18"/>
                <w:szCs w:val="18"/>
                <w:lang w:eastAsia="fr-FR"/>
              </w:rPr>
              <w:t>Marque : subvention EIT</w:t>
            </w:r>
          </w:p>
        </w:tc>
        <w:tc>
          <w:tcPr>
            <w:tcW w:w="1400" w:type="dxa"/>
            <w:noWrap/>
            <w:vAlign w:val="center"/>
          </w:tcPr>
          <w:p w:rsidR="00C623F0" w:rsidRPr="00570521" w:rsidRDefault="00C623F0" w:rsidP="00381D46">
            <w:pPr>
              <w:spacing w:after="0" w:line="240" w:lineRule="auto"/>
              <w:jc w:val="right"/>
              <w:rPr>
                <w:b/>
                <w:bCs/>
                <w:color w:val="000000"/>
                <w:sz w:val="18"/>
                <w:szCs w:val="18"/>
                <w:lang w:eastAsia="fr-FR"/>
              </w:rPr>
            </w:pPr>
            <w:r w:rsidRPr="00570521">
              <w:rPr>
                <w:b/>
                <w:bCs/>
                <w:color w:val="000000"/>
                <w:sz w:val="18"/>
                <w:szCs w:val="18"/>
                <w:lang w:eastAsia="fr-FR"/>
              </w:rPr>
              <w:t xml:space="preserve">12 200.00   </w:t>
            </w:r>
          </w:p>
        </w:tc>
        <w:tc>
          <w:tcPr>
            <w:tcW w:w="726"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 </w:t>
            </w:r>
          </w:p>
        </w:tc>
        <w:tc>
          <w:tcPr>
            <w:tcW w:w="851"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 </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12 200.00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12 200.00</w:t>
            </w:r>
          </w:p>
        </w:tc>
        <w:tc>
          <w:tcPr>
            <w:tcW w:w="711"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29%</w:t>
            </w:r>
          </w:p>
        </w:tc>
        <w:tc>
          <w:tcPr>
            <w:tcW w:w="976"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3 538</w:t>
            </w:r>
          </w:p>
        </w:tc>
        <w:tc>
          <w:tcPr>
            <w:tcW w:w="864" w:type="dxa"/>
            <w:noWrap/>
            <w:vAlign w:val="center"/>
          </w:tcPr>
          <w:p w:rsidR="00C623F0" w:rsidRPr="00570521" w:rsidRDefault="00C623F0" w:rsidP="00381D46">
            <w:pPr>
              <w:spacing w:after="0" w:line="240" w:lineRule="auto"/>
              <w:jc w:val="right"/>
              <w:rPr>
                <w:b/>
                <w:color w:val="000000"/>
                <w:sz w:val="18"/>
                <w:szCs w:val="18"/>
                <w:lang w:eastAsia="fr-FR"/>
              </w:rPr>
            </w:pPr>
            <w:r w:rsidRPr="00570521">
              <w:rPr>
                <w:b/>
                <w:color w:val="000000"/>
                <w:sz w:val="18"/>
                <w:szCs w:val="18"/>
                <w:lang w:eastAsia="fr-FR"/>
              </w:rPr>
              <w:t>3 538</w:t>
            </w:r>
          </w:p>
        </w:tc>
      </w:tr>
      <w:tr w:rsidR="00C623F0" w:rsidRPr="00570521" w:rsidTr="00381D46">
        <w:trPr>
          <w:trHeight w:val="166"/>
        </w:trPr>
        <w:tc>
          <w:tcPr>
            <w:tcW w:w="2127" w:type="dxa"/>
            <w:noWrap/>
            <w:vAlign w:val="center"/>
          </w:tcPr>
          <w:p w:rsidR="00C623F0" w:rsidRPr="00570521" w:rsidRDefault="00C623F0" w:rsidP="00381D46">
            <w:pPr>
              <w:spacing w:after="0"/>
              <w:rPr>
                <w:color w:val="000000"/>
                <w:sz w:val="18"/>
                <w:szCs w:val="18"/>
              </w:rPr>
            </w:pPr>
            <w:r w:rsidRPr="00570521">
              <w:rPr>
                <w:b/>
                <w:bCs/>
                <w:color w:val="000000"/>
                <w:sz w:val="18"/>
                <w:szCs w:val="18"/>
              </w:rPr>
              <w:t>Accompagnement mission EIT</w:t>
            </w:r>
          </w:p>
        </w:tc>
        <w:tc>
          <w:tcPr>
            <w:tcW w:w="1400" w:type="dxa"/>
            <w:noWrap/>
            <w:vAlign w:val="center"/>
          </w:tcPr>
          <w:p w:rsidR="00C623F0" w:rsidRPr="00570521" w:rsidRDefault="00C623F0" w:rsidP="00381D46">
            <w:pPr>
              <w:spacing w:after="0"/>
              <w:ind w:left="-70" w:firstLine="70"/>
              <w:jc w:val="right"/>
              <w:rPr>
                <w:b/>
                <w:bCs/>
                <w:color w:val="000000"/>
                <w:sz w:val="18"/>
                <w:szCs w:val="18"/>
              </w:rPr>
            </w:pPr>
            <w:r w:rsidRPr="00570521">
              <w:rPr>
                <w:b/>
                <w:bCs/>
                <w:color w:val="000000"/>
                <w:sz w:val="18"/>
                <w:szCs w:val="18"/>
              </w:rPr>
              <w:t>30 000.00</w:t>
            </w:r>
          </w:p>
        </w:tc>
        <w:tc>
          <w:tcPr>
            <w:tcW w:w="726" w:type="dxa"/>
            <w:noWrap/>
            <w:vAlign w:val="center"/>
          </w:tcPr>
          <w:p w:rsidR="00C623F0" w:rsidRPr="00570521" w:rsidRDefault="00C623F0" w:rsidP="00381D46">
            <w:pPr>
              <w:spacing w:after="0"/>
              <w:rPr>
                <w:color w:val="000000"/>
                <w:sz w:val="18"/>
                <w:szCs w:val="18"/>
              </w:rPr>
            </w:pPr>
            <w:r w:rsidRPr="00570521">
              <w:rPr>
                <w:color w:val="000000"/>
                <w:sz w:val="18"/>
                <w:szCs w:val="18"/>
              </w:rPr>
              <w:t>60%</w:t>
            </w:r>
          </w:p>
        </w:tc>
        <w:tc>
          <w:tcPr>
            <w:tcW w:w="851" w:type="dxa"/>
            <w:vAlign w:val="center"/>
          </w:tcPr>
          <w:p w:rsidR="00C623F0" w:rsidRPr="00570521" w:rsidRDefault="00C623F0" w:rsidP="00381D46">
            <w:pPr>
              <w:spacing w:after="0"/>
              <w:rPr>
                <w:color w:val="000000"/>
                <w:sz w:val="18"/>
                <w:szCs w:val="18"/>
              </w:rPr>
            </w:pPr>
            <w:r w:rsidRPr="00570521">
              <w:rPr>
                <w:color w:val="000000"/>
                <w:sz w:val="18"/>
                <w:szCs w:val="18"/>
              </w:rPr>
              <w:t>80%</w:t>
            </w:r>
          </w:p>
        </w:tc>
        <w:tc>
          <w:tcPr>
            <w:tcW w:w="1134" w:type="dxa"/>
            <w:vAlign w:val="center"/>
          </w:tcPr>
          <w:p w:rsidR="00C623F0" w:rsidRPr="00570521" w:rsidRDefault="00C623F0" w:rsidP="00381D46">
            <w:pPr>
              <w:spacing w:after="0"/>
              <w:jc w:val="right"/>
              <w:rPr>
                <w:color w:val="000000"/>
                <w:sz w:val="18"/>
                <w:szCs w:val="18"/>
              </w:rPr>
            </w:pPr>
            <w:r w:rsidRPr="00570521">
              <w:rPr>
                <w:color w:val="000000"/>
                <w:sz w:val="18"/>
                <w:szCs w:val="18"/>
              </w:rPr>
              <w:t>6 000.00</w:t>
            </w:r>
          </w:p>
        </w:tc>
        <w:tc>
          <w:tcPr>
            <w:tcW w:w="1134" w:type="dxa"/>
            <w:vAlign w:val="center"/>
          </w:tcPr>
          <w:p w:rsidR="00C623F0" w:rsidRPr="00570521" w:rsidRDefault="00C623F0" w:rsidP="00381D46">
            <w:pPr>
              <w:spacing w:after="0"/>
              <w:jc w:val="right"/>
              <w:rPr>
                <w:color w:val="000000"/>
                <w:sz w:val="18"/>
                <w:szCs w:val="18"/>
              </w:rPr>
            </w:pPr>
            <w:r w:rsidRPr="00570521">
              <w:rPr>
                <w:color w:val="000000"/>
                <w:sz w:val="18"/>
                <w:szCs w:val="18"/>
              </w:rPr>
              <w:t>12 000.00</w:t>
            </w:r>
          </w:p>
        </w:tc>
        <w:tc>
          <w:tcPr>
            <w:tcW w:w="711" w:type="dxa"/>
            <w:noWrap/>
            <w:vAlign w:val="center"/>
          </w:tcPr>
          <w:p w:rsidR="00C623F0" w:rsidRPr="00570521" w:rsidRDefault="00C623F0" w:rsidP="00381D46">
            <w:pPr>
              <w:spacing w:after="0"/>
              <w:jc w:val="right"/>
              <w:rPr>
                <w:color w:val="000000"/>
                <w:sz w:val="18"/>
                <w:szCs w:val="18"/>
              </w:rPr>
            </w:pPr>
            <w:r w:rsidRPr="00570521">
              <w:rPr>
                <w:color w:val="000000"/>
                <w:sz w:val="18"/>
                <w:szCs w:val="18"/>
              </w:rPr>
              <w:t>29%</w:t>
            </w:r>
          </w:p>
        </w:tc>
        <w:tc>
          <w:tcPr>
            <w:tcW w:w="976" w:type="dxa"/>
            <w:noWrap/>
            <w:vAlign w:val="center"/>
          </w:tcPr>
          <w:p w:rsidR="00C623F0" w:rsidRPr="00570521" w:rsidRDefault="00C623F0" w:rsidP="00381D46">
            <w:pPr>
              <w:spacing w:after="0"/>
              <w:jc w:val="right"/>
              <w:rPr>
                <w:color w:val="000000"/>
                <w:sz w:val="18"/>
                <w:szCs w:val="18"/>
              </w:rPr>
            </w:pPr>
            <w:r w:rsidRPr="00570521">
              <w:rPr>
                <w:color w:val="000000"/>
                <w:sz w:val="18"/>
                <w:szCs w:val="18"/>
              </w:rPr>
              <w:t>1 740</w:t>
            </w:r>
          </w:p>
        </w:tc>
        <w:tc>
          <w:tcPr>
            <w:tcW w:w="864" w:type="dxa"/>
            <w:noWrap/>
            <w:vAlign w:val="center"/>
          </w:tcPr>
          <w:p w:rsidR="00C623F0" w:rsidRPr="00570521" w:rsidRDefault="00C623F0" w:rsidP="00381D46">
            <w:pPr>
              <w:spacing w:after="0"/>
              <w:jc w:val="right"/>
              <w:rPr>
                <w:b/>
                <w:bCs/>
                <w:i/>
                <w:color w:val="000000"/>
                <w:sz w:val="18"/>
                <w:szCs w:val="18"/>
              </w:rPr>
            </w:pPr>
            <w:r w:rsidRPr="00570521">
              <w:rPr>
                <w:b/>
                <w:bCs/>
                <w:i/>
                <w:color w:val="000000"/>
                <w:sz w:val="18"/>
                <w:szCs w:val="18"/>
              </w:rPr>
              <w:t>3 480</w:t>
            </w:r>
          </w:p>
        </w:tc>
      </w:tr>
      <w:tr w:rsidR="00C623F0" w:rsidRPr="00570521" w:rsidTr="00381D46">
        <w:trPr>
          <w:trHeight w:val="315"/>
        </w:trPr>
        <w:tc>
          <w:tcPr>
            <w:tcW w:w="2127" w:type="dxa"/>
            <w:noWrap/>
            <w:vAlign w:val="center"/>
          </w:tcPr>
          <w:p w:rsidR="00C623F0" w:rsidRPr="00570521" w:rsidRDefault="00C623F0" w:rsidP="00381D46">
            <w:pPr>
              <w:spacing w:after="0" w:line="240" w:lineRule="auto"/>
              <w:rPr>
                <w:b/>
                <w:bCs/>
                <w:color w:val="000000"/>
                <w:sz w:val="18"/>
                <w:szCs w:val="18"/>
                <w:lang w:eastAsia="fr-FR"/>
              </w:rPr>
            </w:pPr>
            <w:r w:rsidRPr="00570521">
              <w:rPr>
                <w:b/>
                <w:bCs/>
                <w:color w:val="000000"/>
                <w:sz w:val="18"/>
                <w:szCs w:val="18"/>
                <w:lang w:eastAsia="fr-FR"/>
              </w:rPr>
              <w:t>Animation générale</w:t>
            </w:r>
          </w:p>
        </w:tc>
        <w:tc>
          <w:tcPr>
            <w:tcW w:w="1400" w:type="dxa"/>
            <w:noWrap/>
            <w:vAlign w:val="center"/>
          </w:tcPr>
          <w:p w:rsidR="00C623F0" w:rsidRPr="00570521" w:rsidRDefault="00C623F0" w:rsidP="00381D46">
            <w:pPr>
              <w:spacing w:after="0" w:line="240" w:lineRule="auto"/>
              <w:jc w:val="right"/>
              <w:rPr>
                <w:b/>
                <w:bCs/>
                <w:color w:val="000000"/>
                <w:sz w:val="18"/>
                <w:szCs w:val="18"/>
                <w:lang w:eastAsia="fr-FR"/>
              </w:rPr>
            </w:pPr>
            <w:r w:rsidRPr="00570521">
              <w:rPr>
                <w:b/>
                <w:bCs/>
                <w:color w:val="000000"/>
                <w:sz w:val="18"/>
                <w:szCs w:val="18"/>
                <w:lang w:eastAsia="fr-FR"/>
              </w:rPr>
              <w:t xml:space="preserve">122 000.00   </w:t>
            </w:r>
          </w:p>
        </w:tc>
        <w:tc>
          <w:tcPr>
            <w:tcW w:w="726" w:type="dxa"/>
            <w:noWrap/>
            <w:vAlign w:val="center"/>
          </w:tcPr>
          <w:p w:rsidR="00C623F0" w:rsidRPr="00570521" w:rsidRDefault="00C623F0" w:rsidP="00381D46">
            <w:pPr>
              <w:spacing w:after="0" w:line="240" w:lineRule="auto"/>
              <w:jc w:val="right"/>
              <w:rPr>
                <w:sz w:val="18"/>
                <w:szCs w:val="18"/>
                <w:lang w:eastAsia="fr-FR"/>
              </w:rPr>
            </w:pPr>
            <w:r w:rsidRPr="00570521">
              <w:rPr>
                <w:sz w:val="18"/>
                <w:szCs w:val="18"/>
                <w:lang w:eastAsia="fr-FR"/>
              </w:rPr>
              <w:t>49.9%</w:t>
            </w:r>
          </w:p>
        </w:tc>
        <w:tc>
          <w:tcPr>
            <w:tcW w:w="851" w:type="dxa"/>
            <w:vAlign w:val="center"/>
          </w:tcPr>
          <w:p w:rsidR="00C623F0" w:rsidRPr="00570521" w:rsidRDefault="00C623F0" w:rsidP="00381D46">
            <w:pPr>
              <w:spacing w:after="0" w:line="240" w:lineRule="auto"/>
              <w:jc w:val="right"/>
              <w:rPr>
                <w:sz w:val="18"/>
                <w:szCs w:val="18"/>
                <w:lang w:eastAsia="fr-FR"/>
              </w:rPr>
            </w:pPr>
            <w:r w:rsidRPr="00570521">
              <w:rPr>
                <w:sz w:val="18"/>
                <w:szCs w:val="18"/>
                <w:lang w:eastAsia="fr-FR"/>
              </w:rPr>
              <w:t>49.9%</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61 176.00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61 176.00</w:t>
            </w:r>
          </w:p>
        </w:tc>
        <w:tc>
          <w:tcPr>
            <w:tcW w:w="711"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21%</w:t>
            </w:r>
          </w:p>
        </w:tc>
        <w:tc>
          <w:tcPr>
            <w:tcW w:w="976" w:type="dxa"/>
            <w:noWrap/>
            <w:vAlign w:val="center"/>
          </w:tcPr>
          <w:p w:rsidR="00C623F0" w:rsidRPr="00570521" w:rsidRDefault="00C623F0" w:rsidP="00381D46">
            <w:pPr>
              <w:spacing w:after="0" w:line="240" w:lineRule="auto"/>
              <w:jc w:val="right"/>
              <w:rPr>
                <w:sz w:val="18"/>
                <w:szCs w:val="18"/>
                <w:lang w:eastAsia="fr-FR"/>
              </w:rPr>
            </w:pPr>
            <w:r w:rsidRPr="00570521">
              <w:rPr>
                <w:sz w:val="18"/>
                <w:szCs w:val="18"/>
                <w:lang w:eastAsia="fr-FR"/>
              </w:rPr>
              <w:t>12 847</w:t>
            </w:r>
          </w:p>
        </w:tc>
        <w:tc>
          <w:tcPr>
            <w:tcW w:w="864" w:type="dxa"/>
            <w:noWrap/>
            <w:vAlign w:val="center"/>
          </w:tcPr>
          <w:p w:rsidR="00C623F0" w:rsidRPr="00570521" w:rsidRDefault="00C623F0" w:rsidP="00381D46">
            <w:pPr>
              <w:spacing w:after="0" w:line="240" w:lineRule="auto"/>
              <w:jc w:val="right"/>
              <w:rPr>
                <w:b/>
                <w:sz w:val="18"/>
                <w:szCs w:val="18"/>
                <w:lang w:eastAsia="fr-FR"/>
              </w:rPr>
            </w:pPr>
            <w:r w:rsidRPr="00570521">
              <w:rPr>
                <w:b/>
                <w:sz w:val="18"/>
                <w:szCs w:val="18"/>
                <w:lang w:eastAsia="fr-FR"/>
              </w:rPr>
              <w:t>12 847</w:t>
            </w:r>
          </w:p>
        </w:tc>
      </w:tr>
      <w:tr w:rsidR="00C623F0" w:rsidRPr="00570521" w:rsidTr="00381D46">
        <w:trPr>
          <w:trHeight w:val="300"/>
        </w:trPr>
        <w:tc>
          <w:tcPr>
            <w:tcW w:w="2127" w:type="dxa"/>
            <w:noWrap/>
            <w:vAlign w:val="center"/>
          </w:tcPr>
          <w:p w:rsidR="00C623F0" w:rsidRPr="00570521" w:rsidRDefault="00C623F0" w:rsidP="00381D46">
            <w:pPr>
              <w:spacing w:after="0" w:line="240" w:lineRule="auto"/>
              <w:rPr>
                <w:b/>
                <w:bCs/>
                <w:color w:val="000000"/>
                <w:sz w:val="18"/>
                <w:szCs w:val="18"/>
                <w:lang w:eastAsia="fr-FR"/>
              </w:rPr>
            </w:pPr>
            <w:r w:rsidRPr="00570521">
              <w:rPr>
                <w:b/>
                <w:bCs/>
                <w:color w:val="000000"/>
                <w:sz w:val="18"/>
                <w:szCs w:val="18"/>
                <w:lang w:eastAsia="fr-FR"/>
              </w:rPr>
              <w:t>Portes ouvertes</w:t>
            </w:r>
          </w:p>
        </w:tc>
        <w:tc>
          <w:tcPr>
            <w:tcW w:w="1400" w:type="dxa"/>
            <w:noWrap/>
            <w:vAlign w:val="center"/>
          </w:tcPr>
          <w:p w:rsidR="00C623F0" w:rsidRPr="00570521" w:rsidRDefault="00C623F0" w:rsidP="00381D46">
            <w:pPr>
              <w:spacing w:after="0" w:line="240" w:lineRule="auto"/>
              <w:jc w:val="right"/>
              <w:rPr>
                <w:b/>
                <w:bCs/>
                <w:color w:val="000000"/>
                <w:sz w:val="18"/>
                <w:szCs w:val="18"/>
                <w:lang w:eastAsia="fr-FR"/>
              </w:rPr>
            </w:pPr>
            <w:r w:rsidRPr="00570521">
              <w:rPr>
                <w:b/>
                <w:bCs/>
                <w:color w:val="000000"/>
                <w:sz w:val="18"/>
                <w:szCs w:val="18"/>
                <w:lang w:eastAsia="fr-FR"/>
              </w:rPr>
              <w:t xml:space="preserve">3 000.00   </w:t>
            </w:r>
          </w:p>
        </w:tc>
        <w:tc>
          <w:tcPr>
            <w:tcW w:w="726" w:type="dxa"/>
            <w:noWrap/>
            <w:vAlign w:val="center"/>
          </w:tcPr>
          <w:p w:rsidR="00C623F0" w:rsidRPr="00570521" w:rsidRDefault="00C623F0" w:rsidP="00381D46">
            <w:pPr>
              <w:spacing w:after="0" w:line="240" w:lineRule="auto"/>
              <w:jc w:val="right"/>
              <w:rPr>
                <w:sz w:val="18"/>
                <w:szCs w:val="18"/>
                <w:lang w:eastAsia="fr-FR"/>
              </w:rPr>
            </w:pPr>
            <w:r w:rsidRPr="00570521">
              <w:rPr>
                <w:sz w:val="18"/>
                <w:szCs w:val="18"/>
                <w:lang w:eastAsia="fr-FR"/>
              </w:rPr>
              <w:t> </w:t>
            </w:r>
          </w:p>
        </w:tc>
        <w:tc>
          <w:tcPr>
            <w:tcW w:w="851" w:type="dxa"/>
            <w:vAlign w:val="center"/>
          </w:tcPr>
          <w:p w:rsidR="00C623F0" w:rsidRPr="00570521" w:rsidRDefault="00C623F0" w:rsidP="00381D46">
            <w:pPr>
              <w:spacing w:after="0" w:line="240" w:lineRule="auto"/>
              <w:jc w:val="right"/>
              <w:rPr>
                <w:sz w:val="18"/>
                <w:szCs w:val="18"/>
                <w:lang w:eastAsia="fr-FR"/>
              </w:rPr>
            </w:pPr>
            <w:r w:rsidRPr="00570521">
              <w:rPr>
                <w:sz w:val="18"/>
                <w:szCs w:val="18"/>
                <w:lang w:eastAsia="fr-FR"/>
              </w:rPr>
              <w:t> </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3 000.00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3 000.00</w:t>
            </w:r>
          </w:p>
        </w:tc>
        <w:tc>
          <w:tcPr>
            <w:tcW w:w="711" w:type="dxa"/>
            <w:noWrap/>
            <w:vAlign w:val="center"/>
          </w:tcPr>
          <w:p w:rsidR="00C623F0" w:rsidRPr="00570521" w:rsidRDefault="00C623F0" w:rsidP="00381D46">
            <w:pPr>
              <w:spacing w:after="0" w:line="240" w:lineRule="auto"/>
              <w:jc w:val="right"/>
              <w:rPr>
                <w:sz w:val="18"/>
                <w:szCs w:val="18"/>
                <w:lang w:eastAsia="fr-FR"/>
              </w:rPr>
            </w:pPr>
            <w:r w:rsidRPr="00570521">
              <w:rPr>
                <w:sz w:val="18"/>
                <w:szCs w:val="18"/>
                <w:lang w:eastAsia="fr-FR"/>
              </w:rPr>
              <w:t>21%</w:t>
            </w:r>
          </w:p>
        </w:tc>
        <w:tc>
          <w:tcPr>
            <w:tcW w:w="976" w:type="dxa"/>
            <w:noWrap/>
            <w:vAlign w:val="center"/>
          </w:tcPr>
          <w:p w:rsidR="00C623F0" w:rsidRPr="00570521" w:rsidRDefault="00C623F0" w:rsidP="00381D46">
            <w:pPr>
              <w:spacing w:after="0" w:line="240" w:lineRule="auto"/>
              <w:jc w:val="right"/>
              <w:rPr>
                <w:sz w:val="18"/>
                <w:szCs w:val="18"/>
                <w:lang w:eastAsia="fr-FR"/>
              </w:rPr>
            </w:pPr>
            <w:r w:rsidRPr="00570521">
              <w:rPr>
                <w:sz w:val="18"/>
                <w:szCs w:val="18"/>
                <w:lang w:eastAsia="fr-FR"/>
              </w:rPr>
              <w:t>630</w:t>
            </w:r>
          </w:p>
        </w:tc>
        <w:tc>
          <w:tcPr>
            <w:tcW w:w="864" w:type="dxa"/>
            <w:noWrap/>
            <w:vAlign w:val="center"/>
          </w:tcPr>
          <w:p w:rsidR="00C623F0" w:rsidRPr="00570521" w:rsidRDefault="00C623F0" w:rsidP="00381D46">
            <w:pPr>
              <w:spacing w:after="0" w:line="240" w:lineRule="auto"/>
              <w:jc w:val="right"/>
              <w:rPr>
                <w:b/>
                <w:sz w:val="18"/>
                <w:szCs w:val="18"/>
                <w:lang w:eastAsia="fr-FR"/>
              </w:rPr>
            </w:pPr>
            <w:r w:rsidRPr="00570521">
              <w:rPr>
                <w:b/>
                <w:sz w:val="18"/>
                <w:szCs w:val="18"/>
                <w:lang w:eastAsia="fr-FR"/>
              </w:rPr>
              <w:t>630</w:t>
            </w:r>
          </w:p>
        </w:tc>
      </w:tr>
      <w:tr w:rsidR="00C623F0" w:rsidRPr="00570521" w:rsidTr="00381D46">
        <w:trPr>
          <w:trHeight w:val="300"/>
        </w:trPr>
        <w:tc>
          <w:tcPr>
            <w:tcW w:w="2127" w:type="dxa"/>
            <w:noWrap/>
            <w:vAlign w:val="center"/>
          </w:tcPr>
          <w:p w:rsidR="00C623F0" w:rsidRPr="00570521" w:rsidRDefault="00C623F0" w:rsidP="00381D46">
            <w:pPr>
              <w:spacing w:after="0" w:line="240" w:lineRule="auto"/>
              <w:rPr>
                <w:b/>
                <w:bCs/>
                <w:color w:val="000000"/>
                <w:sz w:val="18"/>
                <w:szCs w:val="18"/>
                <w:lang w:eastAsia="fr-FR"/>
              </w:rPr>
            </w:pPr>
            <w:r w:rsidRPr="00570521">
              <w:rPr>
                <w:b/>
                <w:bCs/>
                <w:color w:val="000000"/>
                <w:sz w:val="18"/>
                <w:szCs w:val="18"/>
                <w:lang w:eastAsia="fr-FR"/>
              </w:rPr>
              <w:t>Film Biovallée</w:t>
            </w:r>
          </w:p>
        </w:tc>
        <w:tc>
          <w:tcPr>
            <w:tcW w:w="1400" w:type="dxa"/>
            <w:noWrap/>
            <w:vAlign w:val="center"/>
          </w:tcPr>
          <w:p w:rsidR="00C623F0" w:rsidRPr="00570521" w:rsidRDefault="00C623F0" w:rsidP="00381D46">
            <w:pPr>
              <w:spacing w:after="0" w:line="240" w:lineRule="auto"/>
              <w:jc w:val="right"/>
              <w:rPr>
                <w:b/>
                <w:bCs/>
                <w:color w:val="000000"/>
                <w:sz w:val="18"/>
                <w:szCs w:val="18"/>
                <w:lang w:eastAsia="fr-FR"/>
              </w:rPr>
            </w:pPr>
            <w:r w:rsidRPr="00570521">
              <w:rPr>
                <w:b/>
                <w:bCs/>
                <w:color w:val="000000"/>
                <w:sz w:val="18"/>
                <w:szCs w:val="18"/>
                <w:lang w:eastAsia="fr-FR"/>
              </w:rPr>
              <w:t xml:space="preserve">35 000.00   </w:t>
            </w:r>
          </w:p>
        </w:tc>
        <w:tc>
          <w:tcPr>
            <w:tcW w:w="726"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80%</w:t>
            </w:r>
          </w:p>
        </w:tc>
        <w:tc>
          <w:tcPr>
            <w:tcW w:w="851"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80%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7 000.00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7 000.00</w:t>
            </w:r>
          </w:p>
        </w:tc>
        <w:tc>
          <w:tcPr>
            <w:tcW w:w="711"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21%</w:t>
            </w:r>
          </w:p>
        </w:tc>
        <w:tc>
          <w:tcPr>
            <w:tcW w:w="976" w:type="dxa"/>
            <w:noWrap/>
            <w:vAlign w:val="center"/>
          </w:tcPr>
          <w:p w:rsidR="00C623F0" w:rsidRPr="00570521" w:rsidRDefault="00C623F0" w:rsidP="00381D46">
            <w:pPr>
              <w:spacing w:after="0" w:line="240" w:lineRule="auto"/>
              <w:jc w:val="right"/>
              <w:rPr>
                <w:sz w:val="18"/>
                <w:szCs w:val="18"/>
                <w:lang w:eastAsia="fr-FR"/>
              </w:rPr>
            </w:pPr>
            <w:r w:rsidRPr="00570521">
              <w:rPr>
                <w:sz w:val="18"/>
                <w:szCs w:val="18"/>
                <w:lang w:eastAsia="fr-FR"/>
              </w:rPr>
              <w:t>1 470</w:t>
            </w:r>
          </w:p>
        </w:tc>
        <w:tc>
          <w:tcPr>
            <w:tcW w:w="864" w:type="dxa"/>
            <w:noWrap/>
            <w:vAlign w:val="center"/>
          </w:tcPr>
          <w:p w:rsidR="00C623F0" w:rsidRPr="00570521" w:rsidRDefault="00C623F0" w:rsidP="00381D46">
            <w:pPr>
              <w:spacing w:after="0" w:line="240" w:lineRule="auto"/>
              <w:jc w:val="right"/>
              <w:rPr>
                <w:b/>
                <w:sz w:val="18"/>
                <w:szCs w:val="18"/>
                <w:lang w:eastAsia="fr-FR"/>
              </w:rPr>
            </w:pPr>
            <w:r w:rsidRPr="00570521">
              <w:rPr>
                <w:b/>
                <w:sz w:val="18"/>
                <w:szCs w:val="18"/>
                <w:lang w:eastAsia="fr-FR"/>
              </w:rPr>
              <w:t>1 470</w:t>
            </w:r>
          </w:p>
        </w:tc>
      </w:tr>
      <w:tr w:rsidR="00C623F0" w:rsidRPr="00570521" w:rsidTr="00381D46">
        <w:trPr>
          <w:trHeight w:val="300"/>
        </w:trPr>
        <w:tc>
          <w:tcPr>
            <w:tcW w:w="2127" w:type="dxa"/>
            <w:noWrap/>
            <w:vAlign w:val="center"/>
          </w:tcPr>
          <w:p w:rsidR="00C623F0" w:rsidRPr="00570521" w:rsidRDefault="00C623F0" w:rsidP="00381D46">
            <w:pPr>
              <w:spacing w:after="0" w:line="240" w:lineRule="auto"/>
              <w:rPr>
                <w:b/>
                <w:bCs/>
                <w:color w:val="000000"/>
                <w:sz w:val="18"/>
                <w:szCs w:val="18"/>
                <w:lang w:eastAsia="fr-FR"/>
              </w:rPr>
            </w:pPr>
            <w:r w:rsidRPr="00570521">
              <w:rPr>
                <w:b/>
                <w:bCs/>
                <w:color w:val="000000"/>
                <w:sz w:val="18"/>
                <w:szCs w:val="18"/>
                <w:lang w:eastAsia="fr-FR"/>
              </w:rPr>
              <w:t>Communication radio</w:t>
            </w:r>
          </w:p>
        </w:tc>
        <w:tc>
          <w:tcPr>
            <w:tcW w:w="1400" w:type="dxa"/>
            <w:noWrap/>
            <w:vAlign w:val="center"/>
          </w:tcPr>
          <w:p w:rsidR="00C623F0" w:rsidRPr="00570521" w:rsidRDefault="00C623F0" w:rsidP="00381D46">
            <w:pPr>
              <w:spacing w:after="0" w:line="240" w:lineRule="auto"/>
              <w:jc w:val="right"/>
              <w:rPr>
                <w:b/>
                <w:bCs/>
                <w:color w:val="000000"/>
                <w:sz w:val="18"/>
                <w:szCs w:val="18"/>
                <w:lang w:eastAsia="fr-FR"/>
              </w:rPr>
            </w:pPr>
            <w:r w:rsidRPr="00570521">
              <w:rPr>
                <w:b/>
                <w:bCs/>
                <w:color w:val="000000"/>
                <w:sz w:val="18"/>
                <w:szCs w:val="18"/>
                <w:lang w:eastAsia="fr-FR"/>
              </w:rPr>
              <w:t xml:space="preserve">20 000.00   </w:t>
            </w:r>
          </w:p>
        </w:tc>
        <w:tc>
          <w:tcPr>
            <w:tcW w:w="726"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50%</w:t>
            </w:r>
          </w:p>
        </w:tc>
        <w:tc>
          <w:tcPr>
            <w:tcW w:w="851"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50%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10 000.00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10 000.00</w:t>
            </w:r>
          </w:p>
        </w:tc>
        <w:tc>
          <w:tcPr>
            <w:tcW w:w="711"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21%</w:t>
            </w:r>
          </w:p>
        </w:tc>
        <w:tc>
          <w:tcPr>
            <w:tcW w:w="976" w:type="dxa"/>
            <w:noWrap/>
            <w:vAlign w:val="center"/>
          </w:tcPr>
          <w:p w:rsidR="00C623F0" w:rsidRPr="00570521" w:rsidRDefault="00C623F0" w:rsidP="00381D46">
            <w:pPr>
              <w:spacing w:after="0" w:line="240" w:lineRule="auto"/>
              <w:jc w:val="right"/>
              <w:rPr>
                <w:sz w:val="18"/>
                <w:szCs w:val="18"/>
                <w:lang w:eastAsia="fr-FR"/>
              </w:rPr>
            </w:pPr>
            <w:r w:rsidRPr="00570521">
              <w:rPr>
                <w:sz w:val="18"/>
                <w:szCs w:val="18"/>
                <w:lang w:eastAsia="fr-FR"/>
              </w:rPr>
              <w:t>2 100</w:t>
            </w:r>
          </w:p>
        </w:tc>
        <w:tc>
          <w:tcPr>
            <w:tcW w:w="864" w:type="dxa"/>
            <w:noWrap/>
            <w:vAlign w:val="center"/>
          </w:tcPr>
          <w:p w:rsidR="00C623F0" w:rsidRPr="00570521" w:rsidRDefault="00C623F0" w:rsidP="00381D46">
            <w:pPr>
              <w:spacing w:after="0" w:line="240" w:lineRule="auto"/>
              <w:jc w:val="right"/>
              <w:rPr>
                <w:b/>
                <w:sz w:val="18"/>
                <w:szCs w:val="18"/>
                <w:lang w:eastAsia="fr-FR"/>
              </w:rPr>
            </w:pPr>
            <w:r w:rsidRPr="00570521">
              <w:rPr>
                <w:b/>
                <w:sz w:val="18"/>
                <w:szCs w:val="18"/>
                <w:lang w:eastAsia="fr-FR"/>
              </w:rPr>
              <w:t>2 100</w:t>
            </w:r>
          </w:p>
        </w:tc>
      </w:tr>
      <w:tr w:rsidR="00C623F0" w:rsidRPr="00570521" w:rsidTr="00381D46">
        <w:trPr>
          <w:trHeight w:val="70"/>
        </w:trPr>
        <w:tc>
          <w:tcPr>
            <w:tcW w:w="2127" w:type="dxa"/>
            <w:noWrap/>
            <w:vAlign w:val="center"/>
          </w:tcPr>
          <w:p w:rsidR="00C623F0" w:rsidRPr="00570521" w:rsidRDefault="00C623F0" w:rsidP="00381D46">
            <w:pPr>
              <w:spacing w:after="0" w:line="240" w:lineRule="auto"/>
              <w:rPr>
                <w:b/>
                <w:bCs/>
                <w:color w:val="000000"/>
                <w:sz w:val="18"/>
                <w:szCs w:val="18"/>
                <w:lang w:eastAsia="fr-FR"/>
              </w:rPr>
            </w:pPr>
            <w:r w:rsidRPr="00570521">
              <w:rPr>
                <w:b/>
                <w:bCs/>
                <w:color w:val="000000"/>
                <w:sz w:val="18"/>
                <w:szCs w:val="18"/>
                <w:lang w:eastAsia="fr-FR"/>
              </w:rPr>
              <w:t>Conseil scientifique</w:t>
            </w:r>
          </w:p>
        </w:tc>
        <w:tc>
          <w:tcPr>
            <w:tcW w:w="1400" w:type="dxa"/>
            <w:noWrap/>
            <w:vAlign w:val="center"/>
          </w:tcPr>
          <w:p w:rsidR="00C623F0" w:rsidRPr="00570521" w:rsidRDefault="00C623F0" w:rsidP="00381D46">
            <w:pPr>
              <w:spacing w:after="0" w:line="240" w:lineRule="auto"/>
              <w:jc w:val="right"/>
              <w:rPr>
                <w:b/>
                <w:bCs/>
                <w:color w:val="000000"/>
                <w:sz w:val="18"/>
                <w:szCs w:val="18"/>
                <w:lang w:eastAsia="fr-FR"/>
              </w:rPr>
            </w:pPr>
            <w:r w:rsidRPr="00570521">
              <w:rPr>
                <w:b/>
                <w:bCs/>
                <w:color w:val="000000"/>
                <w:sz w:val="18"/>
                <w:szCs w:val="18"/>
                <w:lang w:eastAsia="fr-FR"/>
              </w:rPr>
              <w:t xml:space="preserve">6 000.00   </w:t>
            </w:r>
          </w:p>
        </w:tc>
        <w:tc>
          <w:tcPr>
            <w:tcW w:w="726"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50%</w:t>
            </w:r>
          </w:p>
        </w:tc>
        <w:tc>
          <w:tcPr>
            <w:tcW w:w="851"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50%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3 000.00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3 000.00</w:t>
            </w:r>
          </w:p>
        </w:tc>
        <w:tc>
          <w:tcPr>
            <w:tcW w:w="711"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21%</w:t>
            </w:r>
          </w:p>
        </w:tc>
        <w:tc>
          <w:tcPr>
            <w:tcW w:w="976"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630</w:t>
            </w:r>
          </w:p>
        </w:tc>
        <w:tc>
          <w:tcPr>
            <w:tcW w:w="864" w:type="dxa"/>
            <w:noWrap/>
            <w:vAlign w:val="center"/>
          </w:tcPr>
          <w:p w:rsidR="00C623F0" w:rsidRPr="00570521" w:rsidRDefault="00C623F0" w:rsidP="00381D46">
            <w:pPr>
              <w:spacing w:after="0" w:line="240" w:lineRule="auto"/>
              <w:jc w:val="right"/>
              <w:rPr>
                <w:b/>
                <w:color w:val="000000"/>
                <w:sz w:val="18"/>
                <w:szCs w:val="18"/>
                <w:lang w:eastAsia="fr-FR"/>
              </w:rPr>
            </w:pPr>
            <w:r w:rsidRPr="00570521">
              <w:rPr>
                <w:b/>
                <w:color w:val="000000"/>
                <w:sz w:val="18"/>
                <w:szCs w:val="18"/>
                <w:lang w:eastAsia="fr-FR"/>
              </w:rPr>
              <w:t>630</w:t>
            </w:r>
          </w:p>
        </w:tc>
      </w:tr>
      <w:tr w:rsidR="00C623F0" w:rsidRPr="00570521" w:rsidTr="00381D46">
        <w:trPr>
          <w:trHeight w:val="300"/>
        </w:trPr>
        <w:tc>
          <w:tcPr>
            <w:tcW w:w="2127" w:type="dxa"/>
            <w:noWrap/>
            <w:vAlign w:val="center"/>
          </w:tcPr>
          <w:p w:rsidR="00C623F0" w:rsidRPr="00570521" w:rsidRDefault="00C623F0" w:rsidP="00381D46">
            <w:pPr>
              <w:spacing w:after="0" w:line="240" w:lineRule="auto"/>
              <w:rPr>
                <w:b/>
                <w:bCs/>
                <w:color w:val="000000"/>
                <w:sz w:val="18"/>
                <w:szCs w:val="18"/>
                <w:lang w:eastAsia="fr-FR"/>
              </w:rPr>
            </w:pPr>
            <w:r w:rsidRPr="00570521">
              <w:rPr>
                <w:b/>
                <w:bCs/>
                <w:color w:val="000000"/>
                <w:sz w:val="18"/>
                <w:szCs w:val="18"/>
                <w:lang w:eastAsia="fr-FR"/>
              </w:rPr>
              <w:t>Bourses stages</w:t>
            </w:r>
          </w:p>
        </w:tc>
        <w:tc>
          <w:tcPr>
            <w:tcW w:w="1400" w:type="dxa"/>
            <w:noWrap/>
            <w:vAlign w:val="center"/>
          </w:tcPr>
          <w:p w:rsidR="00C623F0" w:rsidRPr="00570521" w:rsidRDefault="00C623F0" w:rsidP="00381D46">
            <w:pPr>
              <w:spacing w:after="0" w:line="240" w:lineRule="auto"/>
              <w:jc w:val="right"/>
              <w:rPr>
                <w:b/>
                <w:bCs/>
                <w:color w:val="000000"/>
                <w:sz w:val="18"/>
                <w:szCs w:val="18"/>
                <w:lang w:eastAsia="fr-FR"/>
              </w:rPr>
            </w:pPr>
            <w:r w:rsidRPr="00570521">
              <w:rPr>
                <w:b/>
                <w:bCs/>
                <w:color w:val="000000"/>
                <w:sz w:val="18"/>
                <w:szCs w:val="18"/>
                <w:lang w:eastAsia="fr-FR"/>
              </w:rPr>
              <w:t xml:space="preserve">10 000.00   </w:t>
            </w:r>
          </w:p>
        </w:tc>
        <w:tc>
          <w:tcPr>
            <w:tcW w:w="726"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 </w:t>
            </w:r>
          </w:p>
        </w:tc>
        <w:tc>
          <w:tcPr>
            <w:tcW w:w="851"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 </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10 000.00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10 000.00</w:t>
            </w:r>
          </w:p>
        </w:tc>
        <w:tc>
          <w:tcPr>
            <w:tcW w:w="711"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21%</w:t>
            </w:r>
          </w:p>
        </w:tc>
        <w:tc>
          <w:tcPr>
            <w:tcW w:w="976"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2 100</w:t>
            </w:r>
          </w:p>
        </w:tc>
        <w:tc>
          <w:tcPr>
            <w:tcW w:w="864" w:type="dxa"/>
            <w:noWrap/>
            <w:vAlign w:val="center"/>
          </w:tcPr>
          <w:p w:rsidR="00C623F0" w:rsidRPr="00570521" w:rsidRDefault="00C623F0" w:rsidP="00381D46">
            <w:pPr>
              <w:spacing w:after="0" w:line="240" w:lineRule="auto"/>
              <w:jc w:val="right"/>
              <w:rPr>
                <w:b/>
                <w:color w:val="000000"/>
                <w:sz w:val="18"/>
                <w:szCs w:val="18"/>
                <w:lang w:eastAsia="fr-FR"/>
              </w:rPr>
            </w:pPr>
            <w:r w:rsidRPr="00570521">
              <w:rPr>
                <w:b/>
                <w:color w:val="000000"/>
                <w:sz w:val="18"/>
                <w:szCs w:val="18"/>
                <w:lang w:eastAsia="fr-FR"/>
              </w:rPr>
              <w:t>2 100</w:t>
            </w:r>
          </w:p>
        </w:tc>
      </w:tr>
      <w:tr w:rsidR="00C623F0" w:rsidRPr="00570521" w:rsidTr="00381D46">
        <w:trPr>
          <w:trHeight w:val="300"/>
        </w:trPr>
        <w:tc>
          <w:tcPr>
            <w:tcW w:w="2127" w:type="dxa"/>
            <w:noWrap/>
            <w:vAlign w:val="center"/>
          </w:tcPr>
          <w:p w:rsidR="00C623F0" w:rsidRPr="00570521" w:rsidRDefault="00C623F0" w:rsidP="00381D46">
            <w:pPr>
              <w:spacing w:after="0" w:line="240" w:lineRule="auto"/>
              <w:rPr>
                <w:b/>
                <w:bCs/>
                <w:color w:val="000000"/>
                <w:sz w:val="18"/>
                <w:szCs w:val="18"/>
                <w:lang w:eastAsia="fr-FR"/>
              </w:rPr>
            </w:pPr>
            <w:r w:rsidRPr="00570521">
              <w:rPr>
                <w:b/>
                <w:bCs/>
                <w:color w:val="000000"/>
                <w:sz w:val="18"/>
                <w:szCs w:val="18"/>
                <w:lang w:eastAsia="fr-FR"/>
              </w:rPr>
              <w:t>Evaluation GPRA</w:t>
            </w:r>
          </w:p>
        </w:tc>
        <w:tc>
          <w:tcPr>
            <w:tcW w:w="1400" w:type="dxa"/>
            <w:noWrap/>
            <w:vAlign w:val="center"/>
          </w:tcPr>
          <w:p w:rsidR="00C623F0" w:rsidRPr="00570521" w:rsidRDefault="00C623F0" w:rsidP="00381D46">
            <w:pPr>
              <w:spacing w:after="0" w:line="240" w:lineRule="auto"/>
              <w:jc w:val="right"/>
              <w:rPr>
                <w:b/>
                <w:bCs/>
                <w:color w:val="000000"/>
                <w:sz w:val="18"/>
                <w:szCs w:val="18"/>
                <w:lang w:eastAsia="fr-FR"/>
              </w:rPr>
            </w:pPr>
            <w:r w:rsidRPr="00570521">
              <w:rPr>
                <w:b/>
                <w:bCs/>
                <w:color w:val="000000"/>
                <w:sz w:val="18"/>
                <w:szCs w:val="18"/>
                <w:lang w:eastAsia="fr-FR"/>
              </w:rPr>
              <w:t xml:space="preserve">35 000.00   </w:t>
            </w:r>
          </w:p>
        </w:tc>
        <w:tc>
          <w:tcPr>
            <w:tcW w:w="726"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80%</w:t>
            </w:r>
          </w:p>
        </w:tc>
        <w:tc>
          <w:tcPr>
            <w:tcW w:w="851"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80%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7 000.00</w:t>
            </w:r>
          </w:p>
        </w:tc>
        <w:tc>
          <w:tcPr>
            <w:tcW w:w="1134" w:type="dxa"/>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7 000.00</w:t>
            </w:r>
          </w:p>
        </w:tc>
        <w:tc>
          <w:tcPr>
            <w:tcW w:w="711"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21%</w:t>
            </w:r>
          </w:p>
        </w:tc>
        <w:tc>
          <w:tcPr>
            <w:tcW w:w="976"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1 470</w:t>
            </w:r>
          </w:p>
        </w:tc>
        <w:tc>
          <w:tcPr>
            <w:tcW w:w="864" w:type="dxa"/>
            <w:noWrap/>
            <w:vAlign w:val="center"/>
          </w:tcPr>
          <w:p w:rsidR="00C623F0" w:rsidRPr="00570521" w:rsidRDefault="00C623F0" w:rsidP="00381D46">
            <w:pPr>
              <w:spacing w:after="0" w:line="240" w:lineRule="auto"/>
              <w:jc w:val="right"/>
              <w:rPr>
                <w:b/>
                <w:color w:val="000000"/>
                <w:sz w:val="18"/>
                <w:szCs w:val="18"/>
                <w:lang w:eastAsia="fr-FR"/>
              </w:rPr>
            </w:pPr>
            <w:r w:rsidRPr="00570521">
              <w:rPr>
                <w:b/>
                <w:color w:val="000000"/>
                <w:sz w:val="18"/>
                <w:szCs w:val="18"/>
                <w:lang w:eastAsia="fr-FR"/>
              </w:rPr>
              <w:t>1 470</w:t>
            </w:r>
          </w:p>
        </w:tc>
      </w:tr>
      <w:tr w:rsidR="00C623F0" w:rsidRPr="00570521" w:rsidTr="00381D46">
        <w:trPr>
          <w:trHeight w:val="300"/>
        </w:trPr>
        <w:tc>
          <w:tcPr>
            <w:tcW w:w="2127" w:type="dxa"/>
            <w:noWrap/>
            <w:vAlign w:val="center"/>
          </w:tcPr>
          <w:p w:rsidR="00C623F0" w:rsidRPr="00570521" w:rsidRDefault="00C623F0" w:rsidP="00381D46">
            <w:pPr>
              <w:spacing w:after="0" w:line="240" w:lineRule="auto"/>
              <w:rPr>
                <w:b/>
                <w:bCs/>
                <w:color w:val="000000"/>
                <w:sz w:val="18"/>
                <w:szCs w:val="18"/>
                <w:lang w:eastAsia="fr-FR"/>
              </w:rPr>
            </w:pPr>
            <w:r w:rsidRPr="00570521">
              <w:rPr>
                <w:b/>
                <w:bCs/>
                <w:color w:val="000000"/>
                <w:sz w:val="18"/>
                <w:szCs w:val="18"/>
                <w:lang w:eastAsia="fr-FR"/>
              </w:rPr>
              <w:t>TOTAL</w:t>
            </w:r>
          </w:p>
        </w:tc>
        <w:tc>
          <w:tcPr>
            <w:tcW w:w="1400" w:type="dxa"/>
            <w:noWrap/>
            <w:vAlign w:val="center"/>
          </w:tcPr>
          <w:p w:rsidR="00C623F0" w:rsidRPr="00570521" w:rsidRDefault="00C623F0" w:rsidP="00381D46">
            <w:pPr>
              <w:spacing w:after="0" w:line="240" w:lineRule="auto"/>
              <w:jc w:val="right"/>
              <w:rPr>
                <w:b/>
                <w:bCs/>
                <w:color w:val="000000"/>
                <w:sz w:val="18"/>
                <w:szCs w:val="18"/>
                <w:lang w:eastAsia="fr-FR"/>
              </w:rPr>
            </w:pPr>
          </w:p>
        </w:tc>
        <w:tc>
          <w:tcPr>
            <w:tcW w:w="726" w:type="dxa"/>
            <w:noWrap/>
            <w:vAlign w:val="center"/>
          </w:tcPr>
          <w:p w:rsidR="00C623F0" w:rsidRPr="00570521" w:rsidRDefault="00C623F0" w:rsidP="00381D46">
            <w:pPr>
              <w:spacing w:after="0" w:line="240" w:lineRule="auto"/>
              <w:jc w:val="right"/>
              <w:rPr>
                <w:color w:val="000000"/>
                <w:sz w:val="18"/>
                <w:szCs w:val="18"/>
                <w:lang w:eastAsia="fr-FR"/>
              </w:rPr>
            </w:pPr>
          </w:p>
        </w:tc>
        <w:tc>
          <w:tcPr>
            <w:tcW w:w="851" w:type="dxa"/>
            <w:noWrap/>
            <w:vAlign w:val="center"/>
          </w:tcPr>
          <w:p w:rsidR="00C623F0" w:rsidRPr="00570521" w:rsidRDefault="00C623F0" w:rsidP="00381D46">
            <w:pPr>
              <w:spacing w:after="0" w:line="240" w:lineRule="auto"/>
              <w:jc w:val="right"/>
              <w:rPr>
                <w:color w:val="000000"/>
                <w:sz w:val="18"/>
                <w:szCs w:val="18"/>
                <w:lang w:eastAsia="fr-FR"/>
              </w:rPr>
            </w:pPr>
          </w:p>
        </w:tc>
        <w:tc>
          <w:tcPr>
            <w:tcW w:w="1134" w:type="dxa"/>
            <w:vAlign w:val="center"/>
          </w:tcPr>
          <w:p w:rsidR="00C623F0" w:rsidRPr="00570521" w:rsidRDefault="00C623F0" w:rsidP="00381D46">
            <w:pPr>
              <w:spacing w:after="0" w:line="240" w:lineRule="auto"/>
              <w:jc w:val="right"/>
              <w:rPr>
                <w:color w:val="000000"/>
                <w:sz w:val="18"/>
                <w:szCs w:val="18"/>
                <w:lang w:eastAsia="fr-FR"/>
              </w:rPr>
            </w:pPr>
          </w:p>
        </w:tc>
        <w:tc>
          <w:tcPr>
            <w:tcW w:w="1134" w:type="dxa"/>
            <w:vAlign w:val="center"/>
          </w:tcPr>
          <w:p w:rsidR="00C623F0" w:rsidRPr="00570521" w:rsidRDefault="00C623F0" w:rsidP="00381D46">
            <w:pPr>
              <w:spacing w:after="0" w:line="240" w:lineRule="auto"/>
              <w:jc w:val="right"/>
              <w:rPr>
                <w:color w:val="000000"/>
                <w:sz w:val="18"/>
                <w:szCs w:val="18"/>
                <w:lang w:eastAsia="fr-FR"/>
              </w:rPr>
            </w:pPr>
          </w:p>
        </w:tc>
        <w:tc>
          <w:tcPr>
            <w:tcW w:w="711" w:type="dxa"/>
            <w:noWrap/>
            <w:vAlign w:val="center"/>
          </w:tcPr>
          <w:p w:rsidR="00C623F0" w:rsidRPr="00570521" w:rsidRDefault="00C623F0" w:rsidP="00381D46">
            <w:pPr>
              <w:spacing w:after="0" w:line="240" w:lineRule="auto"/>
              <w:jc w:val="right"/>
              <w:rPr>
                <w:color w:val="000000"/>
                <w:sz w:val="18"/>
                <w:szCs w:val="18"/>
                <w:lang w:eastAsia="fr-FR"/>
              </w:rPr>
            </w:pPr>
          </w:p>
        </w:tc>
        <w:tc>
          <w:tcPr>
            <w:tcW w:w="976" w:type="dxa"/>
            <w:noWrap/>
            <w:vAlign w:val="center"/>
          </w:tcPr>
          <w:p w:rsidR="00C623F0" w:rsidRPr="00570521" w:rsidRDefault="00C623F0" w:rsidP="00381D46">
            <w:pPr>
              <w:spacing w:after="0" w:line="240" w:lineRule="auto"/>
              <w:jc w:val="right"/>
              <w:rPr>
                <w:color w:val="000000"/>
                <w:sz w:val="18"/>
                <w:szCs w:val="18"/>
                <w:lang w:eastAsia="fr-FR"/>
              </w:rPr>
            </w:pPr>
            <w:r w:rsidRPr="00570521">
              <w:rPr>
                <w:color w:val="000000"/>
                <w:sz w:val="18"/>
                <w:szCs w:val="18"/>
                <w:lang w:eastAsia="fr-FR"/>
              </w:rPr>
              <w:t>53 794</w:t>
            </w:r>
          </w:p>
        </w:tc>
        <w:tc>
          <w:tcPr>
            <w:tcW w:w="864" w:type="dxa"/>
            <w:noWrap/>
            <w:vAlign w:val="center"/>
          </w:tcPr>
          <w:p w:rsidR="00C623F0" w:rsidRPr="00570521" w:rsidRDefault="00C623F0" w:rsidP="00381D46">
            <w:pPr>
              <w:spacing w:after="0" w:line="240" w:lineRule="auto"/>
              <w:jc w:val="right"/>
              <w:rPr>
                <w:b/>
                <w:color w:val="000000"/>
                <w:sz w:val="18"/>
                <w:szCs w:val="18"/>
                <w:lang w:eastAsia="fr-FR"/>
              </w:rPr>
            </w:pPr>
            <w:r w:rsidRPr="00570521">
              <w:rPr>
                <w:b/>
                <w:color w:val="000000"/>
                <w:sz w:val="18"/>
                <w:szCs w:val="18"/>
                <w:lang w:eastAsia="fr-FR"/>
              </w:rPr>
              <w:t>70 735 €</w:t>
            </w:r>
          </w:p>
        </w:tc>
      </w:tr>
    </w:tbl>
    <w:p w:rsidR="00C623F0" w:rsidRDefault="00C623F0" w:rsidP="00FC3D69">
      <w:pPr>
        <w:spacing w:after="0"/>
      </w:pPr>
    </w:p>
    <w:tbl>
      <w:tblPr>
        <w:tblW w:w="9087" w:type="dxa"/>
        <w:tblInd w:w="55" w:type="dxa"/>
        <w:tblCellMar>
          <w:left w:w="70" w:type="dxa"/>
          <w:right w:w="70" w:type="dxa"/>
        </w:tblCellMar>
        <w:tblLook w:val="00A0" w:firstRow="1" w:lastRow="0" w:firstColumn="1" w:lastColumn="0" w:noHBand="0" w:noVBand="0"/>
      </w:tblPr>
      <w:tblGrid>
        <w:gridCol w:w="6819"/>
        <w:gridCol w:w="2268"/>
      </w:tblGrid>
      <w:tr w:rsidR="00C623F0" w:rsidRPr="00570521" w:rsidTr="00381D46">
        <w:trPr>
          <w:trHeight w:val="315"/>
        </w:trPr>
        <w:tc>
          <w:tcPr>
            <w:tcW w:w="6819" w:type="dxa"/>
            <w:tcBorders>
              <w:top w:val="single" w:sz="4" w:space="0" w:color="auto"/>
              <w:left w:val="single" w:sz="4" w:space="0" w:color="auto"/>
              <w:bottom w:val="single" w:sz="4" w:space="0" w:color="auto"/>
              <w:right w:val="nil"/>
            </w:tcBorders>
            <w:noWrap/>
            <w:vAlign w:val="bottom"/>
          </w:tcPr>
          <w:p w:rsidR="00C623F0" w:rsidRPr="000A2FB0" w:rsidRDefault="00C623F0" w:rsidP="00381D46">
            <w:pPr>
              <w:spacing w:after="0" w:line="240" w:lineRule="auto"/>
              <w:rPr>
                <w:b/>
                <w:bCs/>
                <w:color w:val="000000"/>
                <w:sz w:val="16"/>
                <w:szCs w:val="16"/>
                <w:lang w:eastAsia="fr-FR"/>
              </w:rPr>
            </w:pPr>
            <w:r w:rsidRPr="000A2FB0">
              <w:rPr>
                <w:b/>
                <w:bCs/>
                <w:color w:val="000000"/>
                <w:sz w:val="16"/>
                <w:szCs w:val="16"/>
                <w:lang w:eastAsia="fr-FR"/>
              </w:rPr>
              <w:t>RECETTES postes</w:t>
            </w:r>
          </w:p>
        </w:tc>
        <w:tc>
          <w:tcPr>
            <w:tcW w:w="2268" w:type="dxa"/>
            <w:tcBorders>
              <w:top w:val="single" w:sz="4" w:space="0" w:color="auto"/>
              <w:left w:val="nil"/>
              <w:bottom w:val="single" w:sz="4" w:space="0" w:color="auto"/>
              <w:right w:val="single" w:sz="4" w:space="0" w:color="auto"/>
            </w:tcBorders>
            <w:noWrap/>
            <w:vAlign w:val="bottom"/>
          </w:tcPr>
          <w:p w:rsidR="00C623F0" w:rsidRPr="000A2FB0" w:rsidRDefault="00C623F0" w:rsidP="00381D46">
            <w:pPr>
              <w:spacing w:after="0" w:line="240" w:lineRule="auto"/>
              <w:rPr>
                <w:color w:val="000000"/>
                <w:sz w:val="16"/>
                <w:szCs w:val="16"/>
                <w:lang w:eastAsia="fr-FR"/>
              </w:rPr>
            </w:pPr>
            <w:r w:rsidRPr="000A2FB0">
              <w:rPr>
                <w:color w:val="000000"/>
                <w:sz w:val="16"/>
                <w:szCs w:val="16"/>
                <w:lang w:eastAsia="fr-FR"/>
              </w:rPr>
              <w:t> </w:t>
            </w:r>
          </w:p>
        </w:tc>
      </w:tr>
      <w:tr w:rsidR="00C623F0" w:rsidRPr="00570521" w:rsidTr="00381D46">
        <w:trPr>
          <w:trHeight w:val="600"/>
        </w:trPr>
        <w:tc>
          <w:tcPr>
            <w:tcW w:w="6819" w:type="dxa"/>
            <w:tcBorders>
              <w:top w:val="nil"/>
              <w:left w:val="single" w:sz="4" w:space="0" w:color="auto"/>
              <w:bottom w:val="single" w:sz="4" w:space="0" w:color="auto"/>
              <w:right w:val="nil"/>
            </w:tcBorders>
            <w:vAlign w:val="bottom"/>
          </w:tcPr>
          <w:p w:rsidR="00C623F0" w:rsidRPr="000A2FB0" w:rsidRDefault="00C623F0" w:rsidP="00381D46">
            <w:pPr>
              <w:spacing w:after="0" w:line="240" w:lineRule="auto"/>
              <w:rPr>
                <w:color w:val="000000"/>
                <w:sz w:val="16"/>
                <w:szCs w:val="16"/>
                <w:lang w:eastAsia="fr-FR"/>
              </w:rPr>
            </w:pPr>
            <w:r w:rsidRPr="000A2FB0">
              <w:rPr>
                <w:b/>
                <w:bCs/>
                <w:color w:val="000000"/>
                <w:sz w:val="16"/>
                <w:szCs w:val="16"/>
                <w:lang w:eastAsia="fr-FR"/>
              </w:rPr>
              <w:t>Animation Eco filières</w:t>
            </w:r>
            <w:r w:rsidRPr="000A2FB0">
              <w:rPr>
                <w:color w:val="000000"/>
                <w:sz w:val="16"/>
                <w:szCs w:val="16"/>
                <w:lang w:eastAsia="fr-FR"/>
              </w:rPr>
              <w:br/>
              <w:t>à 0.5 ETP sur 6 mois</w:t>
            </w:r>
          </w:p>
        </w:tc>
        <w:tc>
          <w:tcPr>
            <w:tcW w:w="2268" w:type="dxa"/>
            <w:tcBorders>
              <w:top w:val="nil"/>
              <w:left w:val="nil"/>
              <w:bottom w:val="single" w:sz="4" w:space="0" w:color="auto"/>
              <w:right w:val="single" w:sz="4" w:space="0" w:color="auto"/>
            </w:tcBorders>
            <w:noWrap/>
            <w:vAlign w:val="bottom"/>
          </w:tcPr>
          <w:p w:rsidR="00C623F0" w:rsidRPr="000A2FB0" w:rsidRDefault="00C623F0" w:rsidP="00381D46">
            <w:pPr>
              <w:spacing w:after="0" w:line="240" w:lineRule="auto"/>
              <w:jc w:val="right"/>
              <w:rPr>
                <w:color w:val="000000"/>
                <w:sz w:val="16"/>
                <w:szCs w:val="16"/>
                <w:lang w:eastAsia="fr-FR"/>
              </w:rPr>
            </w:pPr>
            <w:r w:rsidRPr="000A2FB0">
              <w:rPr>
                <w:color w:val="000000"/>
                <w:sz w:val="16"/>
                <w:szCs w:val="16"/>
                <w:lang w:eastAsia="fr-FR"/>
              </w:rPr>
              <w:t xml:space="preserve">6 000 € </w:t>
            </w:r>
          </w:p>
        </w:tc>
      </w:tr>
      <w:tr w:rsidR="00C623F0" w:rsidRPr="00570521" w:rsidTr="00381D46">
        <w:trPr>
          <w:trHeight w:val="600"/>
        </w:trPr>
        <w:tc>
          <w:tcPr>
            <w:tcW w:w="6819" w:type="dxa"/>
            <w:tcBorders>
              <w:top w:val="nil"/>
              <w:left w:val="single" w:sz="4" w:space="0" w:color="auto"/>
              <w:bottom w:val="single" w:sz="4" w:space="0" w:color="auto"/>
              <w:right w:val="nil"/>
            </w:tcBorders>
            <w:vAlign w:val="bottom"/>
          </w:tcPr>
          <w:p w:rsidR="00C623F0" w:rsidRPr="000A2FB0" w:rsidRDefault="00C623F0" w:rsidP="00381D46">
            <w:pPr>
              <w:spacing w:after="0" w:line="240" w:lineRule="auto"/>
              <w:rPr>
                <w:color w:val="000000"/>
                <w:sz w:val="16"/>
                <w:szCs w:val="16"/>
                <w:lang w:eastAsia="fr-FR"/>
              </w:rPr>
            </w:pPr>
            <w:r w:rsidRPr="000A2FB0">
              <w:rPr>
                <w:b/>
                <w:bCs/>
                <w:color w:val="000000"/>
                <w:sz w:val="16"/>
                <w:szCs w:val="16"/>
                <w:lang w:eastAsia="fr-FR"/>
              </w:rPr>
              <w:t>Animation Eco filières</w:t>
            </w:r>
            <w:r w:rsidRPr="000A2FB0">
              <w:rPr>
                <w:color w:val="000000"/>
                <w:sz w:val="16"/>
                <w:szCs w:val="16"/>
                <w:lang w:eastAsia="fr-FR"/>
              </w:rPr>
              <w:br/>
              <w:t>à 0.1 ETP sur 6 mois</w:t>
            </w:r>
          </w:p>
        </w:tc>
        <w:tc>
          <w:tcPr>
            <w:tcW w:w="2268" w:type="dxa"/>
            <w:tcBorders>
              <w:top w:val="nil"/>
              <w:left w:val="nil"/>
              <w:bottom w:val="single" w:sz="4" w:space="0" w:color="auto"/>
              <w:right w:val="single" w:sz="4" w:space="0" w:color="auto"/>
            </w:tcBorders>
            <w:noWrap/>
            <w:vAlign w:val="bottom"/>
          </w:tcPr>
          <w:p w:rsidR="00C623F0" w:rsidRPr="000A2FB0" w:rsidRDefault="00C623F0" w:rsidP="00381D46">
            <w:pPr>
              <w:spacing w:after="0" w:line="240" w:lineRule="auto"/>
              <w:jc w:val="right"/>
              <w:rPr>
                <w:color w:val="000000"/>
                <w:sz w:val="16"/>
                <w:szCs w:val="16"/>
                <w:lang w:eastAsia="fr-FR"/>
              </w:rPr>
            </w:pPr>
            <w:r w:rsidRPr="000A2FB0">
              <w:rPr>
                <w:color w:val="000000"/>
                <w:sz w:val="16"/>
                <w:szCs w:val="16"/>
                <w:lang w:eastAsia="fr-FR"/>
              </w:rPr>
              <w:t xml:space="preserve">4 500 € </w:t>
            </w:r>
          </w:p>
        </w:tc>
      </w:tr>
      <w:tr w:rsidR="00C623F0" w:rsidRPr="00570521" w:rsidTr="00381D46">
        <w:trPr>
          <w:trHeight w:val="600"/>
        </w:trPr>
        <w:tc>
          <w:tcPr>
            <w:tcW w:w="6819" w:type="dxa"/>
            <w:tcBorders>
              <w:top w:val="nil"/>
              <w:left w:val="single" w:sz="4" w:space="0" w:color="auto"/>
              <w:bottom w:val="single" w:sz="4" w:space="0" w:color="auto"/>
              <w:right w:val="nil"/>
            </w:tcBorders>
            <w:vAlign w:val="bottom"/>
          </w:tcPr>
          <w:p w:rsidR="00C623F0" w:rsidRPr="000A2FB0" w:rsidRDefault="00C623F0" w:rsidP="00381D46">
            <w:pPr>
              <w:spacing w:after="0" w:line="240" w:lineRule="auto"/>
              <w:rPr>
                <w:color w:val="000000"/>
                <w:sz w:val="16"/>
                <w:szCs w:val="16"/>
                <w:lang w:eastAsia="fr-FR"/>
              </w:rPr>
            </w:pPr>
            <w:r w:rsidRPr="000A2FB0">
              <w:rPr>
                <w:b/>
                <w:bCs/>
                <w:color w:val="000000"/>
                <w:sz w:val="16"/>
                <w:szCs w:val="16"/>
                <w:lang w:eastAsia="fr-FR"/>
              </w:rPr>
              <w:t>Accompagnement mission EIT</w:t>
            </w:r>
            <w:r w:rsidRPr="000A2FB0">
              <w:rPr>
                <w:color w:val="000000"/>
                <w:sz w:val="16"/>
                <w:szCs w:val="16"/>
                <w:lang w:eastAsia="fr-FR"/>
              </w:rPr>
              <w:br/>
              <w:t>Poste interne à 0.2 ETP sur 1 an</w:t>
            </w:r>
          </w:p>
        </w:tc>
        <w:tc>
          <w:tcPr>
            <w:tcW w:w="2268" w:type="dxa"/>
            <w:tcBorders>
              <w:top w:val="nil"/>
              <w:left w:val="nil"/>
              <w:bottom w:val="single" w:sz="4" w:space="0" w:color="auto"/>
              <w:right w:val="single" w:sz="4" w:space="0" w:color="auto"/>
            </w:tcBorders>
            <w:noWrap/>
            <w:vAlign w:val="bottom"/>
          </w:tcPr>
          <w:p w:rsidR="00C623F0" w:rsidRPr="000A2FB0" w:rsidRDefault="00C623F0" w:rsidP="00381D46">
            <w:pPr>
              <w:spacing w:after="0" w:line="240" w:lineRule="auto"/>
              <w:jc w:val="right"/>
              <w:rPr>
                <w:color w:val="000000"/>
                <w:sz w:val="16"/>
                <w:szCs w:val="16"/>
                <w:lang w:eastAsia="fr-FR"/>
              </w:rPr>
            </w:pPr>
            <w:r w:rsidRPr="000A2FB0">
              <w:rPr>
                <w:color w:val="000000"/>
                <w:sz w:val="16"/>
                <w:szCs w:val="16"/>
                <w:lang w:eastAsia="fr-FR"/>
              </w:rPr>
              <w:t xml:space="preserve">10 608 € </w:t>
            </w:r>
          </w:p>
        </w:tc>
      </w:tr>
      <w:tr w:rsidR="00C623F0" w:rsidRPr="00570521" w:rsidTr="00381D46">
        <w:trPr>
          <w:trHeight w:val="70"/>
        </w:trPr>
        <w:tc>
          <w:tcPr>
            <w:tcW w:w="6819" w:type="dxa"/>
            <w:tcBorders>
              <w:top w:val="nil"/>
              <w:left w:val="single" w:sz="4" w:space="0" w:color="auto"/>
              <w:bottom w:val="single" w:sz="4" w:space="0" w:color="auto"/>
              <w:right w:val="nil"/>
            </w:tcBorders>
            <w:noWrap/>
            <w:vAlign w:val="bottom"/>
          </w:tcPr>
          <w:p w:rsidR="00C623F0" w:rsidRPr="000A2FB0" w:rsidRDefault="00C623F0" w:rsidP="00381D46">
            <w:pPr>
              <w:spacing w:after="0" w:line="240" w:lineRule="auto"/>
              <w:rPr>
                <w:b/>
                <w:bCs/>
                <w:color w:val="000000"/>
                <w:sz w:val="16"/>
                <w:szCs w:val="16"/>
                <w:lang w:eastAsia="fr-FR"/>
              </w:rPr>
            </w:pPr>
            <w:r w:rsidRPr="000A2FB0">
              <w:rPr>
                <w:b/>
                <w:bCs/>
                <w:color w:val="000000"/>
                <w:sz w:val="16"/>
                <w:szCs w:val="16"/>
                <w:lang w:eastAsia="fr-FR"/>
              </w:rPr>
              <w:t>TOTAL recettes</w:t>
            </w:r>
          </w:p>
        </w:tc>
        <w:tc>
          <w:tcPr>
            <w:tcW w:w="2268" w:type="dxa"/>
            <w:tcBorders>
              <w:top w:val="nil"/>
              <w:left w:val="nil"/>
              <w:bottom w:val="single" w:sz="4" w:space="0" w:color="auto"/>
              <w:right w:val="single" w:sz="4" w:space="0" w:color="auto"/>
            </w:tcBorders>
            <w:noWrap/>
            <w:vAlign w:val="bottom"/>
          </w:tcPr>
          <w:p w:rsidR="00C623F0" w:rsidRPr="000A2FB0" w:rsidRDefault="00C623F0" w:rsidP="00381D46">
            <w:pPr>
              <w:spacing w:after="0" w:line="240" w:lineRule="auto"/>
              <w:jc w:val="right"/>
              <w:rPr>
                <w:b/>
                <w:bCs/>
                <w:color w:val="000000"/>
                <w:sz w:val="16"/>
                <w:szCs w:val="16"/>
                <w:lang w:eastAsia="fr-FR"/>
              </w:rPr>
            </w:pPr>
            <w:r w:rsidRPr="000A2FB0">
              <w:rPr>
                <w:b/>
                <w:bCs/>
                <w:color w:val="000000"/>
                <w:sz w:val="16"/>
                <w:szCs w:val="16"/>
                <w:lang w:eastAsia="fr-FR"/>
              </w:rPr>
              <w:t xml:space="preserve">21 108 € </w:t>
            </w:r>
          </w:p>
        </w:tc>
      </w:tr>
    </w:tbl>
    <w:p w:rsidR="00C623F0" w:rsidRDefault="00C623F0" w:rsidP="00FC3D69">
      <w:pPr>
        <w:spacing w:after="0"/>
      </w:pPr>
    </w:p>
    <w:p w:rsidR="00C623F0" w:rsidRDefault="00C623F0" w:rsidP="00FC3D69">
      <w:pPr>
        <w:spacing w:after="0"/>
      </w:pPr>
      <w:r w:rsidRPr="00A0437E">
        <w:rPr>
          <w:b/>
        </w:rPr>
        <w:t>Jean Charles ROCHE</w:t>
      </w:r>
      <w:r>
        <w:t xml:space="preserve"> demande si Biovallée ne concerne que les bâtiments publics et s’interroge par conséquent sur les plafonds de ressources des foyers bénéficiaires. </w:t>
      </w:r>
    </w:p>
    <w:p w:rsidR="00C623F0" w:rsidRPr="00153162" w:rsidRDefault="00C623F0" w:rsidP="00FC3D69">
      <w:pPr>
        <w:spacing w:after="0"/>
      </w:pPr>
      <w:r>
        <w:rPr>
          <w:b/>
        </w:rPr>
        <w:t>André RO</w:t>
      </w:r>
      <w:r w:rsidRPr="00A0437E">
        <w:rPr>
          <w:b/>
        </w:rPr>
        <w:t xml:space="preserve">CHE </w:t>
      </w:r>
      <w:r w:rsidR="004E1B5A">
        <w:rPr>
          <w:b/>
        </w:rPr>
        <w:t xml:space="preserve"> </w:t>
      </w:r>
      <w:r>
        <w:t>lui répond qu’il s’agit de former des groupements et de les proposer aux particuliers sans aide directe.</w:t>
      </w:r>
    </w:p>
    <w:p w:rsidR="00C623F0" w:rsidRDefault="00C623F0" w:rsidP="00FC3D69">
      <w:pPr>
        <w:spacing w:after="0"/>
        <w:jc w:val="both"/>
        <w:rPr>
          <w:rFonts w:cs="Calibri"/>
        </w:rPr>
      </w:pPr>
      <w:r w:rsidRPr="00A0437E">
        <w:rPr>
          <w:rFonts w:cs="Calibri"/>
          <w:b/>
        </w:rPr>
        <w:t>Béatrice REY</w:t>
      </w:r>
      <w:r w:rsidRPr="00CB54F0">
        <w:rPr>
          <w:rFonts w:cs="Calibri"/>
        </w:rPr>
        <w:t xml:space="preserve"> précise qu’elle a eu des remarques des artisans qui sont inquiets par les contraintes</w:t>
      </w:r>
      <w:r>
        <w:rPr>
          <w:rFonts w:cs="Calibri"/>
        </w:rPr>
        <w:t>.</w:t>
      </w:r>
    </w:p>
    <w:p w:rsidR="00C623F0" w:rsidRDefault="00C623F0" w:rsidP="00FC3D69">
      <w:pPr>
        <w:spacing w:after="0"/>
        <w:jc w:val="both"/>
        <w:rPr>
          <w:rFonts w:cs="Calibri"/>
        </w:rPr>
      </w:pPr>
      <w:r w:rsidRPr="00A0437E">
        <w:rPr>
          <w:rFonts w:cs="Calibri"/>
          <w:b/>
        </w:rPr>
        <w:t>Jean-François PECCOUD</w:t>
      </w:r>
      <w:r>
        <w:rPr>
          <w:rFonts w:cs="Calibri"/>
        </w:rPr>
        <w:t xml:space="preserve"> précise qu’il existe en effet une fronde de la part de certains artisans par méconnaissance.</w:t>
      </w:r>
    </w:p>
    <w:p w:rsidR="00C623F0" w:rsidRDefault="00C623F0" w:rsidP="00FC3D69">
      <w:pPr>
        <w:spacing w:after="0"/>
        <w:jc w:val="both"/>
        <w:rPr>
          <w:rFonts w:cs="Calibri"/>
          <w:b/>
          <w:i/>
        </w:rPr>
      </w:pPr>
      <w:r>
        <w:rPr>
          <w:rFonts w:cs="Calibri"/>
        </w:rPr>
        <w:tab/>
        <w:t xml:space="preserve"> </w:t>
      </w:r>
    </w:p>
    <w:p w:rsidR="00C623F0" w:rsidRDefault="004E1B5A" w:rsidP="00FC3D69">
      <w:pPr>
        <w:spacing w:after="0"/>
        <w:jc w:val="both"/>
        <w:rPr>
          <w:b/>
          <w:i/>
        </w:rPr>
      </w:pPr>
      <w:r>
        <w:rPr>
          <w:rFonts w:cs="Calibri"/>
          <w:b/>
          <w:i/>
        </w:rPr>
        <w:t>Le</w:t>
      </w:r>
      <w:r w:rsidR="00C623F0" w:rsidRPr="005421D2">
        <w:rPr>
          <w:rFonts w:cs="Calibri"/>
          <w:b/>
          <w:i/>
        </w:rPr>
        <w:t xml:space="preserve"> Conseil Com</w:t>
      </w:r>
      <w:r w:rsidR="009D2D26">
        <w:rPr>
          <w:rFonts w:cs="Calibri"/>
          <w:b/>
          <w:i/>
        </w:rPr>
        <w:t xml:space="preserve">munautaire vote à la majorité avec 1 voix contre et 2 abstentions </w:t>
      </w:r>
      <w:r w:rsidR="00C623F0" w:rsidRPr="005421D2">
        <w:rPr>
          <w:rFonts w:cs="Calibri"/>
          <w:b/>
          <w:i/>
        </w:rPr>
        <w:t xml:space="preserve">la convention de partenariat </w:t>
      </w:r>
      <w:r w:rsidR="00C623F0">
        <w:rPr>
          <w:rFonts w:cs="Calibri"/>
          <w:b/>
          <w:i/>
        </w:rPr>
        <w:t>2014</w:t>
      </w:r>
      <w:r w:rsidR="00C623F0" w:rsidRPr="005421D2">
        <w:rPr>
          <w:rFonts w:cs="Calibri"/>
          <w:b/>
          <w:i/>
        </w:rPr>
        <w:t xml:space="preserve"> </w:t>
      </w:r>
      <w:r w:rsidR="00C623F0" w:rsidRPr="00081785">
        <w:rPr>
          <w:b/>
          <w:i/>
        </w:rPr>
        <w:t>qui engage la CCCPS</w:t>
      </w:r>
      <w:r w:rsidR="00CF3971">
        <w:rPr>
          <w:b/>
          <w:i/>
        </w:rPr>
        <w:t xml:space="preserve"> sur les actions proposées.</w:t>
      </w:r>
    </w:p>
    <w:p w:rsidR="00C623F0" w:rsidRDefault="00C623F0" w:rsidP="00FC3D69">
      <w:pPr>
        <w:spacing w:after="0"/>
        <w:jc w:val="both"/>
        <w:rPr>
          <w:b/>
          <w:i/>
        </w:rPr>
      </w:pPr>
    </w:p>
    <w:p w:rsidR="00C623F0" w:rsidRPr="00EA4F9B" w:rsidRDefault="00C623F0" w:rsidP="00FC3D69">
      <w:pPr>
        <w:spacing w:after="0"/>
        <w:jc w:val="both"/>
        <w:rPr>
          <w:rFonts w:cs="Calibri"/>
          <w:i/>
        </w:rPr>
      </w:pPr>
      <w:r w:rsidRPr="00EA4F9B">
        <w:rPr>
          <w:i/>
        </w:rPr>
        <w:t>Hervé MARITON quitte la salle à 21h30</w:t>
      </w:r>
    </w:p>
    <w:p w:rsidR="00C623F0" w:rsidRDefault="00C623F0" w:rsidP="00FC3D69">
      <w:pPr>
        <w:suppressAutoHyphens/>
        <w:spacing w:after="0" w:line="240" w:lineRule="auto"/>
        <w:jc w:val="both"/>
        <w:rPr>
          <w:rFonts w:cs="Calibri"/>
        </w:rPr>
      </w:pPr>
    </w:p>
    <w:p w:rsidR="00C623F0" w:rsidRDefault="00C623F0" w:rsidP="00FC3D69">
      <w:pPr>
        <w:numPr>
          <w:ilvl w:val="0"/>
          <w:numId w:val="4"/>
        </w:numPr>
        <w:suppressAutoHyphens/>
        <w:spacing w:after="0" w:line="240" w:lineRule="auto"/>
        <w:ind w:left="1276"/>
        <w:jc w:val="both"/>
        <w:rPr>
          <w:rFonts w:cs="Calibri"/>
        </w:rPr>
      </w:pPr>
      <w:r w:rsidRPr="008B5685">
        <w:rPr>
          <w:rFonts w:cs="Calibri"/>
          <w:b/>
        </w:rPr>
        <w:t>Participations SMDVD</w:t>
      </w:r>
      <w:r>
        <w:rPr>
          <w:rFonts w:cs="Calibri"/>
        </w:rPr>
        <w:t> </w:t>
      </w:r>
    </w:p>
    <w:p w:rsidR="00C623F0" w:rsidRDefault="00C623F0" w:rsidP="00FC3D69">
      <w:pPr>
        <w:spacing w:after="0"/>
        <w:jc w:val="both"/>
        <w:rPr>
          <w:rFonts w:cs="Calibri"/>
        </w:rPr>
      </w:pPr>
      <w:r>
        <w:rPr>
          <w:rFonts w:cs="Calibri"/>
        </w:rPr>
        <w:t>La participation au titre du SMDVD pour l’année 2014 sera au totale de 32 442€ ; elle inclut d’une part, la cotisation CDDRA pour 16 940€ et d’autre part, une cotisation au titre de l’OCMMR pour 15 502€.  Par contre les actions tourisme portées par les Communautés de Communes dans le cadre de leur compétence « tourisme », d’un montant de 3250 € pour la CCCPS, qui complète une subvention CDDRA (voir plus loin), seront défalquées de la participation au SMDVD étant donné que ce dernier a un excédent de fonctionnement en 2013. Par conséquent, la cotisation pour 2014 sera de 29 192€.</w:t>
      </w:r>
    </w:p>
    <w:p w:rsidR="00C623F0" w:rsidRDefault="00C623F0" w:rsidP="00FC3D69">
      <w:pPr>
        <w:spacing w:after="0"/>
        <w:jc w:val="both"/>
        <w:rPr>
          <w:rFonts w:cs="Calibri"/>
        </w:rPr>
      </w:pPr>
    </w:p>
    <w:p w:rsidR="00C623F0" w:rsidRDefault="00C623F0" w:rsidP="00FC3D69">
      <w:pPr>
        <w:spacing w:after="0"/>
        <w:jc w:val="both"/>
        <w:rPr>
          <w:rFonts w:cs="Calibri"/>
          <w:b/>
          <w:i/>
        </w:rPr>
      </w:pPr>
      <w:r>
        <w:rPr>
          <w:rFonts w:cs="Calibri"/>
          <w:b/>
          <w:i/>
        </w:rPr>
        <w:t>La  participation SMDVD est adoptée à l’unanimité</w:t>
      </w:r>
    </w:p>
    <w:p w:rsidR="00C623F0" w:rsidRPr="008B5685" w:rsidRDefault="00C623F0" w:rsidP="00FC3D69">
      <w:pPr>
        <w:spacing w:after="0"/>
        <w:jc w:val="both"/>
        <w:rPr>
          <w:rFonts w:cs="Calibri"/>
          <w:b/>
          <w:i/>
        </w:rPr>
      </w:pPr>
    </w:p>
    <w:p w:rsidR="00C623F0" w:rsidRDefault="00C623F0" w:rsidP="00FC3D69">
      <w:pPr>
        <w:numPr>
          <w:ilvl w:val="0"/>
          <w:numId w:val="4"/>
        </w:numPr>
        <w:suppressAutoHyphens/>
        <w:spacing w:after="0" w:line="240" w:lineRule="auto"/>
        <w:ind w:left="1276"/>
        <w:jc w:val="both"/>
        <w:rPr>
          <w:rFonts w:cs="Calibri"/>
          <w:b/>
        </w:rPr>
      </w:pPr>
      <w:r w:rsidRPr="00C942D5">
        <w:rPr>
          <w:rFonts w:cs="Calibri"/>
          <w:b/>
        </w:rPr>
        <w:t>Participation IVDD</w:t>
      </w:r>
    </w:p>
    <w:p w:rsidR="00C623F0" w:rsidRDefault="00C623F0" w:rsidP="00FC3D69">
      <w:pPr>
        <w:suppressAutoHyphens/>
        <w:spacing w:after="0" w:line="240" w:lineRule="auto"/>
        <w:jc w:val="both"/>
      </w:pPr>
      <w:r>
        <w:rPr>
          <w:rFonts w:cs="Calibri"/>
        </w:rPr>
        <w:t xml:space="preserve">La convention avec IVDD a été validée lors du Conseil Communautaire du 13 février. Celle-ci précise le montant des participations à hauteur de </w:t>
      </w:r>
      <w:r>
        <w:t>0.45 centimes d’€ par habitant, soit un montant de 6723.45€ pour la CCCPS (base de population retenue représente la population DGF qui est de 14 941 habitants).</w:t>
      </w:r>
    </w:p>
    <w:p w:rsidR="00C623F0" w:rsidRDefault="00C623F0" w:rsidP="00FC3D69">
      <w:pPr>
        <w:spacing w:after="0"/>
        <w:jc w:val="both"/>
        <w:rPr>
          <w:rFonts w:cs="Calibri"/>
          <w:b/>
          <w:i/>
        </w:rPr>
      </w:pPr>
    </w:p>
    <w:p w:rsidR="00770D3C" w:rsidRDefault="00C623F0" w:rsidP="00FC3D69">
      <w:pPr>
        <w:spacing w:after="0"/>
        <w:jc w:val="both"/>
        <w:rPr>
          <w:rFonts w:cs="Calibri"/>
          <w:b/>
          <w:i/>
        </w:rPr>
      </w:pPr>
      <w:r>
        <w:rPr>
          <w:rFonts w:cs="Calibri"/>
          <w:b/>
          <w:i/>
        </w:rPr>
        <w:t xml:space="preserve">La participation IVDD est adoptée à l’unanimité </w:t>
      </w:r>
    </w:p>
    <w:p w:rsidR="00CF3971" w:rsidRPr="008B5685" w:rsidRDefault="00CF3971" w:rsidP="00FC3D69">
      <w:pPr>
        <w:spacing w:after="0"/>
        <w:jc w:val="both"/>
        <w:rPr>
          <w:rFonts w:cs="Calibri"/>
          <w:b/>
          <w:i/>
        </w:rPr>
      </w:pPr>
    </w:p>
    <w:p w:rsidR="00C623F0" w:rsidRDefault="00C623F0" w:rsidP="00FC3D69">
      <w:pPr>
        <w:numPr>
          <w:ilvl w:val="0"/>
          <w:numId w:val="4"/>
        </w:numPr>
        <w:suppressAutoHyphens/>
        <w:spacing w:after="0" w:line="240" w:lineRule="auto"/>
        <w:ind w:left="1276"/>
        <w:jc w:val="both"/>
        <w:rPr>
          <w:rFonts w:cs="Calibri"/>
          <w:b/>
        </w:rPr>
      </w:pPr>
      <w:r w:rsidRPr="00C942D5">
        <w:rPr>
          <w:rFonts w:cs="Calibri"/>
          <w:b/>
        </w:rPr>
        <w:t>Participation CLIC</w:t>
      </w:r>
    </w:p>
    <w:p w:rsidR="00C623F0" w:rsidRDefault="00C623F0" w:rsidP="00FC3D69">
      <w:pPr>
        <w:suppressAutoHyphens/>
        <w:spacing w:after="0" w:line="240" w:lineRule="auto"/>
        <w:jc w:val="both"/>
      </w:pPr>
      <w:r>
        <w:rPr>
          <w:rFonts w:cs="Calibri"/>
        </w:rPr>
        <w:t xml:space="preserve">En attente d’une nouvelle convention de la part du Conseil Général, visant notamment à rattacher la CCCPS au CLIC du Val de Drôme, on peut néanmoins calculer un coût pour l’année 2014 à hauteur de 0,26€/habitant soit un montant de 3 884,66€ </w:t>
      </w:r>
      <w:r>
        <w:t>(base de population retenue représente la population DGF qui est de 14941 habitants).</w:t>
      </w:r>
    </w:p>
    <w:p w:rsidR="00C623F0" w:rsidRDefault="00C623F0" w:rsidP="00FC3D69">
      <w:pPr>
        <w:suppressAutoHyphens/>
        <w:spacing w:after="0" w:line="240" w:lineRule="auto"/>
        <w:jc w:val="both"/>
      </w:pPr>
    </w:p>
    <w:p w:rsidR="00C623F0" w:rsidRPr="006B1BB9" w:rsidRDefault="00C623F0" w:rsidP="00CF3971">
      <w:pPr>
        <w:pStyle w:val="Paragraphedeliste"/>
        <w:suppressAutoHyphens/>
        <w:spacing w:after="0" w:line="240" w:lineRule="auto"/>
        <w:ind w:left="0"/>
        <w:jc w:val="both"/>
        <w:rPr>
          <w:rFonts w:cs="Calibri"/>
        </w:rPr>
      </w:pPr>
      <w:r w:rsidRPr="00A0437E">
        <w:rPr>
          <w:rFonts w:cs="Calibri"/>
          <w:b/>
        </w:rPr>
        <w:t>Jean-Pierre POINT</w:t>
      </w:r>
      <w:r w:rsidRPr="006B1BB9">
        <w:rPr>
          <w:rFonts w:cs="Calibri"/>
        </w:rPr>
        <w:t xml:space="preserve"> demande si on a un retour du Conseil Général</w:t>
      </w:r>
    </w:p>
    <w:p w:rsidR="00C623F0" w:rsidRPr="006B1BB9" w:rsidRDefault="00C623F0" w:rsidP="00CF3971">
      <w:pPr>
        <w:pStyle w:val="Paragraphedeliste"/>
        <w:suppressAutoHyphens/>
        <w:spacing w:after="0" w:line="240" w:lineRule="auto"/>
        <w:ind w:left="0"/>
        <w:jc w:val="both"/>
        <w:rPr>
          <w:rFonts w:cs="Calibri"/>
        </w:rPr>
      </w:pPr>
      <w:r w:rsidRPr="00A0437E">
        <w:rPr>
          <w:rFonts w:cs="Calibri"/>
          <w:b/>
        </w:rPr>
        <w:t>Sandrine ECHAUBARD</w:t>
      </w:r>
      <w:r w:rsidRPr="006B1BB9">
        <w:rPr>
          <w:rFonts w:cs="Calibri"/>
        </w:rPr>
        <w:t xml:space="preserve"> </w:t>
      </w:r>
      <w:r w:rsidR="00CF3971">
        <w:rPr>
          <w:rFonts w:cs="Calibri"/>
        </w:rPr>
        <w:t>explique que le Conseil Général a répondu récemment pour préciser que la CCCPS sera rattaché</w:t>
      </w:r>
      <w:r w:rsidR="002B396D">
        <w:rPr>
          <w:rFonts w:cs="Calibri"/>
        </w:rPr>
        <w:t>e</w:t>
      </w:r>
      <w:r w:rsidR="00CF3971">
        <w:rPr>
          <w:rFonts w:cs="Calibri"/>
        </w:rPr>
        <w:t xml:space="preserve"> comme demandé au CL</w:t>
      </w:r>
      <w:r w:rsidR="002B396D">
        <w:rPr>
          <w:rFonts w:cs="Calibri"/>
        </w:rPr>
        <w:t>I</w:t>
      </w:r>
      <w:r w:rsidR="00CF3971">
        <w:rPr>
          <w:rFonts w:cs="Calibri"/>
        </w:rPr>
        <w:t xml:space="preserve">C du </w:t>
      </w:r>
      <w:r w:rsidR="00CF3971" w:rsidRPr="00BB4C93">
        <w:rPr>
          <w:rFonts w:cs="Calibri"/>
        </w:rPr>
        <w:t>Val de Drôme</w:t>
      </w:r>
      <w:r w:rsidR="00BB4C93">
        <w:rPr>
          <w:rFonts w:cs="Calibri"/>
        </w:rPr>
        <w:t>.</w:t>
      </w:r>
      <w:r w:rsidRPr="006B1BB9">
        <w:rPr>
          <w:rFonts w:cs="Calibri"/>
        </w:rPr>
        <w:t xml:space="preserve"> </w:t>
      </w:r>
    </w:p>
    <w:p w:rsidR="00CF3971" w:rsidRDefault="00CF3971" w:rsidP="00FC3D69">
      <w:pPr>
        <w:spacing w:after="0"/>
        <w:jc w:val="both"/>
        <w:rPr>
          <w:rFonts w:cs="Calibri"/>
        </w:rPr>
      </w:pPr>
    </w:p>
    <w:p w:rsidR="00C623F0" w:rsidRDefault="00C623F0" w:rsidP="00FC3D69">
      <w:pPr>
        <w:spacing w:after="0"/>
        <w:jc w:val="both"/>
        <w:rPr>
          <w:rFonts w:cs="Calibri"/>
          <w:b/>
          <w:i/>
        </w:rPr>
      </w:pPr>
      <w:r>
        <w:rPr>
          <w:rFonts w:cs="Calibri"/>
          <w:b/>
          <w:i/>
        </w:rPr>
        <w:t xml:space="preserve"> Le </w:t>
      </w:r>
      <w:r w:rsidRPr="008B5685">
        <w:rPr>
          <w:rFonts w:cs="Calibri"/>
          <w:b/>
          <w:i/>
        </w:rPr>
        <w:t xml:space="preserve"> Conseil Com</w:t>
      </w:r>
      <w:r>
        <w:rPr>
          <w:rFonts w:cs="Calibri"/>
          <w:b/>
          <w:i/>
        </w:rPr>
        <w:t xml:space="preserve">munautaire approuve </w:t>
      </w:r>
      <w:r w:rsidR="00C93339">
        <w:rPr>
          <w:rFonts w:cs="Calibri"/>
          <w:b/>
          <w:i/>
        </w:rPr>
        <w:t>à l’unanimité</w:t>
      </w:r>
      <w:r w:rsidRPr="008B5685">
        <w:rPr>
          <w:rFonts w:cs="Calibri"/>
          <w:b/>
          <w:i/>
        </w:rPr>
        <w:t xml:space="preserve"> l’attri</w:t>
      </w:r>
      <w:r w:rsidR="00C93339">
        <w:rPr>
          <w:rFonts w:cs="Calibri"/>
          <w:b/>
          <w:i/>
        </w:rPr>
        <w:t xml:space="preserve">bution de la </w:t>
      </w:r>
      <w:r>
        <w:rPr>
          <w:rFonts w:cs="Calibri"/>
          <w:b/>
          <w:i/>
        </w:rPr>
        <w:t xml:space="preserve"> participation</w:t>
      </w:r>
      <w:r w:rsidR="00C93339">
        <w:rPr>
          <w:rFonts w:cs="Calibri"/>
          <w:b/>
          <w:i/>
        </w:rPr>
        <w:t xml:space="preserve"> CLIC</w:t>
      </w:r>
      <w:r w:rsidR="005E64A0">
        <w:rPr>
          <w:rFonts w:cs="Calibri"/>
          <w:b/>
          <w:i/>
        </w:rPr>
        <w:t xml:space="preserve"> et</w:t>
      </w:r>
      <w:r>
        <w:rPr>
          <w:rFonts w:cs="Calibri"/>
          <w:b/>
          <w:i/>
        </w:rPr>
        <w:t xml:space="preserve"> autorise</w:t>
      </w:r>
      <w:r w:rsidRPr="008B5685">
        <w:rPr>
          <w:rFonts w:cs="Calibri"/>
          <w:b/>
          <w:i/>
        </w:rPr>
        <w:t xml:space="preserve"> le Président à signer tous les actes afférents à cette décision</w:t>
      </w:r>
      <w:r>
        <w:rPr>
          <w:rFonts w:cs="Calibri"/>
          <w:b/>
          <w:i/>
        </w:rPr>
        <w:t>.</w:t>
      </w:r>
    </w:p>
    <w:p w:rsidR="00BF1C5F" w:rsidRDefault="00BF1C5F" w:rsidP="00BF1C5F">
      <w:pPr>
        <w:pStyle w:val="Paragraphedeliste"/>
        <w:numPr>
          <w:ilvl w:val="0"/>
          <w:numId w:val="5"/>
        </w:numPr>
        <w:suppressAutoHyphens/>
        <w:spacing w:after="0" w:line="240" w:lineRule="auto"/>
        <w:jc w:val="both"/>
        <w:rPr>
          <w:rFonts w:cs="Calibri"/>
          <w:b/>
        </w:rPr>
      </w:pPr>
      <w:r w:rsidRPr="00C942D5">
        <w:rPr>
          <w:rFonts w:cs="Calibri"/>
          <w:b/>
        </w:rPr>
        <w:lastRenderedPageBreak/>
        <w:t>Participation Mission Locale</w:t>
      </w:r>
    </w:p>
    <w:p w:rsidR="00BF1C5F" w:rsidRDefault="00BF1C5F" w:rsidP="00BF1C5F">
      <w:pPr>
        <w:spacing w:after="0"/>
        <w:jc w:val="both"/>
        <w:rPr>
          <w:rFonts w:cs="Calibri"/>
        </w:rPr>
      </w:pPr>
      <w:r>
        <w:rPr>
          <w:rFonts w:cs="Calibri"/>
        </w:rPr>
        <w:t xml:space="preserve">Le contrat de partenariat pour le fonctionnement de la Mission Locale correspond à un prix par habitant de 1.19€ soit un montant pour la CCCPS de 17 198 €. </w:t>
      </w:r>
    </w:p>
    <w:p w:rsidR="00BF1C5F" w:rsidRDefault="00BF1C5F" w:rsidP="00BF1C5F">
      <w:pPr>
        <w:spacing w:after="0"/>
        <w:jc w:val="both"/>
        <w:rPr>
          <w:rFonts w:cs="Calibri"/>
        </w:rPr>
      </w:pPr>
    </w:p>
    <w:p w:rsidR="00BF1C5F" w:rsidRDefault="00BF1C5F" w:rsidP="00BF1C5F">
      <w:pPr>
        <w:spacing w:after="0"/>
        <w:jc w:val="both"/>
        <w:rPr>
          <w:rFonts w:cs="Calibri"/>
          <w:b/>
          <w:i/>
        </w:rPr>
      </w:pPr>
      <w:r>
        <w:rPr>
          <w:rFonts w:cs="Calibri"/>
          <w:b/>
          <w:i/>
        </w:rPr>
        <w:t xml:space="preserve">Le </w:t>
      </w:r>
      <w:r w:rsidRPr="008B5685">
        <w:rPr>
          <w:rFonts w:cs="Calibri"/>
          <w:b/>
          <w:i/>
        </w:rPr>
        <w:t xml:space="preserve">Conseil Communautaire </w:t>
      </w:r>
      <w:r>
        <w:rPr>
          <w:rFonts w:cs="Calibri"/>
          <w:b/>
          <w:i/>
        </w:rPr>
        <w:t>approuve à l’unanimité la</w:t>
      </w:r>
      <w:r w:rsidRPr="008B5685">
        <w:rPr>
          <w:rFonts w:cs="Calibri"/>
          <w:b/>
          <w:i/>
        </w:rPr>
        <w:t xml:space="preserve"> participation</w:t>
      </w:r>
      <w:r>
        <w:rPr>
          <w:rFonts w:cs="Calibri"/>
          <w:b/>
          <w:i/>
        </w:rPr>
        <w:t xml:space="preserve"> de 17 198€ </w:t>
      </w:r>
      <w:r w:rsidR="008F6BC7">
        <w:rPr>
          <w:rFonts w:cs="Calibri"/>
          <w:b/>
          <w:i/>
        </w:rPr>
        <w:t xml:space="preserve">à </w:t>
      </w:r>
      <w:r w:rsidR="002B396D">
        <w:rPr>
          <w:rFonts w:cs="Calibri"/>
          <w:b/>
          <w:i/>
        </w:rPr>
        <w:t>l</w:t>
      </w:r>
      <w:r w:rsidR="008F6BC7">
        <w:rPr>
          <w:rFonts w:cs="Calibri"/>
          <w:b/>
          <w:i/>
        </w:rPr>
        <w:t xml:space="preserve">a Mission Locale de la Vallée de la Drôme </w:t>
      </w:r>
      <w:r>
        <w:rPr>
          <w:rFonts w:cs="Calibri"/>
          <w:b/>
          <w:i/>
        </w:rPr>
        <w:t>pour l’année 2014.</w:t>
      </w:r>
      <w:r w:rsidRPr="008B5685">
        <w:rPr>
          <w:rFonts w:cs="Calibri"/>
          <w:b/>
          <w:i/>
        </w:rPr>
        <w:t xml:space="preserve"> </w:t>
      </w:r>
    </w:p>
    <w:p w:rsidR="00BF1C5F" w:rsidRDefault="00BF1C5F" w:rsidP="00FC3D69">
      <w:pPr>
        <w:spacing w:after="0"/>
        <w:jc w:val="both"/>
        <w:rPr>
          <w:rFonts w:cs="Calibri"/>
          <w:b/>
          <w:i/>
        </w:rPr>
      </w:pPr>
    </w:p>
    <w:p w:rsidR="00C623F0" w:rsidRPr="008B5685" w:rsidRDefault="00C623F0" w:rsidP="00FC3D69">
      <w:pPr>
        <w:spacing w:after="0"/>
        <w:jc w:val="both"/>
        <w:rPr>
          <w:rFonts w:cs="Calibri"/>
          <w:b/>
          <w:i/>
        </w:rPr>
      </w:pPr>
    </w:p>
    <w:p w:rsidR="00C623F0" w:rsidRPr="00C942D5" w:rsidRDefault="00C623F0" w:rsidP="00FC3D69">
      <w:pPr>
        <w:numPr>
          <w:ilvl w:val="0"/>
          <w:numId w:val="4"/>
        </w:numPr>
        <w:suppressAutoHyphens/>
        <w:spacing w:after="0" w:line="240" w:lineRule="auto"/>
        <w:ind w:left="1276"/>
        <w:jc w:val="both"/>
        <w:rPr>
          <w:rFonts w:cs="Calibri"/>
          <w:b/>
        </w:rPr>
      </w:pPr>
      <w:r w:rsidRPr="00C942D5">
        <w:rPr>
          <w:rFonts w:cs="Calibri"/>
          <w:b/>
        </w:rPr>
        <w:t>Participation CTEF</w:t>
      </w:r>
    </w:p>
    <w:p w:rsidR="00C623F0" w:rsidRDefault="00C623F0" w:rsidP="00DA525F">
      <w:pPr>
        <w:spacing w:after="0"/>
        <w:jc w:val="both"/>
        <w:outlineLvl w:val="0"/>
        <w:rPr>
          <w:rFonts w:cs="Calibri"/>
        </w:rPr>
      </w:pPr>
      <w:r w:rsidRPr="002F10E4">
        <w:rPr>
          <w:rFonts w:cs="Calibri"/>
        </w:rPr>
        <w:t xml:space="preserve">La participation financière </w:t>
      </w:r>
      <w:r>
        <w:rPr>
          <w:rFonts w:cs="Calibri"/>
        </w:rPr>
        <w:t xml:space="preserve">de la CCCPS </w:t>
      </w:r>
      <w:r w:rsidRPr="002F10E4">
        <w:rPr>
          <w:rFonts w:cs="Calibri"/>
        </w:rPr>
        <w:t xml:space="preserve">pour le poste d’animation du CTEF </w:t>
      </w:r>
      <w:r>
        <w:rPr>
          <w:rFonts w:cs="Calibri"/>
        </w:rPr>
        <w:t>est de 3 500 €.</w:t>
      </w:r>
    </w:p>
    <w:p w:rsidR="008F6BC7" w:rsidRDefault="008F6BC7" w:rsidP="008F6BC7">
      <w:pPr>
        <w:spacing w:after="0"/>
        <w:jc w:val="both"/>
        <w:rPr>
          <w:rFonts w:cs="Calibri"/>
          <w:b/>
          <w:i/>
        </w:rPr>
      </w:pPr>
    </w:p>
    <w:p w:rsidR="008F6BC7" w:rsidRDefault="008F6BC7" w:rsidP="008F6BC7">
      <w:pPr>
        <w:spacing w:after="0"/>
        <w:jc w:val="both"/>
        <w:rPr>
          <w:rFonts w:cs="Calibri"/>
          <w:b/>
          <w:i/>
        </w:rPr>
      </w:pPr>
      <w:r>
        <w:rPr>
          <w:rFonts w:cs="Calibri"/>
          <w:b/>
          <w:i/>
        </w:rPr>
        <w:t xml:space="preserve">Le </w:t>
      </w:r>
      <w:r w:rsidRPr="008B5685">
        <w:rPr>
          <w:rFonts w:cs="Calibri"/>
          <w:b/>
          <w:i/>
        </w:rPr>
        <w:t xml:space="preserve">Conseil Communautaire </w:t>
      </w:r>
      <w:r>
        <w:rPr>
          <w:rFonts w:cs="Calibri"/>
          <w:b/>
          <w:i/>
        </w:rPr>
        <w:t>approuve à l’unanimité la</w:t>
      </w:r>
      <w:r w:rsidRPr="008B5685">
        <w:rPr>
          <w:rFonts w:cs="Calibri"/>
          <w:b/>
          <w:i/>
        </w:rPr>
        <w:t xml:space="preserve"> participation</w:t>
      </w:r>
      <w:r>
        <w:rPr>
          <w:rFonts w:cs="Calibri"/>
          <w:b/>
          <w:i/>
        </w:rPr>
        <w:t xml:space="preserve"> de 3 500€ pour l’année 2014.</w:t>
      </w:r>
      <w:r w:rsidRPr="008B5685">
        <w:rPr>
          <w:rFonts w:cs="Calibri"/>
          <w:b/>
          <w:i/>
        </w:rPr>
        <w:t xml:space="preserve"> </w:t>
      </w:r>
    </w:p>
    <w:p w:rsidR="00C623F0" w:rsidRPr="00DA525F" w:rsidRDefault="00C623F0" w:rsidP="00DA525F">
      <w:pPr>
        <w:spacing w:after="0"/>
        <w:jc w:val="both"/>
        <w:outlineLvl w:val="0"/>
        <w:rPr>
          <w:rFonts w:cs="Calibri"/>
          <w:b/>
        </w:rPr>
      </w:pPr>
    </w:p>
    <w:p w:rsidR="00C623F0" w:rsidRPr="00393048" w:rsidRDefault="00C623F0" w:rsidP="00FC3D69">
      <w:pPr>
        <w:pStyle w:val="Paragraphedeliste"/>
        <w:numPr>
          <w:ilvl w:val="0"/>
          <w:numId w:val="4"/>
        </w:numPr>
        <w:spacing w:after="0"/>
        <w:ind w:left="1276"/>
        <w:jc w:val="both"/>
        <w:rPr>
          <w:rFonts w:cs="Calibri"/>
          <w:b/>
        </w:rPr>
      </w:pPr>
      <w:r w:rsidRPr="00393048">
        <w:rPr>
          <w:rFonts w:cs="Calibri"/>
          <w:b/>
        </w:rPr>
        <w:t>Participation SMRD</w:t>
      </w:r>
    </w:p>
    <w:p w:rsidR="00C623F0" w:rsidRDefault="00C623F0" w:rsidP="00FC3D69">
      <w:pPr>
        <w:suppressAutoHyphens/>
        <w:spacing w:after="0" w:line="240" w:lineRule="auto"/>
        <w:jc w:val="both"/>
        <w:rPr>
          <w:rFonts w:cs="Calibri"/>
        </w:rPr>
      </w:pPr>
      <w:r>
        <w:rPr>
          <w:rFonts w:cs="Calibri"/>
        </w:rPr>
        <w:t>La participation  financière de la CCCPS au Syndicat Mixte de la Rivière Drôme s’élève à 2,50€/habitant soit un montant au titre de l’année de 2014 de 36 250€.</w:t>
      </w:r>
    </w:p>
    <w:p w:rsidR="008F6BC7" w:rsidRDefault="008F6BC7" w:rsidP="00FC3D69">
      <w:pPr>
        <w:suppressAutoHyphens/>
        <w:spacing w:after="0" w:line="240" w:lineRule="auto"/>
        <w:jc w:val="both"/>
        <w:rPr>
          <w:rFonts w:cs="Calibri"/>
          <w:b/>
        </w:rPr>
      </w:pPr>
    </w:p>
    <w:p w:rsidR="00C623F0" w:rsidRDefault="00C623F0" w:rsidP="00FC3D69">
      <w:pPr>
        <w:suppressAutoHyphens/>
        <w:spacing w:after="0" w:line="240" w:lineRule="auto"/>
        <w:jc w:val="both"/>
        <w:rPr>
          <w:rFonts w:cs="Calibri"/>
        </w:rPr>
      </w:pPr>
      <w:r w:rsidRPr="00D20C79">
        <w:rPr>
          <w:rFonts w:cs="Calibri"/>
          <w:b/>
        </w:rPr>
        <w:t>André R</w:t>
      </w:r>
      <w:r>
        <w:rPr>
          <w:rFonts w:cs="Calibri"/>
          <w:b/>
        </w:rPr>
        <w:t>OCHE</w:t>
      </w:r>
      <w:r>
        <w:rPr>
          <w:rFonts w:cs="Calibri"/>
        </w:rPr>
        <w:t xml:space="preserve"> précise que la somme est inchangée depuis 3 ans et que le Conseil Général met une somme identique</w:t>
      </w:r>
      <w:r w:rsidR="008F6BC7">
        <w:rPr>
          <w:rFonts w:cs="Calibri"/>
        </w:rPr>
        <w:t xml:space="preserve"> à celle des collectivités.</w:t>
      </w:r>
    </w:p>
    <w:p w:rsidR="00C623F0" w:rsidRDefault="00C623F0" w:rsidP="00FC3D69">
      <w:pPr>
        <w:suppressAutoHyphens/>
        <w:spacing w:after="0" w:line="240" w:lineRule="auto"/>
        <w:jc w:val="both"/>
        <w:rPr>
          <w:rFonts w:cs="Calibri"/>
        </w:rPr>
      </w:pPr>
      <w:r w:rsidRPr="00475732">
        <w:rPr>
          <w:rFonts w:cs="Calibri"/>
          <w:b/>
        </w:rPr>
        <w:t>Jean-Charles ROCHE</w:t>
      </w:r>
      <w:r>
        <w:rPr>
          <w:rFonts w:cs="Calibri"/>
        </w:rPr>
        <w:t xml:space="preserve"> précise que néanmoins </w:t>
      </w:r>
      <w:r w:rsidR="008F6BC7">
        <w:rPr>
          <w:rFonts w:cs="Calibri"/>
        </w:rPr>
        <w:t>le SMRD</w:t>
      </w:r>
      <w:r>
        <w:rPr>
          <w:rFonts w:cs="Calibri"/>
        </w:rPr>
        <w:t xml:space="preserve"> ne participe plus à l’entretien des berges.</w:t>
      </w:r>
    </w:p>
    <w:p w:rsidR="00770D3C" w:rsidRDefault="00770D3C" w:rsidP="00FC3D69">
      <w:pPr>
        <w:suppressAutoHyphens/>
        <w:spacing w:after="0" w:line="240" w:lineRule="auto"/>
        <w:jc w:val="both"/>
        <w:rPr>
          <w:rFonts w:cs="Calibri"/>
        </w:rPr>
      </w:pPr>
      <w:r w:rsidRPr="00770D3C">
        <w:rPr>
          <w:rFonts w:cs="Calibri"/>
          <w:b/>
        </w:rPr>
        <w:t>Franck MONGE</w:t>
      </w:r>
      <w:r>
        <w:rPr>
          <w:rFonts w:cs="Calibri"/>
        </w:rPr>
        <w:t xml:space="preserve"> répond qu’il faut attendre la fin de l’étude</w:t>
      </w:r>
      <w:r w:rsidR="008F6BC7">
        <w:rPr>
          <w:rFonts w:cs="Calibri"/>
        </w:rPr>
        <w:t xml:space="preserve"> pour voir dans quelle mesure ils peuvent toujours le faire.</w:t>
      </w:r>
    </w:p>
    <w:p w:rsidR="00C623F0" w:rsidRDefault="00C623F0" w:rsidP="00FC3D69">
      <w:pPr>
        <w:suppressAutoHyphens/>
        <w:spacing w:after="0" w:line="240" w:lineRule="auto"/>
        <w:jc w:val="both"/>
        <w:rPr>
          <w:rFonts w:cs="Calibri"/>
        </w:rPr>
      </w:pPr>
    </w:p>
    <w:p w:rsidR="00C623F0" w:rsidRPr="008B5685" w:rsidRDefault="00C623F0" w:rsidP="00FC3D69">
      <w:pPr>
        <w:spacing w:after="0"/>
        <w:jc w:val="both"/>
        <w:rPr>
          <w:rFonts w:cs="Calibri"/>
          <w:b/>
          <w:i/>
        </w:rPr>
      </w:pPr>
      <w:r>
        <w:rPr>
          <w:rFonts w:cs="Calibri"/>
          <w:b/>
          <w:i/>
        </w:rPr>
        <w:t xml:space="preserve"> Le</w:t>
      </w:r>
      <w:r w:rsidRPr="008B5685">
        <w:rPr>
          <w:rFonts w:cs="Calibri"/>
          <w:b/>
          <w:i/>
        </w:rPr>
        <w:t xml:space="preserve"> Conseil Com</w:t>
      </w:r>
      <w:r>
        <w:rPr>
          <w:rFonts w:cs="Calibri"/>
          <w:b/>
          <w:i/>
        </w:rPr>
        <w:t xml:space="preserve">munautaire approuve </w:t>
      </w:r>
      <w:r w:rsidRPr="008B5685">
        <w:rPr>
          <w:rFonts w:cs="Calibri"/>
          <w:b/>
          <w:i/>
        </w:rPr>
        <w:t>l’attribut</w:t>
      </w:r>
      <w:r w:rsidR="00C93339">
        <w:rPr>
          <w:rFonts w:cs="Calibri"/>
          <w:b/>
          <w:i/>
        </w:rPr>
        <w:t>ion de la participation SMRD à l’unanimité</w:t>
      </w:r>
      <w:r w:rsidR="008F6BC7">
        <w:rPr>
          <w:rFonts w:cs="Calibri"/>
          <w:b/>
          <w:i/>
        </w:rPr>
        <w:t>.</w:t>
      </w:r>
    </w:p>
    <w:p w:rsidR="00C623F0" w:rsidRDefault="00C623F0" w:rsidP="00FC3D69">
      <w:pPr>
        <w:suppressAutoHyphens/>
        <w:spacing w:after="0" w:line="240" w:lineRule="auto"/>
        <w:jc w:val="both"/>
        <w:rPr>
          <w:rFonts w:cs="Calibri"/>
        </w:rPr>
      </w:pPr>
    </w:p>
    <w:p w:rsidR="00C623F0" w:rsidRDefault="00C623F0" w:rsidP="00FC3D69">
      <w:pPr>
        <w:numPr>
          <w:ilvl w:val="0"/>
          <w:numId w:val="4"/>
        </w:numPr>
        <w:suppressAutoHyphens/>
        <w:spacing w:after="0" w:line="240" w:lineRule="auto"/>
        <w:ind w:left="1276"/>
        <w:jc w:val="both"/>
        <w:rPr>
          <w:rFonts w:cs="Calibri"/>
          <w:b/>
        </w:rPr>
      </w:pPr>
      <w:r>
        <w:rPr>
          <w:rFonts w:cs="Calibri"/>
          <w:b/>
        </w:rPr>
        <w:t>Participation ONF V</w:t>
      </w:r>
      <w:r w:rsidRPr="00C942D5">
        <w:rPr>
          <w:rFonts w:cs="Calibri"/>
          <w:b/>
        </w:rPr>
        <w:t>allée de la Roanne</w:t>
      </w:r>
    </w:p>
    <w:p w:rsidR="00C623F0" w:rsidRPr="002F10E4" w:rsidRDefault="00C623F0" w:rsidP="00FC3D69">
      <w:pPr>
        <w:suppressAutoHyphens/>
        <w:spacing w:after="0" w:line="240" w:lineRule="auto"/>
        <w:jc w:val="both"/>
        <w:rPr>
          <w:rFonts w:cs="Calibri"/>
        </w:rPr>
      </w:pPr>
      <w:r w:rsidRPr="002F10E4">
        <w:rPr>
          <w:rFonts w:cs="Calibri"/>
        </w:rPr>
        <w:t>Dans le cadre de notre compé</w:t>
      </w:r>
      <w:r>
        <w:rPr>
          <w:rFonts w:cs="Calibri"/>
        </w:rPr>
        <w:t>tence, l’ONF intervient sur la V</w:t>
      </w:r>
      <w:r w:rsidRPr="002F10E4">
        <w:rPr>
          <w:rFonts w:cs="Calibri"/>
        </w:rPr>
        <w:t>allée de la Roanne pour l</w:t>
      </w:r>
      <w:r>
        <w:rPr>
          <w:rFonts w:cs="Calibri"/>
        </w:rPr>
        <w:t>a</w:t>
      </w:r>
      <w:r w:rsidRPr="002F10E4">
        <w:rPr>
          <w:rFonts w:cs="Calibri"/>
        </w:rPr>
        <w:t xml:space="preserve"> </w:t>
      </w:r>
      <w:r>
        <w:rPr>
          <w:rFonts w:cs="Calibri"/>
        </w:rPr>
        <w:t>protection des espaces naturel</w:t>
      </w:r>
      <w:r w:rsidRPr="002F10E4">
        <w:rPr>
          <w:rFonts w:cs="Calibri"/>
        </w:rPr>
        <w:t>s touristiques. Une participation est demandée à hauteur de 1000 €</w:t>
      </w:r>
    </w:p>
    <w:p w:rsidR="00C623F0" w:rsidRDefault="00C623F0" w:rsidP="00FC3D69">
      <w:pPr>
        <w:spacing w:after="0"/>
        <w:jc w:val="both"/>
        <w:rPr>
          <w:rFonts w:cs="Calibri"/>
          <w:b/>
          <w:i/>
        </w:rPr>
      </w:pPr>
    </w:p>
    <w:p w:rsidR="00C623F0" w:rsidRDefault="00C623F0" w:rsidP="00FC3D69">
      <w:pPr>
        <w:spacing w:after="0"/>
        <w:jc w:val="both"/>
        <w:rPr>
          <w:rFonts w:cs="Calibri"/>
          <w:b/>
          <w:i/>
        </w:rPr>
      </w:pPr>
      <w:r>
        <w:rPr>
          <w:rFonts w:cs="Calibri"/>
          <w:b/>
          <w:i/>
        </w:rPr>
        <w:t>La participation ONF Vallée de la Roanne est adoptée à l’unanimité</w:t>
      </w:r>
    </w:p>
    <w:p w:rsidR="00C623F0" w:rsidRDefault="00C623F0" w:rsidP="00FC3D69">
      <w:pPr>
        <w:spacing w:after="0"/>
        <w:jc w:val="both"/>
        <w:rPr>
          <w:rFonts w:cs="Calibri"/>
          <w:b/>
          <w:i/>
        </w:rPr>
      </w:pPr>
    </w:p>
    <w:p w:rsidR="00C623F0" w:rsidRPr="000E514C" w:rsidRDefault="00C623F0" w:rsidP="00FC3D69">
      <w:pPr>
        <w:pStyle w:val="Paragraphedeliste"/>
        <w:numPr>
          <w:ilvl w:val="0"/>
          <w:numId w:val="4"/>
        </w:numPr>
        <w:suppressAutoHyphens/>
        <w:spacing w:after="0" w:line="240" w:lineRule="auto"/>
        <w:ind w:firstLine="273"/>
        <w:jc w:val="both"/>
        <w:rPr>
          <w:b/>
          <w:iCs/>
          <w:color w:val="000000"/>
          <w:lang w:eastAsia="fr-FR"/>
        </w:rPr>
      </w:pPr>
      <w:r w:rsidRPr="000E514C">
        <w:rPr>
          <w:b/>
          <w:iCs/>
          <w:color w:val="000000"/>
          <w:lang w:eastAsia="fr-FR"/>
        </w:rPr>
        <w:t>Participation au FABLAB</w:t>
      </w:r>
    </w:p>
    <w:p w:rsidR="00C623F0" w:rsidRDefault="00C623F0" w:rsidP="00FC3D69">
      <w:pPr>
        <w:pStyle w:val="Corpsdetexte"/>
        <w:spacing w:after="0" w:line="200" w:lineRule="atLeast"/>
        <w:jc w:val="both"/>
        <w:rPr>
          <w:rFonts w:ascii="Calibri" w:hAnsi="Calibri"/>
          <w:iCs/>
          <w:color w:val="000000"/>
          <w:sz w:val="22"/>
          <w:szCs w:val="22"/>
        </w:rPr>
      </w:pPr>
      <w:r>
        <w:rPr>
          <w:rFonts w:ascii="Calibri" w:hAnsi="Calibri"/>
          <w:iCs/>
          <w:color w:val="000000"/>
          <w:sz w:val="22"/>
          <w:szCs w:val="22"/>
        </w:rPr>
        <w:t xml:space="preserve">Les FAB LAB (abréviation de Fabrication </w:t>
      </w:r>
      <w:proofErr w:type="spellStart"/>
      <w:r>
        <w:rPr>
          <w:rFonts w:ascii="Calibri" w:hAnsi="Calibri"/>
          <w:iCs/>
          <w:color w:val="000000"/>
          <w:sz w:val="22"/>
          <w:szCs w:val="22"/>
        </w:rPr>
        <w:t>Laboratory</w:t>
      </w:r>
      <w:proofErr w:type="spellEnd"/>
      <w:r>
        <w:rPr>
          <w:rFonts w:ascii="Calibri" w:hAnsi="Calibri"/>
          <w:iCs/>
          <w:color w:val="000000"/>
          <w:sz w:val="22"/>
          <w:szCs w:val="22"/>
        </w:rPr>
        <w:t xml:space="preserve">) sont des espaces équipés de machines permettant de réaliser des objets : découpes laser, fraiseuses, imprimantes sur vinyles, imprimantes 3D, machines à coudre, réalisation de circuits imprimés, etc. </w:t>
      </w:r>
    </w:p>
    <w:p w:rsidR="00C623F0" w:rsidRDefault="00C623F0" w:rsidP="00FC3D69">
      <w:pPr>
        <w:spacing w:after="0" w:line="200" w:lineRule="atLeast"/>
        <w:jc w:val="both"/>
        <w:rPr>
          <w:iCs/>
          <w:color w:val="000000"/>
        </w:rPr>
      </w:pPr>
      <w:r>
        <w:rPr>
          <w:iCs/>
          <w:color w:val="000000"/>
        </w:rPr>
        <w:t xml:space="preserve">Ils sont ouverts à tous (tarifs très bas, voir gratuité d’accès pour certains utilisateurs) de manière à faciliter les rencontres, et le développement de méthodes innovantes par le croisement des compétences. </w:t>
      </w:r>
    </w:p>
    <w:p w:rsidR="00C623F0" w:rsidRDefault="00C623F0" w:rsidP="00FC3D69">
      <w:pPr>
        <w:spacing w:after="0" w:line="200" w:lineRule="atLeast"/>
        <w:jc w:val="both"/>
        <w:rPr>
          <w:iCs/>
          <w:color w:val="000000"/>
        </w:rPr>
      </w:pPr>
      <w:r>
        <w:t xml:space="preserve">Depuis début 2013, et suite </w:t>
      </w:r>
      <w:r>
        <w:rPr>
          <w:color w:val="000000"/>
        </w:rPr>
        <w:t>à l'appel à projets proposé par le ministère du redressement productif</w:t>
      </w:r>
      <w:r>
        <w:t xml:space="preserve">, deux entreprises </w:t>
      </w:r>
      <w:proofErr w:type="spellStart"/>
      <w:r>
        <w:t>crestoises</w:t>
      </w:r>
      <w:proofErr w:type="spellEnd"/>
      <w:r>
        <w:t xml:space="preserve"> (la fonderie Barthélémy et </w:t>
      </w:r>
      <w:proofErr w:type="spellStart"/>
      <w:r>
        <w:t>Entreautre</w:t>
      </w:r>
      <w:proofErr w:type="spellEnd"/>
      <w:r>
        <w:t xml:space="preserve">) accompagnées par le pôle numérique et </w:t>
      </w:r>
      <w:r w:rsidR="002B396D">
        <w:t xml:space="preserve">par Mme </w:t>
      </w:r>
      <w:r>
        <w:t>Carole THOURIGNY se sont rapprochés pour créer un FABLAB (Laboratoire de Fabrication Numérique) sur Crest.</w:t>
      </w:r>
    </w:p>
    <w:p w:rsidR="00C623F0" w:rsidRPr="00B2055E" w:rsidRDefault="00C623F0" w:rsidP="00FC3D69">
      <w:pPr>
        <w:spacing w:after="0" w:line="240" w:lineRule="auto"/>
        <w:jc w:val="both"/>
        <w:rPr>
          <w:b/>
        </w:rPr>
      </w:pPr>
      <w:r w:rsidRPr="00C95765">
        <w:t>Ainsi</w:t>
      </w:r>
      <w:r>
        <w:t>,</w:t>
      </w:r>
      <w:r w:rsidRPr="00C95765">
        <w:t xml:space="preserve"> l</w:t>
      </w:r>
      <w:r>
        <w:rPr>
          <w:color w:val="000000"/>
        </w:rPr>
        <w:t xml:space="preserve">e </w:t>
      </w:r>
      <w:r w:rsidRPr="00B2055E">
        <w:rPr>
          <w:color w:val="000000"/>
        </w:rPr>
        <w:t xml:space="preserve">FAB LAB de la Drôme proposera aux entreprises du territoire des services de prototypage rapide, de conseil, </w:t>
      </w:r>
      <w:r>
        <w:rPr>
          <w:color w:val="000000"/>
        </w:rPr>
        <w:t xml:space="preserve">de </w:t>
      </w:r>
      <w:r w:rsidRPr="00B2055E">
        <w:rPr>
          <w:color w:val="000000"/>
        </w:rPr>
        <w:t>location de machine</w:t>
      </w:r>
      <w:r>
        <w:rPr>
          <w:color w:val="000000"/>
        </w:rPr>
        <w:t>s</w:t>
      </w:r>
      <w:r w:rsidRPr="00B2055E">
        <w:rPr>
          <w:color w:val="000000"/>
        </w:rPr>
        <w:t>, de formation et</w:t>
      </w:r>
      <w:r>
        <w:rPr>
          <w:color w:val="000000"/>
        </w:rPr>
        <w:t xml:space="preserve"> de services personnalisés, voire</w:t>
      </w:r>
      <w:r w:rsidRPr="00B2055E">
        <w:rPr>
          <w:color w:val="000000"/>
        </w:rPr>
        <w:t xml:space="preserve"> un accompagnement dans des démarches d’innovation. </w:t>
      </w:r>
    </w:p>
    <w:p w:rsidR="00C623F0" w:rsidRDefault="00C623F0" w:rsidP="00FC3D69">
      <w:pPr>
        <w:widowControl w:val="0"/>
        <w:suppressAutoHyphens/>
        <w:spacing w:after="0" w:line="200" w:lineRule="atLeast"/>
        <w:jc w:val="both"/>
      </w:pPr>
      <w:r>
        <w:rPr>
          <w:color w:val="000000"/>
        </w:rPr>
        <w:t xml:space="preserve">La structure juridique (Société Coopérative d’Intérêt Collectif) permet aux collectivités de prendre des parts dans l’entreprise. </w:t>
      </w:r>
      <w:r>
        <w:t xml:space="preserve">C’est ainsi que le Bureau a décidé de proposer de s’associer à ce projet en </w:t>
      </w:r>
      <w:r>
        <w:lastRenderedPageBreak/>
        <w:t xml:space="preserve">prenant 10 parts à 100€/part soit un montant de 1000€. </w:t>
      </w:r>
    </w:p>
    <w:p w:rsidR="008F6BC7" w:rsidRDefault="008F6BC7" w:rsidP="00FC3D69">
      <w:pPr>
        <w:widowControl w:val="0"/>
        <w:suppressAutoHyphens/>
        <w:spacing w:after="0" w:line="200" w:lineRule="atLeast"/>
        <w:jc w:val="both"/>
        <w:rPr>
          <w:b/>
        </w:rPr>
      </w:pPr>
    </w:p>
    <w:p w:rsidR="00770D3C" w:rsidRDefault="00770D3C" w:rsidP="00FC3D69">
      <w:pPr>
        <w:widowControl w:val="0"/>
        <w:suppressAutoHyphens/>
        <w:spacing w:after="0" w:line="200" w:lineRule="atLeast"/>
        <w:jc w:val="both"/>
      </w:pPr>
      <w:r w:rsidRPr="00536BE0">
        <w:rPr>
          <w:b/>
        </w:rPr>
        <w:t>Jean-Pierre P</w:t>
      </w:r>
      <w:r w:rsidR="00536BE0" w:rsidRPr="00536BE0">
        <w:rPr>
          <w:b/>
        </w:rPr>
        <w:t>OINT</w:t>
      </w:r>
      <w:r w:rsidR="00536BE0">
        <w:t xml:space="preserve"> explique qu’il s’agit d’un laboratoire qui s’adresse plus aux entreprises qu’aux particuliers.</w:t>
      </w:r>
    </w:p>
    <w:p w:rsidR="00C623F0" w:rsidRPr="008F6BC7" w:rsidRDefault="00917A83" w:rsidP="008F6BC7">
      <w:pPr>
        <w:widowControl w:val="0"/>
        <w:suppressAutoHyphens/>
        <w:spacing w:after="0" w:line="200" w:lineRule="atLeast"/>
        <w:jc w:val="both"/>
        <w:rPr>
          <w:rFonts w:cs="Calibri"/>
        </w:rPr>
      </w:pPr>
      <w:r w:rsidRPr="00917A83">
        <w:rPr>
          <w:b/>
        </w:rPr>
        <w:t>Béatrice REY</w:t>
      </w:r>
      <w:r>
        <w:t xml:space="preserve"> ajoute que c’est un projet très innovant</w:t>
      </w:r>
      <w:r w:rsidR="008F6BC7">
        <w:t xml:space="preserve"> qui est également soutenu par la commune de Crest.</w:t>
      </w:r>
    </w:p>
    <w:p w:rsidR="00C623F0" w:rsidRDefault="00C623F0" w:rsidP="00FC3D69">
      <w:pPr>
        <w:spacing w:after="0"/>
        <w:jc w:val="both"/>
        <w:rPr>
          <w:rFonts w:cs="Calibri"/>
          <w:b/>
          <w:i/>
        </w:rPr>
      </w:pPr>
    </w:p>
    <w:p w:rsidR="00C623F0" w:rsidRDefault="00C623F0" w:rsidP="00FC3D69">
      <w:pPr>
        <w:spacing w:after="0"/>
        <w:jc w:val="both"/>
        <w:rPr>
          <w:rFonts w:cs="Calibri"/>
          <w:b/>
          <w:i/>
        </w:rPr>
      </w:pPr>
      <w:r>
        <w:rPr>
          <w:rFonts w:cs="Calibri"/>
          <w:b/>
          <w:i/>
        </w:rPr>
        <w:t xml:space="preserve">La participation au FABLAB </w:t>
      </w:r>
      <w:r w:rsidR="008F6BC7">
        <w:rPr>
          <w:rFonts w:cs="Calibri"/>
          <w:b/>
          <w:i/>
        </w:rPr>
        <w:t xml:space="preserve">à hauteur de 1 000€ soit 10 parts à 100€ </w:t>
      </w:r>
      <w:r>
        <w:rPr>
          <w:rFonts w:cs="Calibri"/>
          <w:b/>
          <w:i/>
        </w:rPr>
        <w:t>est approuvée à l’unanimité</w:t>
      </w:r>
      <w:r w:rsidR="008F6BC7">
        <w:rPr>
          <w:rFonts w:cs="Calibri"/>
          <w:b/>
          <w:i/>
        </w:rPr>
        <w:t xml:space="preserve"> et </w:t>
      </w:r>
      <w:r w:rsidR="008F6BC7" w:rsidRPr="008F6BC7">
        <w:rPr>
          <w:rFonts w:cs="Calibri"/>
          <w:b/>
          <w:i/>
        </w:rPr>
        <w:t>Béatrice REY sera administratrice pour la CCCPS</w:t>
      </w:r>
      <w:r>
        <w:rPr>
          <w:rFonts w:cs="Calibri"/>
          <w:b/>
          <w:i/>
        </w:rPr>
        <w:t>.</w:t>
      </w:r>
    </w:p>
    <w:p w:rsidR="00C623F0" w:rsidRDefault="00C623F0" w:rsidP="00FC3D69">
      <w:pPr>
        <w:suppressAutoHyphens/>
        <w:spacing w:after="0" w:line="240" w:lineRule="auto"/>
        <w:jc w:val="both"/>
        <w:rPr>
          <w:rFonts w:cs="Calibri"/>
          <w:highlight w:val="yellow"/>
        </w:rPr>
      </w:pPr>
    </w:p>
    <w:p w:rsidR="00917A83" w:rsidRDefault="00917A83" w:rsidP="00FC3D69">
      <w:pPr>
        <w:suppressAutoHyphens/>
        <w:spacing w:after="0" w:line="240" w:lineRule="auto"/>
        <w:jc w:val="both"/>
        <w:rPr>
          <w:rFonts w:cs="Calibri"/>
          <w:highlight w:val="yellow"/>
        </w:rPr>
      </w:pPr>
    </w:p>
    <w:p w:rsidR="00C623F0" w:rsidRDefault="00C623F0" w:rsidP="00F90C4E">
      <w:pPr>
        <w:numPr>
          <w:ilvl w:val="0"/>
          <w:numId w:val="1"/>
        </w:numPr>
        <w:suppressAutoHyphens/>
        <w:spacing w:after="0" w:line="240" w:lineRule="auto"/>
        <w:jc w:val="both"/>
        <w:rPr>
          <w:rFonts w:cs="Calibri"/>
          <w:b/>
          <w:u w:val="single"/>
        </w:rPr>
      </w:pPr>
      <w:r w:rsidRPr="00D730A6">
        <w:rPr>
          <w:rFonts w:cs="Calibri"/>
          <w:b/>
          <w:u w:val="single"/>
        </w:rPr>
        <w:t>Subventions 2014</w:t>
      </w:r>
    </w:p>
    <w:p w:rsidR="00C623F0" w:rsidRPr="00D730A6" w:rsidRDefault="00C623F0" w:rsidP="00FC3D69">
      <w:pPr>
        <w:suppressAutoHyphens/>
        <w:spacing w:after="0" w:line="240" w:lineRule="auto"/>
        <w:ind w:left="720"/>
        <w:jc w:val="both"/>
        <w:rPr>
          <w:rFonts w:cs="Calibri"/>
          <w:b/>
          <w:u w:val="single"/>
        </w:rPr>
      </w:pPr>
    </w:p>
    <w:p w:rsidR="00C623F0" w:rsidRPr="002F10E4" w:rsidRDefault="00C623F0" w:rsidP="00FC3D69">
      <w:pPr>
        <w:numPr>
          <w:ilvl w:val="0"/>
          <w:numId w:val="4"/>
        </w:numPr>
        <w:suppressAutoHyphens/>
        <w:spacing w:after="0"/>
        <w:ind w:left="1276"/>
        <w:jc w:val="both"/>
        <w:rPr>
          <w:rFonts w:cs="Calibri"/>
        </w:rPr>
      </w:pPr>
      <w:r w:rsidRPr="002F10E4">
        <w:rPr>
          <w:rFonts w:cs="Calibri"/>
          <w:b/>
        </w:rPr>
        <w:t>Subvention</w:t>
      </w:r>
      <w:r>
        <w:rPr>
          <w:rFonts w:cs="Calibri"/>
          <w:b/>
        </w:rPr>
        <w:t>s</w:t>
      </w:r>
      <w:r w:rsidRPr="002F10E4">
        <w:rPr>
          <w:rFonts w:cs="Calibri"/>
          <w:b/>
        </w:rPr>
        <w:t xml:space="preserve"> aux associations sportives</w:t>
      </w:r>
      <w:r w:rsidRPr="002F10E4">
        <w:rPr>
          <w:rFonts w:cs="Calibri"/>
        </w:rPr>
        <w:t xml:space="preserve"> </w:t>
      </w:r>
    </w:p>
    <w:p w:rsidR="00C623F0" w:rsidRDefault="00C623F0" w:rsidP="00FC3D69">
      <w:pPr>
        <w:spacing w:after="0"/>
        <w:jc w:val="both"/>
        <w:rPr>
          <w:rFonts w:cs="Calibri"/>
        </w:rPr>
      </w:pPr>
      <w:r>
        <w:rPr>
          <w:rFonts w:cs="Calibri"/>
        </w:rPr>
        <w:t>La CCCPS a inscrit dans ces statuts la compétence « </w:t>
      </w:r>
      <w:r w:rsidRPr="00E8316B">
        <w:rPr>
          <w:rFonts w:cs="Calibri"/>
        </w:rPr>
        <w:t>Promotion, animation des évènements sportifs et soutien des manifestations sportives de rayonnement départemental, régi</w:t>
      </w:r>
      <w:r>
        <w:rPr>
          <w:rFonts w:cs="Calibri"/>
        </w:rPr>
        <w:t>onal, national ou international ». Cette compétence permet à l’intercommunalité de subventionner des  manifestations, par contre ce ne sont pas des subventions de fonctionnement. Ces subventions sont associées  à des manifestations particulières dont l’intérêt est défini ci-dessus.</w:t>
      </w:r>
    </w:p>
    <w:p w:rsidR="00C623F0" w:rsidRDefault="00C623F0" w:rsidP="00FC3D69">
      <w:pPr>
        <w:spacing w:after="0"/>
        <w:jc w:val="both"/>
        <w:rPr>
          <w:rFonts w:cs="Calibri"/>
        </w:rPr>
      </w:pPr>
    </w:p>
    <w:p w:rsidR="00C623F0" w:rsidRDefault="00C623F0" w:rsidP="00FC3D69">
      <w:pPr>
        <w:spacing w:after="0"/>
        <w:jc w:val="both"/>
        <w:rPr>
          <w:rFonts w:cs="Calibri"/>
        </w:rPr>
      </w:pPr>
      <w:r>
        <w:rPr>
          <w:rFonts w:cs="Calibri"/>
        </w:rPr>
        <w:t xml:space="preserve">Le Bureau Communautaire, après en avoir étudié les demandes, propose les subventions suivantes : </w:t>
      </w:r>
    </w:p>
    <w:p w:rsidR="00C623F0" w:rsidRDefault="00C623F0" w:rsidP="00FC3D69">
      <w:pPr>
        <w:spacing w:after="0"/>
        <w:jc w:val="both"/>
        <w:rPr>
          <w:rFonts w:cs="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1985"/>
        <w:gridCol w:w="2781"/>
      </w:tblGrid>
      <w:tr w:rsidR="00C623F0" w:rsidRPr="00570521" w:rsidTr="00570521">
        <w:trPr>
          <w:jc w:val="center"/>
        </w:trPr>
        <w:tc>
          <w:tcPr>
            <w:tcW w:w="2518" w:type="dxa"/>
          </w:tcPr>
          <w:p w:rsidR="00C623F0" w:rsidRPr="00570521" w:rsidRDefault="00C623F0" w:rsidP="00570521">
            <w:pPr>
              <w:widowControl w:val="0"/>
              <w:overflowPunct w:val="0"/>
              <w:autoSpaceDE w:val="0"/>
              <w:autoSpaceDN w:val="0"/>
              <w:adjustRightInd w:val="0"/>
              <w:spacing w:after="0" w:line="240" w:lineRule="auto"/>
              <w:jc w:val="both"/>
              <w:rPr>
                <w:rFonts w:cs="Calibri"/>
                <w:b/>
                <w:sz w:val="20"/>
                <w:szCs w:val="20"/>
                <w:lang w:eastAsia="fr-FR"/>
              </w:rPr>
            </w:pPr>
            <w:r w:rsidRPr="00570521">
              <w:rPr>
                <w:rFonts w:cs="Calibri"/>
                <w:b/>
                <w:sz w:val="20"/>
                <w:szCs w:val="20"/>
                <w:lang w:eastAsia="fr-FR"/>
              </w:rPr>
              <w:t>Evènements</w:t>
            </w:r>
          </w:p>
        </w:tc>
        <w:tc>
          <w:tcPr>
            <w:tcW w:w="1985" w:type="dxa"/>
          </w:tcPr>
          <w:p w:rsidR="00C623F0" w:rsidRPr="00570521" w:rsidRDefault="00C623F0" w:rsidP="00570521">
            <w:pPr>
              <w:widowControl w:val="0"/>
              <w:overflowPunct w:val="0"/>
              <w:autoSpaceDE w:val="0"/>
              <w:autoSpaceDN w:val="0"/>
              <w:adjustRightInd w:val="0"/>
              <w:spacing w:after="0" w:line="240" w:lineRule="auto"/>
              <w:jc w:val="both"/>
              <w:rPr>
                <w:rFonts w:cs="Calibri"/>
                <w:b/>
                <w:sz w:val="20"/>
                <w:szCs w:val="20"/>
                <w:lang w:eastAsia="fr-FR"/>
              </w:rPr>
            </w:pPr>
            <w:r w:rsidRPr="00570521">
              <w:rPr>
                <w:rFonts w:cs="Calibri"/>
                <w:b/>
                <w:sz w:val="20"/>
                <w:szCs w:val="20"/>
                <w:lang w:eastAsia="fr-FR"/>
              </w:rPr>
              <w:t>Associations</w:t>
            </w:r>
          </w:p>
        </w:tc>
        <w:tc>
          <w:tcPr>
            <w:tcW w:w="2781" w:type="dxa"/>
          </w:tcPr>
          <w:p w:rsidR="00C623F0" w:rsidRPr="00570521" w:rsidRDefault="00C623F0" w:rsidP="00570521">
            <w:pPr>
              <w:widowControl w:val="0"/>
              <w:overflowPunct w:val="0"/>
              <w:autoSpaceDE w:val="0"/>
              <w:autoSpaceDN w:val="0"/>
              <w:adjustRightInd w:val="0"/>
              <w:spacing w:after="0" w:line="240" w:lineRule="auto"/>
              <w:jc w:val="both"/>
              <w:rPr>
                <w:rFonts w:cs="Calibri"/>
                <w:b/>
                <w:sz w:val="20"/>
                <w:szCs w:val="20"/>
                <w:lang w:eastAsia="fr-FR"/>
              </w:rPr>
            </w:pPr>
            <w:r w:rsidRPr="00570521">
              <w:rPr>
                <w:rFonts w:cs="Calibri"/>
                <w:b/>
                <w:sz w:val="20"/>
                <w:szCs w:val="20"/>
                <w:lang w:eastAsia="fr-FR"/>
              </w:rPr>
              <w:t>Montant demandé</w:t>
            </w:r>
          </w:p>
        </w:tc>
      </w:tr>
      <w:tr w:rsidR="00C623F0" w:rsidRPr="00570521" w:rsidTr="00570521">
        <w:trPr>
          <w:jc w:val="center"/>
        </w:trPr>
        <w:tc>
          <w:tcPr>
            <w:tcW w:w="2518" w:type="dxa"/>
          </w:tcPr>
          <w:p w:rsidR="00C623F0" w:rsidRPr="00570521" w:rsidRDefault="00C623F0" w:rsidP="00570521">
            <w:pPr>
              <w:widowControl w:val="0"/>
              <w:overflowPunct w:val="0"/>
              <w:autoSpaceDE w:val="0"/>
              <w:autoSpaceDN w:val="0"/>
              <w:adjustRightInd w:val="0"/>
              <w:spacing w:after="0" w:line="240" w:lineRule="auto"/>
              <w:jc w:val="both"/>
              <w:rPr>
                <w:rFonts w:cs="Calibri"/>
                <w:sz w:val="20"/>
                <w:szCs w:val="20"/>
                <w:lang w:eastAsia="fr-FR"/>
              </w:rPr>
            </w:pPr>
            <w:r w:rsidRPr="00570521">
              <w:rPr>
                <w:rFonts w:cs="Calibri"/>
                <w:sz w:val="20"/>
                <w:szCs w:val="20"/>
                <w:lang w:eastAsia="fr-FR"/>
              </w:rPr>
              <w:t>Open Canoë Festival</w:t>
            </w:r>
          </w:p>
        </w:tc>
        <w:tc>
          <w:tcPr>
            <w:tcW w:w="1985" w:type="dxa"/>
          </w:tcPr>
          <w:p w:rsidR="00C623F0" w:rsidRPr="00570521" w:rsidRDefault="00C623F0" w:rsidP="00570521">
            <w:pPr>
              <w:widowControl w:val="0"/>
              <w:overflowPunct w:val="0"/>
              <w:autoSpaceDE w:val="0"/>
              <w:autoSpaceDN w:val="0"/>
              <w:adjustRightInd w:val="0"/>
              <w:spacing w:after="0" w:line="240" w:lineRule="auto"/>
              <w:jc w:val="both"/>
              <w:rPr>
                <w:rFonts w:cs="Calibri"/>
                <w:sz w:val="20"/>
                <w:szCs w:val="20"/>
                <w:lang w:eastAsia="fr-FR"/>
              </w:rPr>
            </w:pPr>
            <w:r w:rsidRPr="00570521">
              <w:rPr>
                <w:rFonts w:cs="Calibri"/>
                <w:sz w:val="20"/>
                <w:szCs w:val="20"/>
                <w:lang w:eastAsia="fr-FR"/>
              </w:rPr>
              <w:t>Out-</w:t>
            </w:r>
            <w:proofErr w:type="spellStart"/>
            <w:r w:rsidRPr="00570521">
              <w:rPr>
                <w:rFonts w:cs="Calibri"/>
                <w:sz w:val="20"/>
                <w:szCs w:val="20"/>
                <w:lang w:eastAsia="fr-FR"/>
              </w:rPr>
              <w:t>door</w:t>
            </w:r>
            <w:proofErr w:type="spellEnd"/>
            <w:r w:rsidRPr="00570521">
              <w:rPr>
                <w:rFonts w:cs="Calibri"/>
                <w:sz w:val="20"/>
                <w:szCs w:val="20"/>
                <w:lang w:eastAsia="fr-FR"/>
              </w:rPr>
              <w:t xml:space="preserve"> Compagnie </w:t>
            </w:r>
          </w:p>
        </w:tc>
        <w:tc>
          <w:tcPr>
            <w:tcW w:w="2781" w:type="dxa"/>
          </w:tcPr>
          <w:p w:rsidR="00C623F0" w:rsidRPr="00570521" w:rsidRDefault="00C623F0" w:rsidP="00570521">
            <w:pPr>
              <w:widowControl w:val="0"/>
              <w:overflowPunct w:val="0"/>
              <w:autoSpaceDE w:val="0"/>
              <w:autoSpaceDN w:val="0"/>
              <w:adjustRightInd w:val="0"/>
              <w:spacing w:after="0" w:line="240" w:lineRule="auto"/>
              <w:jc w:val="both"/>
              <w:rPr>
                <w:rFonts w:cs="Calibri"/>
                <w:sz w:val="20"/>
                <w:szCs w:val="20"/>
                <w:lang w:eastAsia="fr-FR"/>
              </w:rPr>
            </w:pPr>
            <w:r w:rsidRPr="00570521">
              <w:rPr>
                <w:rFonts w:cs="Calibri"/>
                <w:sz w:val="20"/>
                <w:szCs w:val="20"/>
                <w:lang w:eastAsia="fr-FR"/>
              </w:rPr>
              <w:t>2 000 €</w:t>
            </w:r>
          </w:p>
        </w:tc>
      </w:tr>
      <w:tr w:rsidR="00C623F0" w:rsidRPr="00570521" w:rsidTr="00570521">
        <w:trPr>
          <w:jc w:val="center"/>
        </w:trPr>
        <w:tc>
          <w:tcPr>
            <w:tcW w:w="2518" w:type="dxa"/>
          </w:tcPr>
          <w:p w:rsidR="00C623F0" w:rsidRPr="00570521" w:rsidRDefault="00C623F0" w:rsidP="00570521">
            <w:pPr>
              <w:widowControl w:val="0"/>
              <w:overflowPunct w:val="0"/>
              <w:autoSpaceDE w:val="0"/>
              <w:autoSpaceDN w:val="0"/>
              <w:adjustRightInd w:val="0"/>
              <w:spacing w:after="0" w:line="240" w:lineRule="auto"/>
              <w:jc w:val="both"/>
              <w:rPr>
                <w:rFonts w:cs="Calibri"/>
                <w:sz w:val="20"/>
                <w:szCs w:val="20"/>
                <w:lang w:eastAsia="fr-FR"/>
              </w:rPr>
            </w:pPr>
            <w:r w:rsidRPr="00570521">
              <w:rPr>
                <w:rFonts w:cs="Calibri"/>
                <w:sz w:val="20"/>
                <w:szCs w:val="20"/>
                <w:lang w:eastAsia="fr-FR"/>
              </w:rPr>
              <w:t>Marathon Charles et Alice</w:t>
            </w:r>
          </w:p>
        </w:tc>
        <w:tc>
          <w:tcPr>
            <w:tcW w:w="1985" w:type="dxa"/>
          </w:tcPr>
          <w:p w:rsidR="00C623F0" w:rsidRPr="00570521" w:rsidRDefault="00C623F0" w:rsidP="00570521">
            <w:pPr>
              <w:widowControl w:val="0"/>
              <w:overflowPunct w:val="0"/>
              <w:autoSpaceDE w:val="0"/>
              <w:autoSpaceDN w:val="0"/>
              <w:adjustRightInd w:val="0"/>
              <w:spacing w:after="0" w:line="240" w:lineRule="auto"/>
              <w:jc w:val="both"/>
              <w:rPr>
                <w:rFonts w:cs="Calibri"/>
                <w:sz w:val="20"/>
                <w:szCs w:val="20"/>
                <w:lang w:eastAsia="fr-FR"/>
              </w:rPr>
            </w:pPr>
          </w:p>
        </w:tc>
        <w:tc>
          <w:tcPr>
            <w:tcW w:w="2781" w:type="dxa"/>
          </w:tcPr>
          <w:p w:rsidR="00C623F0" w:rsidRPr="00570521" w:rsidRDefault="00C623F0" w:rsidP="00570521">
            <w:pPr>
              <w:widowControl w:val="0"/>
              <w:overflowPunct w:val="0"/>
              <w:autoSpaceDE w:val="0"/>
              <w:autoSpaceDN w:val="0"/>
              <w:adjustRightInd w:val="0"/>
              <w:spacing w:after="0" w:line="240" w:lineRule="auto"/>
              <w:jc w:val="both"/>
              <w:rPr>
                <w:rFonts w:cs="Calibri"/>
                <w:sz w:val="20"/>
                <w:szCs w:val="20"/>
                <w:lang w:eastAsia="fr-FR"/>
              </w:rPr>
            </w:pPr>
            <w:r w:rsidRPr="00570521">
              <w:rPr>
                <w:rFonts w:cs="Calibri"/>
                <w:sz w:val="20"/>
                <w:szCs w:val="20"/>
                <w:lang w:eastAsia="fr-FR"/>
              </w:rPr>
              <w:t>3 000 €</w:t>
            </w:r>
          </w:p>
        </w:tc>
      </w:tr>
      <w:tr w:rsidR="00C623F0" w:rsidRPr="00570521" w:rsidTr="00570521">
        <w:trPr>
          <w:jc w:val="center"/>
        </w:trPr>
        <w:tc>
          <w:tcPr>
            <w:tcW w:w="2518" w:type="dxa"/>
          </w:tcPr>
          <w:p w:rsidR="00C623F0" w:rsidRPr="00570521" w:rsidRDefault="00C623F0" w:rsidP="00570521">
            <w:pPr>
              <w:widowControl w:val="0"/>
              <w:overflowPunct w:val="0"/>
              <w:autoSpaceDE w:val="0"/>
              <w:autoSpaceDN w:val="0"/>
              <w:adjustRightInd w:val="0"/>
              <w:spacing w:after="0" w:line="240" w:lineRule="auto"/>
              <w:jc w:val="both"/>
              <w:rPr>
                <w:rFonts w:cs="Calibri"/>
                <w:sz w:val="20"/>
                <w:szCs w:val="20"/>
                <w:lang w:eastAsia="fr-FR"/>
              </w:rPr>
            </w:pPr>
            <w:r w:rsidRPr="00570521">
              <w:rPr>
                <w:rFonts w:cs="Calibri"/>
                <w:sz w:val="20"/>
                <w:szCs w:val="20"/>
                <w:lang w:eastAsia="fr-FR"/>
              </w:rPr>
              <w:t>Centre  équestre</w:t>
            </w:r>
          </w:p>
        </w:tc>
        <w:tc>
          <w:tcPr>
            <w:tcW w:w="1985" w:type="dxa"/>
          </w:tcPr>
          <w:p w:rsidR="00C623F0" w:rsidRPr="00570521" w:rsidRDefault="00C623F0" w:rsidP="00570521">
            <w:pPr>
              <w:widowControl w:val="0"/>
              <w:overflowPunct w:val="0"/>
              <w:autoSpaceDE w:val="0"/>
              <w:autoSpaceDN w:val="0"/>
              <w:adjustRightInd w:val="0"/>
              <w:spacing w:after="0" w:line="240" w:lineRule="auto"/>
              <w:jc w:val="both"/>
              <w:rPr>
                <w:rFonts w:cs="Calibri"/>
                <w:sz w:val="20"/>
                <w:szCs w:val="20"/>
                <w:lang w:eastAsia="fr-FR"/>
              </w:rPr>
            </w:pPr>
          </w:p>
        </w:tc>
        <w:tc>
          <w:tcPr>
            <w:tcW w:w="2781" w:type="dxa"/>
          </w:tcPr>
          <w:p w:rsidR="00C623F0" w:rsidRPr="00570521" w:rsidRDefault="00C623F0" w:rsidP="00570521">
            <w:pPr>
              <w:widowControl w:val="0"/>
              <w:overflowPunct w:val="0"/>
              <w:autoSpaceDE w:val="0"/>
              <w:autoSpaceDN w:val="0"/>
              <w:adjustRightInd w:val="0"/>
              <w:spacing w:after="0" w:line="240" w:lineRule="auto"/>
              <w:jc w:val="both"/>
              <w:rPr>
                <w:rFonts w:cs="Calibri"/>
                <w:sz w:val="20"/>
                <w:szCs w:val="20"/>
                <w:lang w:eastAsia="fr-FR"/>
              </w:rPr>
            </w:pPr>
            <w:r w:rsidRPr="00570521">
              <w:rPr>
                <w:rFonts w:cs="Calibri"/>
                <w:sz w:val="20"/>
                <w:szCs w:val="20"/>
                <w:lang w:eastAsia="fr-FR"/>
              </w:rPr>
              <w:t>3000€ dont 250 euros supplémentaires au vu du désengagement en 2014 de sponsors et de collectivités locales</w:t>
            </w:r>
          </w:p>
        </w:tc>
      </w:tr>
      <w:tr w:rsidR="00C623F0" w:rsidRPr="00570521" w:rsidTr="00570521">
        <w:trPr>
          <w:jc w:val="center"/>
        </w:trPr>
        <w:tc>
          <w:tcPr>
            <w:tcW w:w="2518" w:type="dxa"/>
          </w:tcPr>
          <w:p w:rsidR="00C623F0" w:rsidRPr="00570521" w:rsidRDefault="00C623F0" w:rsidP="00570521">
            <w:pPr>
              <w:widowControl w:val="0"/>
              <w:overflowPunct w:val="0"/>
              <w:autoSpaceDE w:val="0"/>
              <w:autoSpaceDN w:val="0"/>
              <w:adjustRightInd w:val="0"/>
              <w:spacing w:after="0" w:line="240" w:lineRule="auto"/>
              <w:jc w:val="both"/>
              <w:rPr>
                <w:rFonts w:cs="Calibri"/>
                <w:sz w:val="20"/>
                <w:szCs w:val="20"/>
                <w:lang w:eastAsia="fr-FR"/>
              </w:rPr>
            </w:pPr>
            <w:r w:rsidRPr="00570521">
              <w:rPr>
                <w:rFonts w:cs="Calibri"/>
                <w:sz w:val="20"/>
                <w:szCs w:val="20"/>
                <w:lang w:eastAsia="fr-FR"/>
              </w:rPr>
              <w:t>Balcons de la Drôme</w:t>
            </w:r>
          </w:p>
        </w:tc>
        <w:tc>
          <w:tcPr>
            <w:tcW w:w="1985" w:type="dxa"/>
          </w:tcPr>
          <w:p w:rsidR="00C623F0" w:rsidRPr="00570521" w:rsidRDefault="00C623F0" w:rsidP="00570521">
            <w:pPr>
              <w:widowControl w:val="0"/>
              <w:overflowPunct w:val="0"/>
              <w:autoSpaceDE w:val="0"/>
              <w:autoSpaceDN w:val="0"/>
              <w:adjustRightInd w:val="0"/>
              <w:spacing w:after="0" w:line="240" w:lineRule="auto"/>
              <w:jc w:val="both"/>
              <w:rPr>
                <w:rFonts w:cs="Calibri"/>
                <w:sz w:val="20"/>
                <w:szCs w:val="20"/>
                <w:lang w:eastAsia="fr-FR"/>
              </w:rPr>
            </w:pPr>
          </w:p>
        </w:tc>
        <w:tc>
          <w:tcPr>
            <w:tcW w:w="2781" w:type="dxa"/>
          </w:tcPr>
          <w:p w:rsidR="00C623F0" w:rsidRPr="00570521" w:rsidRDefault="00C623F0" w:rsidP="00570521">
            <w:pPr>
              <w:widowControl w:val="0"/>
              <w:overflowPunct w:val="0"/>
              <w:autoSpaceDE w:val="0"/>
              <w:autoSpaceDN w:val="0"/>
              <w:adjustRightInd w:val="0"/>
              <w:spacing w:after="0" w:line="240" w:lineRule="auto"/>
              <w:jc w:val="both"/>
              <w:rPr>
                <w:rFonts w:cs="Calibri"/>
                <w:sz w:val="20"/>
                <w:szCs w:val="20"/>
                <w:lang w:eastAsia="fr-FR"/>
              </w:rPr>
            </w:pPr>
            <w:r w:rsidRPr="00570521">
              <w:rPr>
                <w:rFonts w:cs="Calibri"/>
                <w:sz w:val="20"/>
                <w:szCs w:val="20"/>
                <w:lang w:eastAsia="fr-FR"/>
              </w:rPr>
              <w:t>500 €</w:t>
            </w:r>
          </w:p>
        </w:tc>
      </w:tr>
      <w:tr w:rsidR="00C623F0" w:rsidRPr="00570521" w:rsidTr="00570521">
        <w:trPr>
          <w:jc w:val="center"/>
        </w:trPr>
        <w:tc>
          <w:tcPr>
            <w:tcW w:w="2518" w:type="dxa"/>
          </w:tcPr>
          <w:p w:rsidR="00C623F0" w:rsidRPr="00570521" w:rsidRDefault="00C623F0" w:rsidP="00570521">
            <w:pPr>
              <w:widowControl w:val="0"/>
              <w:overflowPunct w:val="0"/>
              <w:autoSpaceDE w:val="0"/>
              <w:autoSpaceDN w:val="0"/>
              <w:adjustRightInd w:val="0"/>
              <w:spacing w:after="0" w:line="240" w:lineRule="auto"/>
              <w:jc w:val="both"/>
              <w:rPr>
                <w:rFonts w:cs="Calibri"/>
                <w:sz w:val="20"/>
                <w:szCs w:val="20"/>
                <w:lang w:eastAsia="fr-FR"/>
              </w:rPr>
            </w:pPr>
            <w:r w:rsidRPr="00570521">
              <w:rPr>
                <w:rFonts w:cs="Calibri"/>
                <w:sz w:val="20"/>
                <w:szCs w:val="20"/>
                <w:lang w:eastAsia="fr-FR"/>
              </w:rPr>
              <w:t>Boule Crestoise</w:t>
            </w:r>
          </w:p>
        </w:tc>
        <w:tc>
          <w:tcPr>
            <w:tcW w:w="1985" w:type="dxa"/>
          </w:tcPr>
          <w:p w:rsidR="00C623F0" w:rsidRPr="00570521" w:rsidRDefault="00C623F0" w:rsidP="00570521">
            <w:pPr>
              <w:widowControl w:val="0"/>
              <w:overflowPunct w:val="0"/>
              <w:autoSpaceDE w:val="0"/>
              <w:autoSpaceDN w:val="0"/>
              <w:adjustRightInd w:val="0"/>
              <w:spacing w:after="0" w:line="240" w:lineRule="auto"/>
              <w:jc w:val="both"/>
              <w:rPr>
                <w:rFonts w:cs="Calibri"/>
                <w:sz w:val="20"/>
                <w:szCs w:val="20"/>
                <w:lang w:eastAsia="fr-FR"/>
              </w:rPr>
            </w:pPr>
          </w:p>
        </w:tc>
        <w:tc>
          <w:tcPr>
            <w:tcW w:w="2781" w:type="dxa"/>
          </w:tcPr>
          <w:p w:rsidR="00C623F0" w:rsidRPr="00570521" w:rsidRDefault="00C623F0" w:rsidP="00570521">
            <w:pPr>
              <w:widowControl w:val="0"/>
              <w:overflowPunct w:val="0"/>
              <w:autoSpaceDE w:val="0"/>
              <w:autoSpaceDN w:val="0"/>
              <w:adjustRightInd w:val="0"/>
              <w:spacing w:after="0" w:line="240" w:lineRule="auto"/>
              <w:jc w:val="both"/>
              <w:rPr>
                <w:rFonts w:cs="Calibri"/>
                <w:sz w:val="20"/>
                <w:szCs w:val="20"/>
                <w:lang w:eastAsia="fr-FR"/>
              </w:rPr>
            </w:pPr>
            <w:r w:rsidRPr="00570521">
              <w:rPr>
                <w:rFonts w:cs="Calibri"/>
                <w:sz w:val="20"/>
                <w:szCs w:val="20"/>
                <w:lang w:eastAsia="fr-FR"/>
              </w:rPr>
              <w:t>500 €</w:t>
            </w:r>
          </w:p>
        </w:tc>
      </w:tr>
    </w:tbl>
    <w:p w:rsidR="00C64E86" w:rsidRDefault="00C64E86" w:rsidP="00C64E86">
      <w:pPr>
        <w:spacing w:after="0"/>
        <w:jc w:val="both"/>
        <w:rPr>
          <w:rFonts w:cs="Calibri"/>
          <w:b/>
        </w:rPr>
      </w:pPr>
    </w:p>
    <w:p w:rsidR="00C64E86" w:rsidRDefault="00C64E86" w:rsidP="00C64E86">
      <w:pPr>
        <w:spacing w:after="0"/>
        <w:jc w:val="both"/>
        <w:rPr>
          <w:rFonts w:cs="Calibri"/>
        </w:rPr>
      </w:pPr>
      <w:r w:rsidRPr="00C64E86">
        <w:rPr>
          <w:rFonts w:cs="Calibri"/>
          <w:b/>
        </w:rPr>
        <w:t>Caryl FRAUD</w:t>
      </w:r>
      <w:r w:rsidRPr="00C64E86">
        <w:rPr>
          <w:rFonts w:cs="Calibri"/>
        </w:rPr>
        <w:t xml:space="preserve"> présente dans l’ordre du calendrier les manifestations qui auront lieu sur la ville de Crest</w:t>
      </w:r>
      <w:r w:rsidR="002B396D">
        <w:rPr>
          <w:rFonts w:cs="Calibri"/>
        </w:rPr>
        <w:t>,</w:t>
      </w:r>
      <w:r w:rsidRPr="00C64E86">
        <w:rPr>
          <w:rFonts w:cs="Calibri"/>
        </w:rPr>
        <w:t xml:space="preserve"> précise que toutes ces manifestations ont besoin de l’aide apportée</w:t>
      </w:r>
      <w:r w:rsidR="00C76725">
        <w:rPr>
          <w:rFonts w:cs="Calibri"/>
        </w:rPr>
        <w:t>.</w:t>
      </w:r>
    </w:p>
    <w:p w:rsidR="00C76725" w:rsidRDefault="00C76725" w:rsidP="00FC3D69">
      <w:pPr>
        <w:spacing w:after="0"/>
        <w:jc w:val="both"/>
        <w:rPr>
          <w:rFonts w:cs="Calibri"/>
          <w:b/>
        </w:rPr>
      </w:pPr>
    </w:p>
    <w:p w:rsidR="00C623F0" w:rsidRDefault="00C623F0" w:rsidP="00FC3D69">
      <w:pPr>
        <w:spacing w:after="0"/>
        <w:jc w:val="both"/>
        <w:rPr>
          <w:rFonts w:cs="Calibri"/>
        </w:rPr>
      </w:pPr>
      <w:r w:rsidRPr="00475732">
        <w:rPr>
          <w:rFonts w:cs="Calibri"/>
          <w:b/>
        </w:rPr>
        <w:t>Marie-Pascale ABEL COINDOZ</w:t>
      </w:r>
      <w:r>
        <w:rPr>
          <w:rFonts w:cs="Calibri"/>
        </w:rPr>
        <w:t xml:space="preserve"> regrette de ne pas connaitre le budget global des manifestations et par conséquent l’effet levier du financement proposé par la CCCPS.</w:t>
      </w:r>
      <w:r w:rsidR="005E64A0">
        <w:rPr>
          <w:rFonts w:cs="Calibri"/>
        </w:rPr>
        <w:t xml:space="preserve"> </w:t>
      </w:r>
      <w:r>
        <w:rPr>
          <w:rFonts w:cs="Calibri"/>
        </w:rPr>
        <w:t>Elle regrette également de ne pas mesurer l’aide apportée.</w:t>
      </w:r>
      <w:r w:rsidR="00C76725">
        <w:rPr>
          <w:rFonts w:cs="Calibri"/>
        </w:rPr>
        <w:t xml:space="preserve"> </w:t>
      </w:r>
      <w:r>
        <w:rPr>
          <w:rFonts w:cs="Calibri"/>
        </w:rPr>
        <w:t xml:space="preserve">Elle  s’interroge également sur </w:t>
      </w:r>
      <w:r w:rsidR="005E64A0">
        <w:rPr>
          <w:rFonts w:cs="Calibri"/>
        </w:rPr>
        <w:t>les raisons pour lesquelles la CC</w:t>
      </w:r>
      <w:r>
        <w:rPr>
          <w:rFonts w:cs="Calibri"/>
        </w:rPr>
        <w:t xml:space="preserve">CPS n’attribuerait pas une subvention supérieure aux Balcons de la Drôme qui est une association locale plutôt </w:t>
      </w:r>
      <w:r w:rsidR="00C64E86">
        <w:rPr>
          <w:rFonts w:cs="Calibri"/>
        </w:rPr>
        <w:t>qu’à une course internationale comme le marathon.</w:t>
      </w:r>
    </w:p>
    <w:p w:rsidR="00C64E86" w:rsidRDefault="00C64E86" w:rsidP="00FC3D69">
      <w:pPr>
        <w:spacing w:after="0"/>
        <w:jc w:val="both"/>
        <w:rPr>
          <w:rFonts w:cs="Calibri"/>
        </w:rPr>
      </w:pPr>
      <w:r w:rsidRPr="00C64E86">
        <w:rPr>
          <w:rFonts w:cs="Calibri"/>
          <w:b/>
        </w:rPr>
        <w:t>Sylvie FAURE</w:t>
      </w:r>
      <w:r>
        <w:rPr>
          <w:rFonts w:cs="Calibri"/>
        </w:rPr>
        <w:t xml:space="preserve"> confirme que le marathon a des sponsors que </w:t>
      </w:r>
      <w:r w:rsidR="00C76725">
        <w:rPr>
          <w:rFonts w:cs="Calibri"/>
        </w:rPr>
        <w:t>n’a pas les Balcons de la Drôme.</w:t>
      </w:r>
    </w:p>
    <w:p w:rsidR="00C76725" w:rsidRDefault="00C76725" w:rsidP="00FC3D69">
      <w:pPr>
        <w:spacing w:after="0"/>
        <w:jc w:val="both"/>
        <w:rPr>
          <w:rFonts w:cs="Calibri"/>
        </w:rPr>
      </w:pPr>
    </w:p>
    <w:p w:rsidR="00C76725" w:rsidRPr="00C76725" w:rsidRDefault="00C76725" w:rsidP="00FC3D69">
      <w:pPr>
        <w:spacing w:after="0"/>
        <w:jc w:val="both"/>
        <w:rPr>
          <w:rFonts w:cs="Calibri"/>
          <w:b/>
          <w:i/>
        </w:rPr>
      </w:pPr>
      <w:r w:rsidRPr="00C76725">
        <w:rPr>
          <w:rFonts w:cs="Calibri"/>
          <w:b/>
          <w:i/>
        </w:rPr>
        <w:t>Le conseil communautaire approuve à l’unanimité les subventions proposées aux associations sportives.</w:t>
      </w:r>
    </w:p>
    <w:p w:rsidR="00C623F0" w:rsidRPr="000E6ACA" w:rsidRDefault="00C623F0" w:rsidP="00FC3D69">
      <w:pPr>
        <w:spacing w:after="0"/>
        <w:jc w:val="both"/>
        <w:rPr>
          <w:rFonts w:cs="Calibri"/>
          <w:b/>
        </w:rPr>
      </w:pPr>
    </w:p>
    <w:p w:rsidR="00C623F0" w:rsidRPr="002F10E4" w:rsidRDefault="00C623F0" w:rsidP="00FC3D69">
      <w:pPr>
        <w:numPr>
          <w:ilvl w:val="0"/>
          <w:numId w:val="4"/>
        </w:numPr>
        <w:suppressAutoHyphens/>
        <w:spacing w:after="0" w:line="240" w:lineRule="auto"/>
        <w:ind w:left="1276"/>
        <w:jc w:val="both"/>
        <w:rPr>
          <w:rFonts w:cs="Calibri"/>
          <w:b/>
        </w:rPr>
      </w:pPr>
      <w:r w:rsidRPr="002F10E4">
        <w:rPr>
          <w:rFonts w:cs="Calibri"/>
          <w:b/>
        </w:rPr>
        <w:lastRenderedPageBreak/>
        <w:t>Subvention de fonctionnement pour le Multi</w:t>
      </w:r>
      <w:r>
        <w:rPr>
          <w:rFonts w:cs="Calibri"/>
          <w:b/>
        </w:rPr>
        <w:t>-</w:t>
      </w:r>
      <w:r w:rsidRPr="002F10E4">
        <w:rPr>
          <w:rFonts w:cs="Calibri"/>
          <w:b/>
        </w:rPr>
        <w:t xml:space="preserve"> Accueil d’Aouste sur Sye : </w:t>
      </w:r>
      <w:r>
        <w:rPr>
          <w:rFonts w:cs="Calibri"/>
          <w:b/>
        </w:rPr>
        <w:t>A</w:t>
      </w:r>
      <w:r w:rsidRPr="002F10E4">
        <w:rPr>
          <w:rFonts w:cs="Calibri"/>
          <w:b/>
        </w:rPr>
        <w:t xml:space="preserve">ssociation « les </w:t>
      </w:r>
      <w:proofErr w:type="spellStart"/>
      <w:r w:rsidRPr="002F10E4">
        <w:rPr>
          <w:rFonts w:cs="Calibri"/>
          <w:b/>
        </w:rPr>
        <w:t>Tchoupinets</w:t>
      </w:r>
      <w:proofErr w:type="spellEnd"/>
      <w:r w:rsidRPr="002F10E4">
        <w:rPr>
          <w:rFonts w:cs="Calibri"/>
          <w:b/>
        </w:rPr>
        <w:t> »</w:t>
      </w:r>
    </w:p>
    <w:p w:rsidR="00C623F0" w:rsidRPr="000E6ACA" w:rsidRDefault="00C623F0" w:rsidP="00FC3D69">
      <w:pPr>
        <w:spacing w:after="0"/>
        <w:jc w:val="both"/>
        <w:rPr>
          <w:rFonts w:cs="Calibri"/>
        </w:rPr>
      </w:pPr>
      <w:r w:rsidRPr="00475732">
        <w:rPr>
          <w:rFonts w:cs="Calibri"/>
          <w:b/>
        </w:rPr>
        <w:t>Le Président</w:t>
      </w:r>
      <w:r w:rsidRPr="000E6ACA">
        <w:rPr>
          <w:rFonts w:cs="Calibri"/>
        </w:rPr>
        <w:t xml:space="preserve"> propose au Conseil Communautaire, au vu des comptes de l’Association et </w:t>
      </w:r>
      <w:r>
        <w:rPr>
          <w:rFonts w:cs="Calibri"/>
        </w:rPr>
        <w:t>de leur demande de subvention</w:t>
      </w:r>
      <w:r w:rsidRPr="000E6ACA">
        <w:rPr>
          <w:rFonts w:cs="Calibri"/>
        </w:rPr>
        <w:t>, de voter la subvention de fonct</w:t>
      </w:r>
      <w:r>
        <w:rPr>
          <w:rFonts w:cs="Calibri"/>
        </w:rPr>
        <w:t>ionnement à hauteur de 54 000 € et ce</w:t>
      </w:r>
      <w:r w:rsidRPr="000E6ACA">
        <w:rPr>
          <w:rFonts w:cs="Calibri"/>
        </w:rPr>
        <w:t xml:space="preserve"> afin de permettre le fonctionnement de la Crèche</w:t>
      </w:r>
      <w:r>
        <w:rPr>
          <w:rFonts w:cs="Calibri"/>
        </w:rPr>
        <w:t>.</w:t>
      </w:r>
    </w:p>
    <w:p w:rsidR="00C623F0" w:rsidRPr="000E6ACA" w:rsidRDefault="00C623F0" w:rsidP="00FC3D69">
      <w:pPr>
        <w:spacing w:after="0"/>
        <w:jc w:val="both"/>
        <w:rPr>
          <w:rFonts w:cs="Calibri"/>
        </w:rPr>
      </w:pPr>
      <w:r w:rsidRPr="00D20C79">
        <w:rPr>
          <w:rFonts w:cs="Calibri"/>
          <w:b/>
        </w:rPr>
        <w:t>Le Président</w:t>
      </w:r>
      <w:r w:rsidRPr="000E6ACA">
        <w:rPr>
          <w:rFonts w:cs="Calibri"/>
        </w:rPr>
        <w:t xml:space="preserve"> rappelle que la convention propose de verser chaque année une subvention d’équilibre avec un </w:t>
      </w:r>
      <w:r>
        <w:rPr>
          <w:rFonts w:cs="Calibri"/>
        </w:rPr>
        <w:t>plafond maximum de 54 000€ à l’A</w:t>
      </w:r>
      <w:r w:rsidRPr="000E6ACA">
        <w:rPr>
          <w:rFonts w:cs="Calibri"/>
        </w:rPr>
        <w:t xml:space="preserve">ssociation « Les </w:t>
      </w:r>
      <w:proofErr w:type="spellStart"/>
      <w:r w:rsidRPr="000E6ACA">
        <w:rPr>
          <w:rFonts w:cs="Calibri"/>
        </w:rPr>
        <w:t>Tchoupinets</w:t>
      </w:r>
      <w:proofErr w:type="spellEnd"/>
      <w:r w:rsidRPr="000E6ACA">
        <w:rPr>
          <w:rFonts w:cs="Calibri"/>
        </w:rPr>
        <w:t> », sur présentation de son compte de résultat. Le versement de la subvention de fonctionnement s’effectuera à 80% en année N, puis, au vu des états finan</w:t>
      </w:r>
      <w:r>
        <w:rPr>
          <w:rFonts w:cs="Calibri"/>
        </w:rPr>
        <w:t>ciers de l’année N, 20% en N+1</w:t>
      </w:r>
      <w:r w:rsidRPr="005B1DB5">
        <w:rPr>
          <w:rFonts w:cs="Calibri"/>
        </w:rPr>
        <w:t>. Il rappelle que la 3CPS recevra de la CAF</w:t>
      </w:r>
      <w:r>
        <w:rPr>
          <w:rFonts w:cs="Calibri"/>
        </w:rPr>
        <w:t xml:space="preserve"> dans le cadre du Contrat Enfance jeunesse  la somme de 13 020€ pour l’année 2014.</w:t>
      </w:r>
    </w:p>
    <w:p w:rsidR="00C623F0" w:rsidRPr="000E6ACA" w:rsidRDefault="00C623F0" w:rsidP="00FC3D69">
      <w:pPr>
        <w:spacing w:after="0"/>
        <w:jc w:val="both"/>
        <w:rPr>
          <w:rFonts w:cs="Calibri"/>
        </w:rPr>
      </w:pPr>
    </w:p>
    <w:p w:rsidR="00C623F0" w:rsidRDefault="00C623F0" w:rsidP="00FC3D69">
      <w:pPr>
        <w:spacing w:after="0"/>
        <w:jc w:val="both"/>
        <w:rPr>
          <w:rFonts w:cs="Calibri"/>
          <w:b/>
          <w:i/>
        </w:rPr>
      </w:pPr>
      <w:r w:rsidRPr="00C64E86">
        <w:rPr>
          <w:rFonts w:cs="Calibri"/>
          <w:b/>
        </w:rPr>
        <w:t>Marie-Pascale ABEL-COINDOZ</w:t>
      </w:r>
      <w:r>
        <w:rPr>
          <w:rFonts w:cs="Calibri"/>
          <w:b/>
          <w:i/>
        </w:rPr>
        <w:t xml:space="preserve"> </w:t>
      </w:r>
      <w:r w:rsidRPr="007C4C3F">
        <w:rPr>
          <w:rFonts w:cs="Calibri"/>
        </w:rPr>
        <w:t>demande si cette somme leur suffit pour fonctionner</w:t>
      </w:r>
      <w:r w:rsidR="00C76725">
        <w:rPr>
          <w:rFonts w:cs="Calibri"/>
        </w:rPr>
        <w:t>.</w:t>
      </w:r>
    </w:p>
    <w:p w:rsidR="00C623F0" w:rsidRDefault="00C623F0" w:rsidP="00FC3D69">
      <w:pPr>
        <w:spacing w:after="0"/>
        <w:jc w:val="both"/>
        <w:rPr>
          <w:rFonts w:cs="Calibri"/>
        </w:rPr>
      </w:pPr>
      <w:r w:rsidRPr="00C64E86">
        <w:rPr>
          <w:rFonts w:cs="Calibri"/>
          <w:b/>
        </w:rPr>
        <w:t>Paul VINDRY</w:t>
      </w:r>
      <w:r>
        <w:rPr>
          <w:rFonts w:cs="Calibri"/>
          <w:b/>
          <w:i/>
        </w:rPr>
        <w:t xml:space="preserve"> </w:t>
      </w:r>
      <w:r w:rsidRPr="007C4C3F">
        <w:rPr>
          <w:rFonts w:cs="Calibri"/>
        </w:rPr>
        <w:t>précise que cette somme fait l’objet d’une discussion annuelle mais qu’elle semble leur convenir.</w:t>
      </w:r>
    </w:p>
    <w:p w:rsidR="00492BC4" w:rsidRDefault="00492BC4" w:rsidP="00FC3D69">
      <w:pPr>
        <w:spacing w:after="0"/>
        <w:jc w:val="both"/>
        <w:rPr>
          <w:rFonts w:cs="Calibri"/>
        </w:rPr>
      </w:pPr>
    </w:p>
    <w:p w:rsidR="00492BC4" w:rsidRPr="00C76725" w:rsidRDefault="00492BC4" w:rsidP="00492BC4">
      <w:pPr>
        <w:spacing w:after="0"/>
        <w:jc w:val="both"/>
        <w:rPr>
          <w:rFonts w:cs="Calibri"/>
          <w:b/>
          <w:i/>
        </w:rPr>
      </w:pPr>
      <w:r w:rsidRPr="00C76725">
        <w:rPr>
          <w:rFonts w:cs="Calibri"/>
          <w:b/>
          <w:i/>
        </w:rPr>
        <w:t>Le conseil communautaire approuve à l’unanim</w:t>
      </w:r>
      <w:r>
        <w:rPr>
          <w:rFonts w:cs="Calibri"/>
          <w:b/>
          <w:i/>
        </w:rPr>
        <w:t>ité la subvention proposée</w:t>
      </w:r>
      <w:r w:rsidRPr="00C76725">
        <w:rPr>
          <w:rFonts w:cs="Calibri"/>
          <w:b/>
          <w:i/>
        </w:rPr>
        <w:t xml:space="preserve"> </w:t>
      </w:r>
      <w:r>
        <w:rPr>
          <w:rFonts w:cs="Calibri"/>
          <w:b/>
          <w:i/>
        </w:rPr>
        <w:t xml:space="preserve">à l’association les </w:t>
      </w:r>
      <w:proofErr w:type="spellStart"/>
      <w:r>
        <w:rPr>
          <w:rFonts w:cs="Calibri"/>
          <w:b/>
          <w:i/>
        </w:rPr>
        <w:t>Tchoupinets</w:t>
      </w:r>
      <w:proofErr w:type="spellEnd"/>
    </w:p>
    <w:p w:rsidR="00492BC4" w:rsidRPr="007C4C3F" w:rsidRDefault="00492BC4" w:rsidP="00FC3D69">
      <w:pPr>
        <w:spacing w:after="0"/>
        <w:jc w:val="both"/>
        <w:rPr>
          <w:rFonts w:cs="Calibri"/>
        </w:rPr>
      </w:pPr>
    </w:p>
    <w:p w:rsidR="00C623F0" w:rsidRDefault="00C623F0" w:rsidP="00FC3D69">
      <w:pPr>
        <w:suppressAutoHyphens/>
        <w:spacing w:after="0" w:line="240" w:lineRule="auto"/>
        <w:jc w:val="both"/>
        <w:rPr>
          <w:rFonts w:cs="Calibri"/>
        </w:rPr>
      </w:pPr>
    </w:p>
    <w:p w:rsidR="00C623F0" w:rsidRPr="002F10E4" w:rsidRDefault="00C623F0" w:rsidP="00FC3D69">
      <w:pPr>
        <w:numPr>
          <w:ilvl w:val="0"/>
          <w:numId w:val="4"/>
        </w:numPr>
        <w:suppressAutoHyphens/>
        <w:spacing w:after="0" w:line="240" w:lineRule="auto"/>
        <w:ind w:left="1276"/>
        <w:jc w:val="both"/>
        <w:rPr>
          <w:rFonts w:cs="Calibri"/>
          <w:b/>
        </w:rPr>
      </w:pPr>
      <w:r w:rsidRPr="002F10E4">
        <w:rPr>
          <w:rFonts w:cs="Calibri"/>
          <w:b/>
        </w:rPr>
        <w:t>Subvention de fonctionnement pour le Multi</w:t>
      </w:r>
      <w:r>
        <w:rPr>
          <w:rFonts w:cs="Calibri"/>
          <w:b/>
        </w:rPr>
        <w:t>-</w:t>
      </w:r>
      <w:r w:rsidRPr="002F10E4">
        <w:rPr>
          <w:rFonts w:cs="Calibri"/>
          <w:b/>
        </w:rPr>
        <w:t>Accueil</w:t>
      </w:r>
      <w:r>
        <w:rPr>
          <w:rFonts w:cs="Calibri"/>
          <w:b/>
        </w:rPr>
        <w:t xml:space="preserve"> de </w:t>
      </w:r>
      <w:proofErr w:type="spellStart"/>
      <w:r>
        <w:rPr>
          <w:rFonts w:cs="Calibri"/>
          <w:b/>
        </w:rPr>
        <w:t>Saillans</w:t>
      </w:r>
      <w:proofErr w:type="spellEnd"/>
      <w:r>
        <w:rPr>
          <w:rFonts w:cs="Calibri"/>
          <w:b/>
        </w:rPr>
        <w:t> : Association</w:t>
      </w:r>
      <w:r w:rsidRPr="002F10E4">
        <w:rPr>
          <w:rFonts w:cs="Calibri"/>
          <w:b/>
        </w:rPr>
        <w:t xml:space="preserve"> « les Petits </w:t>
      </w:r>
      <w:r>
        <w:rPr>
          <w:rFonts w:cs="Calibri"/>
          <w:b/>
        </w:rPr>
        <w:t>B</w:t>
      </w:r>
      <w:r w:rsidRPr="002F10E4">
        <w:rPr>
          <w:rFonts w:cs="Calibri"/>
          <w:b/>
        </w:rPr>
        <w:t>outs »</w:t>
      </w:r>
    </w:p>
    <w:p w:rsidR="00C623F0" w:rsidRDefault="00C623F0" w:rsidP="00FC3D69">
      <w:pPr>
        <w:suppressAutoHyphens/>
        <w:spacing w:after="0" w:line="240" w:lineRule="auto"/>
        <w:jc w:val="both"/>
        <w:rPr>
          <w:rFonts w:cs="Calibri"/>
        </w:rPr>
      </w:pPr>
      <w:r w:rsidRPr="00D20C79">
        <w:rPr>
          <w:rFonts w:cs="Calibri"/>
          <w:b/>
        </w:rPr>
        <w:t>Le Président</w:t>
      </w:r>
      <w:r>
        <w:rPr>
          <w:rFonts w:cs="Calibri"/>
        </w:rPr>
        <w:t xml:space="preserve"> rappelle qu’une convention financière prévoit une subvention de fonctionnement d’équilibre qui permet d’assurer le fonctionnement du Multi Accueil, mais il souligne l’absence de plafond maximum. Il précise que l’ex CCPS allouait une subvention annuelle fixée à 27 000€.</w:t>
      </w:r>
    </w:p>
    <w:p w:rsidR="00C623F0" w:rsidRDefault="00C623F0" w:rsidP="00FC3D69">
      <w:pPr>
        <w:suppressAutoHyphens/>
        <w:spacing w:after="0" w:line="240" w:lineRule="auto"/>
        <w:jc w:val="both"/>
        <w:rPr>
          <w:rFonts w:cs="Calibri"/>
        </w:rPr>
      </w:pPr>
    </w:p>
    <w:p w:rsidR="00C623F0" w:rsidRDefault="00C623F0" w:rsidP="00FC3D69">
      <w:pPr>
        <w:suppressAutoHyphens/>
        <w:spacing w:after="0" w:line="240" w:lineRule="auto"/>
        <w:jc w:val="both"/>
        <w:rPr>
          <w:rFonts w:cs="Calibri"/>
        </w:rPr>
      </w:pPr>
      <w:r w:rsidRPr="00D20C79">
        <w:rPr>
          <w:rFonts w:cs="Calibri"/>
          <w:b/>
        </w:rPr>
        <w:t>Le Président</w:t>
      </w:r>
      <w:r>
        <w:rPr>
          <w:rFonts w:cs="Calibri"/>
        </w:rPr>
        <w:t xml:space="preserve"> explique que la demande de subvention des « P’tits Bouts » s’élève pour 2014 à 35 000€ mais propose de la maintenir à 27 000€ et de mandater la Vice-Présidente au social pour retravailler la convention de partenariat afin d’établir un mode de fonctionnement identique sur les structures en gestion associative. </w:t>
      </w:r>
    </w:p>
    <w:p w:rsidR="00C623F0" w:rsidRPr="000E6ACA" w:rsidRDefault="00C623F0" w:rsidP="00FC3D69">
      <w:pPr>
        <w:spacing w:after="0"/>
        <w:jc w:val="both"/>
        <w:rPr>
          <w:rFonts w:cs="Calibri"/>
        </w:rPr>
      </w:pPr>
      <w:r w:rsidRPr="005B1DB5">
        <w:rPr>
          <w:rFonts w:cs="Calibri"/>
        </w:rPr>
        <w:t>Il rappelle que la 3CPS recevra de la CAF</w:t>
      </w:r>
      <w:r>
        <w:rPr>
          <w:rFonts w:cs="Calibri"/>
        </w:rPr>
        <w:t xml:space="preserve"> dans le cadre du Contrat Enfance jeunesse  la somme de 11 600€ pour l’année 2014.</w:t>
      </w:r>
    </w:p>
    <w:p w:rsidR="00C623F0" w:rsidRDefault="00C623F0" w:rsidP="00FC3D69">
      <w:pPr>
        <w:suppressAutoHyphens/>
        <w:spacing w:after="0" w:line="240" w:lineRule="auto"/>
        <w:jc w:val="both"/>
        <w:rPr>
          <w:rFonts w:cs="Calibri"/>
        </w:rPr>
      </w:pPr>
    </w:p>
    <w:p w:rsidR="00C623F0" w:rsidRDefault="00C623F0" w:rsidP="00FC3D69">
      <w:pPr>
        <w:suppressAutoHyphens/>
        <w:spacing w:after="0" w:line="240" w:lineRule="auto"/>
        <w:jc w:val="both"/>
        <w:rPr>
          <w:rFonts w:cs="Calibri"/>
        </w:rPr>
      </w:pPr>
      <w:r w:rsidRPr="00125F03">
        <w:rPr>
          <w:rFonts w:cs="Calibri"/>
          <w:b/>
        </w:rPr>
        <w:t>Marie-Pascale ABEL COINDOZ</w:t>
      </w:r>
      <w:r w:rsidRPr="00A02909">
        <w:rPr>
          <w:rFonts w:cs="Calibri"/>
        </w:rPr>
        <w:t xml:space="preserve"> demande si cette subvention suffit</w:t>
      </w:r>
      <w:r>
        <w:rPr>
          <w:rFonts w:cs="Calibri"/>
        </w:rPr>
        <w:t xml:space="preserve"> à leur bon fonctionnement.</w:t>
      </w:r>
    </w:p>
    <w:p w:rsidR="00C623F0" w:rsidRDefault="00C623F0" w:rsidP="00FC3D69">
      <w:pPr>
        <w:suppressAutoHyphens/>
        <w:spacing w:after="0" w:line="240" w:lineRule="auto"/>
        <w:jc w:val="both"/>
        <w:rPr>
          <w:rFonts w:cs="Calibri"/>
        </w:rPr>
      </w:pPr>
      <w:r w:rsidRPr="00125F03">
        <w:rPr>
          <w:rFonts w:cs="Calibri"/>
          <w:b/>
        </w:rPr>
        <w:t>Marie-Christine DARFEUILLE</w:t>
      </w:r>
      <w:r>
        <w:rPr>
          <w:rFonts w:cs="Calibri"/>
        </w:rPr>
        <w:t xml:space="preserve"> précise qu’en 2013 la CCPS a supprimé le loyer payé jusque-là et </w:t>
      </w:r>
      <w:r w:rsidR="00F348B6">
        <w:rPr>
          <w:rFonts w:cs="Calibri"/>
        </w:rPr>
        <w:t xml:space="preserve">a </w:t>
      </w:r>
      <w:r>
        <w:rPr>
          <w:rFonts w:cs="Calibri"/>
        </w:rPr>
        <w:t>renforcé par conséquent leur capacité financière.</w:t>
      </w:r>
    </w:p>
    <w:p w:rsidR="00C623F0" w:rsidRDefault="00C623F0" w:rsidP="00FC3D69">
      <w:pPr>
        <w:suppressAutoHyphens/>
        <w:spacing w:after="0" w:line="240" w:lineRule="auto"/>
        <w:jc w:val="both"/>
        <w:rPr>
          <w:rFonts w:cs="Calibri"/>
        </w:rPr>
      </w:pPr>
      <w:r w:rsidRPr="00125F03">
        <w:rPr>
          <w:rFonts w:cs="Calibri"/>
          <w:b/>
        </w:rPr>
        <w:t>Franck MONGE</w:t>
      </w:r>
      <w:r>
        <w:rPr>
          <w:rFonts w:cs="Calibri"/>
        </w:rPr>
        <w:t xml:space="preserve"> demande s’il existe une comparaison avec les autres structures d’accueil petite enfance sur le territoire.</w:t>
      </w:r>
    </w:p>
    <w:p w:rsidR="00C623F0" w:rsidRPr="00A02909" w:rsidRDefault="00C623F0" w:rsidP="00FC3D69">
      <w:pPr>
        <w:suppressAutoHyphens/>
        <w:spacing w:after="0" w:line="240" w:lineRule="auto"/>
        <w:jc w:val="both"/>
        <w:rPr>
          <w:rFonts w:cs="Calibri"/>
        </w:rPr>
      </w:pPr>
      <w:r w:rsidRPr="00125F03">
        <w:rPr>
          <w:rFonts w:cs="Calibri"/>
          <w:b/>
        </w:rPr>
        <w:t>Le président</w:t>
      </w:r>
      <w:r>
        <w:rPr>
          <w:rFonts w:cs="Calibri"/>
        </w:rPr>
        <w:t xml:space="preserve"> </w:t>
      </w:r>
      <w:r w:rsidR="00F348B6">
        <w:rPr>
          <w:rFonts w:cs="Calibri"/>
        </w:rPr>
        <w:t>ne possède pas les éléments. Il propose que la commission chargée du social y travaille.</w:t>
      </w:r>
    </w:p>
    <w:p w:rsidR="00C623F0" w:rsidRDefault="00C623F0" w:rsidP="00FC3D69">
      <w:pPr>
        <w:suppressAutoHyphens/>
        <w:spacing w:after="0" w:line="240" w:lineRule="auto"/>
        <w:jc w:val="both"/>
        <w:rPr>
          <w:rFonts w:cs="Calibri"/>
        </w:rPr>
      </w:pPr>
    </w:p>
    <w:p w:rsidR="00492BC4" w:rsidRPr="00C76725" w:rsidRDefault="00492BC4" w:rsidP="00492BC4">
      <w:pPr>
        <w:spacing w:after="0"/>
        <w:jc w:val="both"/>
        <w:rPr>
          <w:rFonts w:cs="Calibri"/>
          <w:b/>
          <w:i/>
        </w:rPr>
      </w:pPr>
      <w:r w:rsidRPr="00C76725">
        <w:rPr>
          <w:rFonts w:cs="Calibri"/>
          <w:b/>
          <w:i/>
        </w:rPr>
        <w:t>Le conseil communautaire approuve à l’unanim</w:t>
      </w:r>
      <w:r>
        <w:rPr>
          <w:rFonts w:cs="Calibri"/>
          <w:b/>
          <w:i/>
        </w:rPr>
        <w:t>ité la subvention proposée</w:t>
      </w:r>
      <w:r w:rsidRPr="00C76725">
        <w:rPr>
          <w:rFonts w:cs="Calibri"/>
          <w:b/>
          <w:i/>
        </w:rPr>
        <w:t xml:space="preserve"> </w:t>
      </w:r>
      <w:r>
        <w:rPr>
          <w:rFonts w:cs="Calibri"/>
          <w:b/>
          <w:i/>
        </w:rPr>
        <w:t>à l’association les P’tits Bouts.</w:t>
      </w:r>
    </w:p>
    <w:p w:rsidR="005E64A0" w:rsidRPr="00342A7C" w:rsidRDefault="005E64A0" w:rsidP="00FC3D69">
      <w:pPr>
        <w:suppressAutoHyphens/>
        <w:spacing w:after="0" w:line="240" w:lineRule="auto"/>
        <w:jc w:val="both"/>
        <w:rPr>
          <w:rFonts w:cs="Calibri"/>
        </w:rPr>
      </w:pPr>
    </w:p>
    <w:p w:rsidR="00C623F0" w:rsidRPr="002F10E4" w:rsidRDefault="00C623F0" w:rsidP="00FC3D69">
      <w:pPr>
        <w:numPr>
          <w:ilvl w:val="0"/>
          <w:numId w:val="4"/>
        </w:numPr>
        <w:suppressAutoHyphens/>
        <w:spacing w:after="0" w:line="240" w:lineRule="auto"/>
        <w:ind w:left="1276"/>
        <w:jc w:val="both"/>
        <w:rPr>
          <w:rFonts w:cs="Calibri"/>
          <w:b/>
        </w:rPr>
      </w:pPr>
      <w:r w:rsidRPr="002F10E4">
        <w:rPr>
          <w:rFonts w:cs="Calibri"/>
          <w:b/>
        </w:rPr>
        <w:t>Subventions de fonctionnement pour la MJC « </w:t>
      </w:r>
      <w:proofErr w:type="spellStart"/>
      <w:r w:rsidRPr="002F10E4">
        <w:rPr>
          <w:rFonts w:cs="Calibri"/>
          <w:b/>
        </w:rPr>
        <w:t>NIni</w:t>
      </w:r>
      <w:proofErr w:type="spellEnd"/>
      <w:r w:rsidRPr="002F10E4">
        <w:rPr>
          <w:rFonts w:cs="Calibri"/>
          <w:b/>
        </w:rPr>
        <w:t xml:space="preserve"> </w:t>
      </w:r>
      <w:proofErr w:type="spellStart"/>
      <w:r w:rsidRPr="002F10E4">
        <w:rPr>
          <w:rFonts w:cs="Calibri"/>
          <w:b/>
        </w:rPr>
        <w:t>Chaize</w:t>
      </w:r>
      <w:proofErr w:type="spellEnd"/>
      <w:r w:rsidRPr="002F10E4">
        <w:rPr>
          <w:rFonts w:cs="Calibri"/>
          <w:b/>
        </w:rPr>
        <w:t xml:space="preserve"> » dans le cadre convention d’objectifs </w:t>
      </w:r>
    </w:p>
    <w:p w:rsidR="00C623F0" w:rsidRDefault="00C623F0" w:rsidP="00FC3D69">
      <w:pPr>
        <w:spacing w:after="0"/>
        <w:jc w:val="both"/>
        <w:rPr>
          <w:rFonts w:cs="Calibri"/>
        </w:rPr>
      </w:pPr>
      <w:r w:rsidRPr="00A34410">
        <w:rPr>
          <w:rFonts w:cs="Calibri"/>
        </w:rPr>
        <w:t>Dans le cadre du contrat enfance jeunesse, la MJC a sollicité, en décembre 2011, une subvention d’équilibre d’un montant de 109 </w:t>
      </w:r>
      <w:r>
        <w:rPr>
          <w:rFonts w:cs="Calibri"/>
        </w:rPr>
        <w:t>048</w:t>
      </w:r>
      <w:r w:rsidRPr="00A34410">
        <w:rPr>
          <w:rFonts w:cs="Calibri"/>
        </w:rPr>
        <w:t>€.</w:t>
      </w:r>
    </w:p>
    <w:p w:rsidR="00C623F0" w:rsidRDefault="00C623F0" w:rsidP="00FC3D69">
      <w:pPr>
        <w:spacing w:after="0"/>
        <w:jc w:val="both"/>
        <w:rPr>
          <w:rFonts w:cs="Calibri"/>
        </w:rPr>
      </w:pPr>
      <w:r w:rsidRPr="009D0D3C">
        <w:rPr>
          <w:rFonts w:cs="Calibri"/>
        </w:rPr>
        <w:lastRenderedPageBreak/>
        <w:t xml:space="preserve">La convention liant la CCC et la  MJC </w:t>
      </w:r>
      <w:r>
        <w:rPr>
          <w:rFonts w:cs="Calibri"/>
        </w:rPr>
        <w:t>« </w:t>
      </w:r>
      <w:proofErr w:type="spellStart"/>
      <w:r w:rsidRPr="009D0D3C">
        <w:rPr>
          <w:rFonts w:cs="Calibri"/>
        </w:rPr>
        <w:t>Nini</w:t>
      </w:r>
      <w:proofErr w:type="spellEnd"/>
      <w:r w:rsidRPr="009D0D3C">
        <w:rPr>
          <w:rFonts w:cs="Calibri"/>
        </w:rPr>
        <w:t xml:space="preserve"> </w:t>
      </w:r>
      <w:proofErr w:type="spellStart"/>
      <w:r w:rsidRPr="009D0D3C">
        <w:rPr>
          <w:rFonts w:cs="Calibri"/>
        </w:rPr>
        <w:t>Chaize</w:t>
      </w:r>
      <w:proofErr w:type="spellEnd"/>
      <w:r>
        <w:rPr>
          <w:rFonts w:cs="Calibri"/>
        </w:rPr>
        <w:t> »</w:t>
      </w:r>
      <w:r w:rsidRPr="009D0D3C">
        <w:rPr>
          <w:rFonts w:cs="Calibri"/>
        </w:rPr>
        <w:t xml:space="preserve"> est une subv</w:t>
      </w:r>
      <w:r>
        <w:rPr>
          <w:rFonts w:cs="Calibri"/>
        </w:rPr>
        <w:t>ention d’équilibre plafonnée à               10</w:t>
      </w:r>
      <w:r w:rsidRPr="009D0D3C">
        <w:rPr>
          <w:rFonts w:cs="Calibri"/>
        </w:rPr>
        <w:t>9</w:t>
      </w:r>
      <w:r>
        <w:rPr>
          <w:rFonts w:cs="Calibri"/>
        </w:rPr>
        <w:t> </w:t>
      </w:r>
      <w:r w:rsidRPr="009D0D3C">
        <w:rPr>
          <w:rFonts w:cs="Calibri"/>
        </w:rPr>
        <w:t>048</w:t>
      </w:r>
      <w:r>
        <w:rPr>
          <w:rFonts w:cs="Calibri"/>
        </w:rPr>
        <w:t xml:space="preserve"> </w:t>
      </w:r>
      <w:r w:rsidRPr="009D0D3C">
        <w:rPr>
          <w:rFonts w:cs="Calibri"/>
        </w:rPr>
        <w:t xml:space="preserve">€. Cette subvention est destinée à financer les activités inscrites dans le CEJ. </w:t>
      </w:r>
    </w:p>
    <w:p w:rsidR="00C623F0" w:rsidRDefault="00C623F0" w:rsidP="00FC3D69">
      <w:pPr>
        <w:spacing w:after="0"/>
        <w:jc w:val="both"/>
        <w:rPr>
          <w:rFonts w:cs="Calibri"/>
        </w:rPr>
      </w:pPr>
      <w:r w:rsidRPr="009D0D3C">
        <w:rPr>
          <w:rFonts w:cs="Calibri"/>
        </w:rPr>
        <w:t xml:space="preserve">Afin de faciliter les aspects comptables de la MJC </w:t>
      </w:r>
      <w:proofErr w:type="spellStart"/>
      <w:r w:rsidRPr="009D0D3C">
        <w:rPr>
          <w:rFonts w:cs="Calibri"/>
        </w:rPr>
        <w:t>Nini</w:t>
      </w:r>
      <w:proofErr w:type="spellEnd"/>
      <w:r w:rsidRPr="009D0D3C">
        <w:rPr>
          <w:rFonts w:cs="Calibri"/>
        </w:rPr>
        <w:t xml:space="preserve"> </w:t>
      </w:r>
      <w:proofErr w:type="spellStart"/>
      <w:r w:rsidRPr="009D0D3C">
        <w:rPr>
          <w:rFonts w:cs="Calibri"/>
        </w:rPr>
        <w:t>Chaize</w:t>
      </w:r>
      <w:proofErr w:type="spellEnd"/>
      <w:r w:rsidRPr="009D0D3C">
        <w:rPr>
          <w:rFonts w:cs="Calibri"/>
        </w:rPr>
        <w:t xml:space="preserve">, il est proposé  </w:t>
      </w:r>
      <w:r>
        <w:rPr>
          <w:rFonts w:cs="Calibri"/>
        </w:rPr>
        <w:t xml:space="preserve">de </w:t>
      </w:r>
      <w:r w:rsidRPr="009D0D3C">
        <w:rPr>
          <w:rFonts w:cs="Calibri"/>
        </w:rPr>
        <w:t>verser 100% de la subvention en année N à raison de  20% les</w:t>
      </w:r>
      <w:r>
        <w:rPr>
          <w:rFonts w:cs="Calibri"/>
        </w:rPr>
        <w:t xml:space="preserve"> trois</w:t>
      </w:r>
      <w:r w:rsidRPr="009D0D3C">
        <w:rPr>
          <w:rFonts w:cs="Calibri"/>
        </w:rPr>
        <w:t xml:space="preserve"> premiers trimestres et 40% au dernier trimestre. L’équilibre sera prélev</w:t>
      </w:r>
      <w:r>
        <w:rPr>
          <w:rFonts w:cs="Calibri"/>
        </w:rPr>
        <w:t>é</w:t>
      </w:r>
      <w:r w:rsidRPr="009D0D3C">
        <w:rPr>
          <w:rFonts w:cs="Calibri"/>
        </w:rPr>
        <w:t xml:space="preserve"> sur le premier trimestre de l’année N+1 au regard des éléments comptables de l’année N transmis par la MJC </w:t>
      </w:r>
      <w:r>
        <w:rPr>
          <w:rFonts w:cs="Calibri"/>
        </w:rPr>
        <w:t>« </w:t>
      </w:r>
      <w:proofErr w:type="spellStart"/>
      <w:r w:rsidRPr="009D0D3C">
        <w:rPr>
          <w:rFonts w:cs="Calibri"/>
        </w:rPr>
        <w:t>Nini</w:t>
      </w:r>
      <w:proofErr w:type="spellEnd"/>
      <w:r w:rsidRPr="009D0D3C">
        <w:rPr>
          <w:rFonts w:cs="Calibri"/>
        </w:rPr>
        <w:t xml:space="preserve"> </w:t>
      </w:r>
      <w:proofErr w:type="spellStart"/>
      <w:r w:rsidRPr="009D0D3C">
        <w:rPr>
          <w:rFonts w:cs="Calibri"/>
        </w:rPr>
        <w:t>Chaize</w:t>
      </w:r>
      <w:proofErr w:type="spellEnd"/>
      <w:r>
        <w:rPr>
          <w:rFonts w:cs="Calibri"/>
        </w:rPr>
        <w:t> »</w:t>
      </w:r>
      <w:r w:rsidRPr="009D0D3C">
        <w:rPr>
          <w:rFonts w:cs="Calibri"/>
        </w:rPr>
        <w:t xml:space="preserve">.  </w:t>
      </w:r>
    </w:p>
    <w:p w:rsidR="00C623F0" w:rsidRPr="000E6ACA" w:rsidRDefault="00C623F0" w:rsidP="00FC3D69">
      <w:pPr>
        <w:spacing w:after="0"/>
        <w:jc w:val="both"/>
        <w:rPr>
          <w:rFonts w:cs="Calibri"/>
        </w:rPr>
      </w:pPr>
      <w:r w:rsidRPr="005B1DB5">
        <w:rPr>
          <w:rFonts w:cs="Calibri"/>
        </w:rPr>
        <w:t>Il rappelle que la 3CPS recevra de la CAF</w:t>
      </w:r>
      <w:r>
        <w:rPr>
          <w:rFonts w:cs="Calibri"/>
        </w:rPr>
        <w:t xml:space="preserve"> dans le cadre du Contrat Enfance jeunesse  la somme de     26 737€ pour l’année 2014.</w:t>
      </w:r>
    </w:p>
    <w:p w:rsidR="00C623F0" w:rsidRPr="000E6ACA" w:rsidRDefault="00C623F0" w:rsidP="00FC3D69">
      <w:pPr>
        <w:spacing w:after="0"/>
        <w:jc w:val="both"/>
        <w:rPr>
          <w:rFonts w:cs="Calibri"/>
        </w:rPr>
      </w:pPr>
    </w:p>
    <w:p w:rsidR="00C623F0" w:rsidRDefault="00C623F0" w:rsidP="00FC3D69">
      <w:pPr>
        <w:spacing w:after="0"/>
        <w:jc w:val="both"/>
        <w:rPr>
          <w:rFonts w:cs="Calibri"/>
        </w:rPr>
      </w:pPr>
      <w:r w:rsidRPr="00D20C79">
        <w:rPr>
          <w:rFonts w:cs="Calibri"/>
          <w:b/>
        </w:rPr>
        <w:t>Le Président</w:t>
      </w:r>
      <w:r w:rsidRPr="00A34410">
        <w:rPr>
          <w:rFonts w:cs="Calibri"/>
        </w:rPr>
        <w:t xml:space="preserve"> rappelle </w:t>
      </w:r>
      <w:r>
        <w:rPr>
          <w:rFonts w:cs="Calibri"/>
        </w:rPr>
        <w:t xml:space="preserve">également </w:t>
      </w:r>
      <w:r w:rsidRPr="00A34410">
        <w:rPr>
          <w:rFonts w:cs="Calibri"/>
        </w:rPr>
        <w:t>que la MJC a eu en 2009 l’homologation Centre social et a sollicité une subvention complémentaire de 8500 €</w:t>
      </w:r>
      <w:r>
        <w:rPr>
          <w:rFonts w:cs="Calibri"/>
        </w:rPr>
        <w:t>. Cette subvention est affectée directement à une charge de travail qui se traduit par un accompagnement de projet mis en place par la Communauté de Communes</w:t>
      </w:r>
      <w:r w:rsidRPr="00A34410">
        <w:rPr>
          <w:rFonts w:cs="Calibri"/>
        </w:rPr>
        <w:t>.</w:t>
      </w:r>
      <w:r>
        <w:rPr>
          <w:rFonts w:cs="Calibri"/>
        </w:rPr>
        <w:t xml:space="preserve"> </w:t>
      </w:r>
    </w:p>
    <w:p w:rsidR="00492BC4" w:rsidRDefault="00492BC4" w:rsidP="00492BC4">
      <w:pPr>
        <w:spacing w:after="0"/>
        <w:jc w:val="both"/>
        <w:rPr>
          <w:rFonts w:cs="Calibri"/>
          <w:b/>
          <w:i/>
        </w:rPr>
      </w:pPr>
    </w:p>
    <w:p w:rsidR="00492BC4" w:rsidRPr="00C76725" w:rsidRDefault="00492BC4" w:rsidP="00492BC4">
      <w:pPr>
        <w:spacing w:after="0"/>
        <w:jc w:val="both"/>
        <w:rPr>
          <w:rFonts w:cs="Calibri"/>
          <w:b/>
          <w:i/>
        </w:rPr>
      </w:pPr>
      <w:r w:rsidRPr="00C76725">
        <w:rPr>
          <w:rFonts w:cs="Calibri"/>
          <w:b/>
          <w:i/>
        </w:rPr>
        <w:t>Le conseil communautaire approuve à l’unanim</w:t>
      </w:r>
      <w:r>
        <w:rPr>
          <w:rFonts w:cs="Calibri"/>
          <w:b/>
          <w:i/>
        </w:rPr>
        <w:t>ité la subvention proposée</w:t>
      </w:r>
      <w:r w:rsidRPr="00C76725">
        <w:rPr>
          <w:rFonts w:cs="Calibri"/>
          <w:b/>
          <w:i/>
        </w:rPr>
        <w:t xml:space="preserve"> </w:t>
      </w:r>
      <w:r>
        <w:rPr>
          <w:rFonts w:cs="Calibri"/>
          <w:b/>
          <w:i/>
        </w:rPr>
        <w:t xml:space="preserve">à la MJC </w:t>
      </w:r>
      <w:proofErr w:type="spellStart"/>
      <w:r>
        <w:rPr>
          <w:rFonts w:cs="Calibri"/>
          <w:b/>
          <w:i/>
        </w:rPr>
        <w:t>Nini</w:t>
      </w:r>
      <w:proofErr w:type="spellEnd"/>
      <w:r>
        <w:rPr>
          <w:rFonts w:cs="Calibri"/>
          <w:b/>
          <w:i/>
        </w:rPr>
        <w:t xml:space="preserve"> </w:t>
      </w:r>
      <w:proofErr w:type="spellStart"/>
      <w:r>
        <w:rPr>
          <w:rFonts w:cs="Calibri"/>
          <w:b/>
          <w:i/>
        </w:rPr>
        <w:t>Chaize</w:t>
      </w:r>
      <w:proofErr w:type="spellEnd"/>
    </w:p>
    <w:p w:rsidR="00C623F0" w:rsidRDefault="00C623F0" w:rsidP="00FC3D69">
      <w:pPr>
        <w:spacing w:after="0"/>
        <w:rPr>
          <w:rFonts w:cs="Calibri"/>
        </w:rPr>
      </w:pPr>
    </w:p>
    <w:p w:rsidR="00C623F0" w:rsidRPr="00A66507" w:rsidRDefault="00C623F0" w:rsidP="00FC3D69">
      <w:pPr>
        <w:pStyle w:val="Paragraphedeliste"/>
        <w:numPr>
          <w:ilvl w:val="0"/>
          <w:numId w:val="4"/>
        </w:numPr>
        <w:spacing w:after="0" w:line="276" w:lineRule="auto"/>
        <w:ind w:left="993"/>
        <w:rPr>
          <w:rFonts w:cs="Calibri"/>
          <w:b/>
        </w:rPr>
      </w:pPr>
      <w:r w:rsidRPr="00A66507">
        <w:rPr>
          <w:rFonts w:cs="Calibri"/>
          <w:b/>
        </w:rPr>
        <w:t>Subvention poste animateur socio-culturel de la MJC</w:t>
      </w:r>
      <w:r>
        <w:rPr>
          <w:rFonts w:cs="Calibri"/>
          <w:b/>
        </w:rPr>
        <w:t xml:space="preserve"> « </w:t>
      </w:r>
      <w:proofErr w:type="spellStart"/>
      <w:r>
        <w:rPr>
          <w:rFonts w:cs="Calibri"/>
          <w:b/>
        </w:rPr>
        <w:t>Ni</w:t>
      </w:r>
      <w:r w:rsidRPr="00A66507">
        <w:rPr>
          <w:rFonts w:cs="Calibri"/>
          <w:b/>
        </w:rPr>
        <w:t>ni</w:t>
      </w:r>
      <w:proofErr w:type="spellEnd"/>
      <w:r w:rsidRPr="00A66507">
        <w:rPr>
          <w:rFonts w:cs="Calibri"/>
          <w:b/>
        </w:rPr>
        <w:t xml:space="preserve"> </w:t>
      </w:r>
      <w:proofErr w:type="spellStart"/>
      <w:r w:rsidRPr="00A66507">
        <w:rPr>
          <w:rFonts w:cs="Calibri"/>
          <w:b/>
        </w:rPr>
        <w:t>Chaize</w:t>
      </w:r>
      <w:proofErr w:type="spellEnd"/>
      <w:r w:rsidRPr="00A66507">
        <w:rPr>
          <w:rFonts w:cs="Calibri"/>
          <w:b/>
        </w:rPr>
        <w:t> » dans le cadre du Schéma Départemental Jeunesse</w:t>
      </w:r>
    </w:p>
    <w:p w:rsidR="00C623F0" w:rsidRPr="00625CA7" w:rsidRDefault="00C623F0" w:rsidP="00FC3D69">
      <w:pPr>
        <w:tabs>
          <w:tab w:val="left" w:pos="0"/>
        </w:tabs>
        <w:suppressAutoHyphens/>
        <w:spacing w:after="0"/>
        <w:jc w:val="both"/>
        <w:rPr>
          <w:rFonts w:cs="Calibri"/>
        </w:rPr>
      </w:pPr>
      <w:r w:rsidRPr="00625CA7">
        <w:rPr>
          <w:rFonts w:cs="Calibri"/>
        </w:rPr>
        <w:t>Le Département de la Drôme a établi un Schéma Départemental dans le cadre de sa politique jeunesse. Ce schéma prévoit le financement direct aux Communautés de Communes de postes de chefs de projet, d’animateurs de proximité et de prévention spécialisée.</w:t>
      </w:r>
    </w:p>
    <w:p w:rsidR="00C623F0" w:rsidRPr="00625CA7" w:rsidRDefault="00C623F0" w:rsidP="00FC3D69">
      <w:pPr>
        <w:tabs>
          <w:tab w:val="left" w:pos="0"/>
        </w:tabs>
        <w:suppressAutoHyphens/>
        <w:spacing w:after="0"/>
        <w:jc w:val="both"/>
        <w:rPr>
          <w:rFonts w:cs="Calibri"/>
        </w:rPr>
      </w:pPr>
      <w:r w:rsidRPr="00625CA7">
        <w:rPr>
          <w:rFonts w:cs="Calibri"/>
        </w:rPr>
        <w:t xml:space="preserve">En l’absence de dispositif de prévention spécialisée et selon la pertinence des besoins sur le territoire, il peut être envisagé des postes de proximité pour répondre spécifiquement aux publics adolescents et préadolescents (11 /17 ans).  </w:t>
      </w:r>
    </w:p>
    <w:p w:rsidR="00C623F0" w:rsidRDefault="00C623F0" w:rsidP="00FC3D69">
      <w:pPr>
        <w:tabs>
          <w:tab w:val="left" w:pos="0"/>
        </w:tabs>
        <w:suppressAutoHyphens/>
        <w:spacing w:after="0"/>
        <w:jc w:val="both"/>
        <w:rPr>
          <w:rFonts w:cs="Calibri"/>
        </w:rPr>
      </w:pPr>
      <w:r w:rsidRPr="00625CA7">
        <w:rPr>
          <w:rFonts w:cs="Calibri"/>
        </w:rPr>
        <w:t>Le  schéma jeunesse signé avec le Conseil Général</w:t>
      </w:r>
      <w:r>
        <w:rPr>
          <w:rFonts w:cs="Calibri"/>
        </w:rPr>
        <w:t xml:space="preserve"> avait introduit la notion de territoire pertinent. Cette convention avait donc été signée à l’origine par l</w:t>
      </w:r>
      <w:r w:rsidRPr="00625CA7">
        <w:rPr>
          <w:rFonts w:cs="Calibri"/>
        </w:rPr>
        <w:t>a Communauté de</w:t>
      </w:r>
      <w:r>
        <w:rPr>
          <w:rFonts w:cs="Calibri"/>
        </w:rPr>
        <w:t xml:space="preserve"> Communes du Val de Drôme et la </w:t>
      </w:r>
      <w:r w:rsidRPr="00625CA7">
        <w:rPr>
          <w:rFonts w:cs="Calibri"/>
        </w:rPr>
        <w:t>Communauté de Communes du Crestois</w:t>
      </w:r>
      <w:r>
        <w:rPr>
          <w:rFonts w:cs="Calibri"/>
        </w:rPr>
        <w:t>. En 2013,</w:t>
      </w:r>
      <w:r w:rsidRPr="00625CA7">
        <w:rPr>
          <w:rFonts w:cs="Calibri"/>
        </w:rPr>
        <w:t xml:space="preserve"> </w:t>
      </w:r>
      <w:r>
        <w:rPr>
          <w:rFonts w:cs="Calibri"/>
        </w:rPr>
        <w:t xml:space="preserve">la Communauté de Communes du Pays de Saillans a également intégré le schéma. Cette convention </w:t>
      </w:r>
      <w:r w:rsidRPr="00625CA7">
        <w:rPr>
          <w:rFonts w:cs="Calibri"/>
        </w:rPr>
        <w:t>constituera pour 2014 un axe de travail</w:t>
      </w:r>
      <w:r>
        <w:rPr>
          <w:rFonts w:cs="Calibri"/>
        </w:rPr>
        <w:t xml:space="preserve"> pour élargir l</w:t>
      </w:r>
      <w:r w:rsidR="005E64A0">
        <w:rPr>
          <w:rFonts w:cs="Calibri"/>
        </w:rPr>
        <w:t>e périmètre à l’ensemble de la CC</w:t>
      </w:r>
      <w:r>
        <w:rPr>
          <w:rFonts w:cs="Calibri"/>
        </w:rPr>
        <w:t>CPS</w:t>
      </w:r>
      <w:r w:rsidRPr="00625CA7">
        <w:rPr>
          <w:rFonts w:cs="Calibri"/>
        </w:rPr>
        <w:t xml:space="preserve">. </w:t>
      </w:r>
    </w:p>
    <w:p w:rsidR="00C623F0" w:rsidRPr="00625CA7" w:rsidRDefault="00C623F0" w:rsidP="00FC3D69">
      <w:pPr>
        <w:tabs>
          <w:tab w:val="left" w:pos="0"/>
        </w:tabs>
        <w:suppressAutoHyphens/>
        <w:spacing w:after="0"/>
        <w:jc w:val="both"/>
        <w:rPr>
          <w:rFonts w:cs="Calibri"/>
        </w:rPr>
      </w:pPr>
    </w:p>
    <w:p w:rsidR="00C623F0" w:rsidRPr="00625CA7" w:rsidRDefault="00C623F0" w:rsidP="00FC3D69">
      <w:pPr>
        <w:spacing w:after="0"/>
        <w:jc w:val="both"/>
        <w:rPr>
          <w:rFonts w:cs="Calibri"/>
        </w:rPr>
      </w:pPr>
      <w:r w:rsidRPr="00625CA7">
        <w:rPr>
          <w:rFonts w:cs="Calibri"/>
        </w:rPr>
        <w:t xml:space="preserve">L’aide du Département correspond à 50 % d’un poste d’animateur plafonné à 35 000€. </w:t>
      </w:r>
    </w:p>
    <w:p w:rsidR="00C623F0" w:rsidRDefault="00C623F0" w:rsidP="00FC3D69">
      <w:pPr>
        <w:widowControl w:val="0"/>
        <w:overflowPunct w:val="0"/>
        <w:autoSpaceDE w:val="0"/>
        <w:autoSpaceDN w:val="0"/>
        <w:adjustRightInd w:val="0"/>
        <w:spacing w:after="0"/>
        <w:jc w:val="both"/>
        <w:rPr>
          <w:rFonts w:cs="Calibri"/>
          <w:b/>
          <w:i/>
        </w:rPr>
      </w:pPr>
    </w:p>
    <w:p w:rsidR="00C623F0" w:rsidRDefault="00C623F0" w:rsidP="00FC3D69">
      <w:pPr>
        <w:widowControl w:val="0"/>
        <w:overflowPunct w:val="0"/>
        <w:autoSpaceDE w:val="0"/>
        <w:autoSpaceDN w:val="0"/>
        <w:adjustRightInd w:val="0"/>
        <w:spacing w:after="0"/>
        <w:jc w:val="both"/>
        <w:rPr>
          <w:rFonts w:cs="Calibri"/>
          <w:b/>
          <w:i/>
        </w:rPr>
      </w:pPr>
      <w:r>
        <w:rPr>
          <w:rFonts w:cs="Calibri"/>
          <w:b/>
          <w:i/>
        </w:rPr>
        <w:t>La subvention pour le poste animateur socio-culturel de la MJC « </w:t>
      </w:r>
      <w:proofErr w:type="spellStart"/>
      <w:r>
        <w:rPr>
          <w:rFonts w:cs="Calibri"/>
          <w:b/>
          <w:i/>
        </w:rPr>
        <w:t>Nini</w:t>
      </w:r>
      <w:proofErr w:type="spellEnd"/>
      <w:r>
        <w:rPr>
          <w:rFonts w:cs="Calibri"/>
          <w:b/>
          <w:i/>
        </w:rPr>
        <w:t xml:space="preserve"> </w:t>
      </w:r>
      <w:proofErr w:type="spellStart"/>
      <w:r>
        <w:rPr>
          <w:rFonts w:cs="Calibri"/>
          <w:b/>
          <w:i/>
        </w:rPr>
        <w:t>Chaize</w:t>
      </w:r>
      <w:proofErr w:type="spellEnd"/>
      <w:r>
        <w:rPr>
          <w:rFonts w:cs="Calibri"/>
          <w:b/>
          <w:i/>
        </w:rPr>
        <w:t> » est approuvée à l’unanimité</w:t>
      </w:r>
    </w:p>
    <w:p w:rsidR="00C623F0" w:rsidRDefault="00C623F0" w:rsidP="00FC3D69">
      <w:pPr>
        <w:suppressAutoHyphens/>
        <w:spacing w:after="0" w:line="240" w:lineRule="auto"/>
        <w:jc w:val="both"/>
        <w:rPr>
          <w:rFonts w:cs="Calibri"/>
        </w:rPr>
      </w:pPr>
    </w:p>
    <w:p w:rsidR="00C623F0" w:rsidRDefault="00C623F0" w:rsidP="00FC3D69">
      <w:pPr>
        <w:numPr>
          <w:ilvl w:val="0"/>
          <w:numId w:val="29"/>
        </w:numPr>
        <w:spacing w:after="0" w:line="240" w:lineRule="auto"/>
        <w:ind w:left="1276"/>
        <w:jc w:val="both"/>
        <w:rPr>
          <w:b/>
          <w:bCs/>
        </w:rPr>
      </w:pPr>
      <w:r>
        <w:rPr>
          <w:b/>
          <w:bCs/>
        </w:rPr>
        <w:t>Subvention de fonctionnement à l’Office de Tourisme de Saillans</w:t>
      </w:r>
    </w:p>
    <w:p w:rsidR="005E64A0" w:rsidRDefault="005E64A0" w:rsidP="005E64A0">
      <w:pPr>
        <w:spacing w:after="0" w:line="240" w:lineRule="auto"/>
        <w:ind w:left="1276"/>
        <w:jc w:val="both"/>
        <w:rPr>
          <w:b/>
          <w:bCs/>
        </w:rPr>
      </w:pPr>
    </w:p>
    <w:p w:rsidR="00C623F0" w:rsidRDefault="00C623F0" w:rsidP="00FC3D69">
      <w:pPr>
        <w:pStyle w:val="Paragraphedeliste"/>
        <w:spacing w:after="0"/>
        <w:ind w:left="0"/>
        <w:jc w:val="both"/>
      </w:pPr>
      <w:r>
        <w:t xml:space="preserve">Dans le cadre de la convention d’objectifs en place en 2013 entre l’OT de Saillans et l’ex-CCPS, l’OT de  Saillans a perçu en 2013, 90% de la taxe de séjour soit 14 176 € ainsi qu’une subvention de fonctionnement de 3400€, soit un total de </w:t>
      </w:r>
      <w:r>
        <w:rPr>
          <w:b/>
          <w:bCs/>
          <w:u w:val="single"/>
        </w:rPr>
        <w:t>17 576€.</w:t>
      </w:r>
    </w:p>
    <w:p w:rsidR="00C623F0" w:rsidRDefault="00C623F0" w:rsidP="00FC3D69">
      <w:pPr>
        <w:pStyle w:val="Paragraphedeliste"/>
        <w:spacing w:after="0"/>
        <w:ind w:left="0"/>
        <w:jc w:val="both"/>
        <w:rPr>
          <w:color w:val="FF0000"/>
        </w:rPr>
      </w:pPr>
    </w:p>
    <w:p w:rsidR="00C623F0" w:rsidRDefault="00C623F0" w:rsidP="00FC3D69">
      <w:pPr>
        <w:pStyle w:val="Paragraphedeliste"/>
        <w:spacing w:after="0"/>
        <w:ind w:left="0"/>
        <w:jc w:val="both"/>
      </w:pPr>
      <w:r>
        <w:t xml:space="preserve">Au regard du bilan 2013 présenté, le Bureau propose au Conseil de prévoir le même montant de financement soit une subvention de 17 600 €. Il est proposé de verser un premier acompte de 80% dès le 1er trimestre 2014, puis le solde en N+1 au vu du compte de résultat 2014. </w:t>
      </w:r>
    </w:p>
    <w:p w:rsidR="00C623F0" w:rsidRDefault="00C623F0" w:rsidP="00FC3D69">
      <w:pPr>
        <w:pStyle w:val="Paragraphedeliste"/>
        <w:spacing w:after="0"/>
        <w:ind w:left="0"/>
        <w:jc w:val="both"/>
        <w:rPr>
          <w:b/>
          <w:bCs/>
          <w:i/>
          <w:iCs/>
        </w:rPr>
      </w:pPr>
    </w:p>
    <w:p w:rsidR="00C623F0" w:rsidRDefault="00C623F0" w:rsidP="00FC3D69">
      <w:pPr>
        <w:pStyle w:val="Paragraphedeliste"/>
        <w:spacing w:after="0"/>
        <w:ind w:left="0"/>
        <w:jc w:val="both"/>
        <w:rPr>
          <w:b/>
          <w:bCs/>
          <w:i/>
          <w:iCs/>
        </w:rPr>
      </w:pPr>
      <w:r>
        <w:rPr>
          <w:b/>
          <w:bCs/>
          <w:i/>
          <w:iCs/>
        </w:rPr>
        <w:t>La subvention de fonctionnement à l’Office de Tourisme de Saillans est votée à l’unanimité</w:t>
      </w:r>
    </w:p>
    <w:p w:rsidR="00C623F0" w:rsidRDefault="00C623F0" w:rsidP="00FC3D69">
      <w:pPr>
        <w:pStyle w:val="Paragraphedeliste"/>
        <w:spacing w:after="0"/>
        <w:ind w:left="0"/>
        <w:jc w:val="both"/>
        <w:rPr>
          <w:b/>
          <w:bCs/>
          <w:i/>
          <w:iCs/>
        </w:rPr>
      </w:pPr>
    </w:p>
    <w:p w:rsidR="00C623F0" w:rsidRDefault="00C623F0" w:rsidP="00FC3D69">
      <w:pPr>
        <w:numPr>
          <w:ilvl w:val="0"/>
          <w:numId w:val="29"/>
        </w:numPr>
        <w:spacing w:after="0" w:line="240" w:lineRule="auto"/>
        <w:ind w:left="1276"/>
        <w:jc w:val="both"/>
        <w:rPr>
          <w:b/>
          <w:bCs/>
        </w:rPr>
      </w:pPr>
      <w:r>
        <w:rPr>
          <w:b/>
          <w:bCs/>
        </w:rPr>
        <w:t>Subvention de fonctionnement à l’Office de Tourisme de Crest et sa Région</w:t>
      </w:r>
    </w:p>
    <w:p w:rsidR="00C623F0" w:rsidRDefault="00C623F0" w:rsidP="00FC3D69">
      <w:pPr>
        <w:jc w:val="both"/>
      </w:pPr>
      <w:r>
        <w:t>Dans le cadre des conventions d’objectifs en place en 2013 entre l’OT de Crest et les communes de Crest, d’</w:t>
      </w:r>
      <w:proofErr w:type="spellStart"/>
      <w:r>
        <w:t>Aouste</w:t>
      </w:r>
      <w:proofErr w:type="spellEnd"/>
      <w:r>
        <w:t>-sur-</w:t>
      </w:r>
      <w:proofErr w:type="spellStart"/>
      <w:r>
        <w:t>Sye</w:t>
      </w:r>
      <w:proofErr w:type="spellEnd"/>
      <w:r>
        <w:t>, de Mirabel-et-</w:t>
      </w:r>
      <w:proofErr w:type="spellStart"/>
      <w:r>
        <w:t>Blacons</w:t>
      </w:r>
      <w:proofErr w:type="spellEnd"/>
      <w:r>
        <w:t xml:space="preserve"> et de </w:t>
      </w:r>
      <w:proofErr w:type="spellStart"/>
      <w:r>
        <w:t>Piégros</w:t>
      </w:r>
      <w:proofErr w:type="spellEnd"/>
      <w:r>
        <w:t xml:space="preserve">-La </w:t>
      </w:r>
      <w:proofErr w:type="spellStart"/>
      <w:r>
        <w:t>Clastre</w:t>
      </w:r>
      <w:proofErr w:type="spellEnd"/>
      <w:r>
        <w:t>, l’OT de Crest a perçu en 2013</w:t>
      </w:r>
    </w:p>
    <w:p w:rsidR="00C623F0" w:rsidRDefault="00C623F0" w:rsidP="00FC3D69">
      <w:pPr>
        <w:pStyle w:val="Paragraphedeliste"/>
        <w:numPr>
          <w:ilvl w:val="0"/>
          <w:numId w:val="30"/>
        </w:numPr>
        <w:spacing w:after="0" w:line="240" w:lineRule="auto"/>
        <w:contextualSpacing w:val="0"/>
        <w:jc w:val="both"/>
      </w:pPr>
      <w:r>
        <w:t xml:space="preserve">100% de la taxe de séjour de la commune de Crest soit 12 210€ ainsi qu’une subvention annuelle de 17 000€ ainsi que deux subventions exceptionnelles pour un total de 8 300€ soit pour 2013 un total de </w:t>
      </w:r>
      <w:r w:rsidR="005E64A0">
        <w:rPr>
          <w:b/>
          <w:bCs/>
        </w:rPr>
        <w:t>37510</w:t>
      </w:r>
      <w:r>
        <w:rPr>
          <w:b/>
          <w:bCs/>
        </w:rPr>
        <w:t xml:space="preserve"> €</w:t>
      </w:r>
    </w:p>
    <w:p w:rsidR="00C623F0" w:rsidRDefault="00C623F0" w:rsidP="00FC3D69">
      <w:pPr>
        <w:pStyle w:val="Paragraphedeliste"/>
        <w:numPr>
          <w:ilvl w:val="0"/>
          <w:numId w:val="30"/>
        </w:numPr>
        <w:spacing w:after="0" w:line="240" w:lineRule="auto"/>
        <w:contextualSpacing w:val="0"/>
        <w:jc w:val="both"/>
      </w:pPr>
      <w:r>
        <w:t xml:space="preserve">100 % de la taxe de séjour 2012 de la commune d’Aouste-sur-Sye + 0.5 € par habitant soit </w:t>
      </w:r>
      <w:r>
        <w:rPr>
          <w:b/>
          <w:bCs/>
        </w:rPr>
        <w:t>1 910 €</w:t>
      </w:r>
    </w:p>
    <w:p w:rsidR="00C623F0" w:rsidRDefault="00C623F0" w:rsidP="00FC3D69">
      <w:pPr>
        <w:pStyle w:val="Paragraphedeliste"/>
        <w:numPr>
          <w:ilvl w:val="0"/>
          <w:numId w:val="30"/>
        </w:numPr>
        <w:spacing w:after="0" w:line="240" w:lineRule="auto"/>
        <w:contextualSpacing w:val="0"/>
        <w:jc w:val="both"/>
      </w:pPr>
      <w:r>
        <w:t>50 % de la taxe de séjour 2012 (18 808.55) + 1€ par habitant de la commune de Mirabel-et-</w:t>
      </w:r>
      <w:proofErr w:type="spellStart"/>
      <w:r>
        <w:t>Blacons</w:t>
      </w:r>
      <w:proofErr w:type="spellEnd"/>
      <w:r>
        <w:t xml:space="preserve"> soit </w:t>
      </w:r>
      <w:r>
        <w:rPr>
          <w:b/>
          <w:bCs/>
        </w:rPr>
        <w:t>10 334 €</w:t>
      </w:r>
    </w:p>
    <w:p w:rsidR="00C623F0" w:rsidRDefault="00C623F0" w:rsidP="00FC3D69">
      <w:pPr>
        <w:pStyle w:val="Paragraphedeliste"/>
        <w:numPr>
          <w:ilvl w:val="0"/>
          <w:numId w:val="30"/>
        </w:numPr>
        <w:spacing w:after="0" w:line="240" w:lineRule="auto"/>
        <w:contextualSpacing w:val="0"/>
        <w:jc w:val="both"/>
      </w:pPr>
      <w:r>
        <w:rPr>
          <w:b/>
          <w:bCs/>
        </w:rPr>
        <w:t>500 €</w:t>
      </w:r>
      <w:r>
        <w:t xml:space="preserve"> de la commune de </w:t>
      </w:r>
      <w:proofErr w:type="spellStart"/>
      <w:r>
        <w:t>Piégros</w:t>
      </w:r>
      <w:proofErr w:type="spellEnd"/>
      <w:r>
        <w:t>-La-</w:t>
      </w:r>
      <w:proofErr w:type="spellStart"/>
      <w:r>
        <w:t>Clastre</w:t>
      </w:r>
      <w:proofErr w:type="spellEnd"/>
    </w:p>
    <w:p w:rsidR="00C623F0" w:rsidRDefault="00C623F0" w:rsidP="00FC3D69">
      <w:pPr>
        <w:jc w:val="both"/>
        <w:rPr>
          <w:b/>
          <w:bCs/>
          <w:u w:val="single"/>
        </w:rPr>
      </w:pPr>
      <w:r>
        <w:t xml:space="preserve">Soit un total </w:t>
      </w:r>
      <w:r w:rsidR="00DA30F8" w:rsidRPr="00C42ECB">
        <w:rPr>
          <w:b/>
          <w:bCs/>
          <w:u w:val="single"/>
        </w:rPr>
        <w:t>50</w:t>
      </w:r>
      <w:r w:rsidRPr="00C42ECB">
        <w:rPr>
          <w:b/>
          <w:bCs/>
          <w:u w:val="single"/>
        </w:rPr>
        <w:t> 254 €</w:t>
      </w:r>
    </w:p>
    <w:p w:rsidR="00C623F0" w:rsidRDefault="00C623F0" w:rsidP="00FC3D69">
      <w:pPr>
        <w:pStyle w:val="Paragraphedeliste"/>
        <w:spacing w:after="0"/>
        <w:ind w:left="0"/>
        <w:jc w:val="both"/>
      </w:pPr>
      <w:r>
        <w:t>Au regard des subventions versées par les communes en 2013, le Bureau propose au Conseil de prévoir le même montant de financement soit une subvention de 55 300 €. Il est proposé de verser un premier acompte de 80% dès le 1</w:t>
      </w:r>
      <w:r>
        <w:rPr>
          <w:vertAlign w:val="superscript"/>
        </w:rPr>
        <w:t>er</w:t>
      </w:r>
      <w:r>
        <w:t xml:space="preserve"> trimestre 2014, puis le solde au vu du compte de résultat 2014. Cette subvention sera versée en coopération avec les communes ayant perçue la taxe de séjour en 2013.</w:t>
      </w:r>
    </w:p>
    <w:p w:rsidR="00C623F0" w:rsidRDefault="00C623F0" w:rsidP="00FC3D69">
      <w:pPr>
        <w:pStyle w:val="Paragraphedeliste"/>
        <w:spacing w:after="0"/>
        <w:ind w:left="0"/>
        <w:jc w:val="both"/>
      </w:pPr>
    </w:p>
    <w:p w:rsidR="00C623F0" w:rsidRDefault="00C623F0" w:rsidP="00FC3D69">
      <w:pPr>
        <w:pStyle w:val="Paragraphedeliste"/>
        <w:spacing w:after="0"/>
        <w:ind w:left="0"/>
        <w:jc w:val="both"/>
      </w:pPr>
      <w:r w:rsidRPr="00137B10">
        <w:rPr>
          <w:b/>
        </w:rPr>
        <w:t>Thierry JAVELAS</w:t>
      </w:r>
      <w:r>
        <w:t xml:space="preserve"> demande comment le reversement de la Taxe de séjour fonctionne dans les autres communes. </w:t>
      </w:r>
    </w:p>
    <w:p w:rsidR="00C623F0" w:rsidRDefault="00C623F0" w:rsidP="00FC3D69">
      <w:pPr>
        <w:pStyle w:val="Paragraphedeliste"/>
        <w:spacing w:after="0"/>
        <w:ind w:left="0"/>
        <w:jc w:val="both"/>
      </w:pPr>
      <w:r w:rsidRPr="00137B10">
        <w:rPr>
          <w:b/>
        </w:rPr>
        <w:t>Sandrine ECHAUBARD</w:t>
      </w:r>
      <w:r>
        <w:t xml:space="preserve"> explique que chaque commune n’a pas la même politique en la matière.</w:t>
      </w:r>
    </w:p>
    <w:p w:rsidR="00C623F0" w:rsidRDefault="00C623F0" w:rsidP="00FC3D69">
      <w:pPr>
        <w:pStyle w:val="Paragraphedeliste"/>
        <w:spacing w:after="0"/>
        <w:ind w:left="0"/>
        <w:jc w:val="both"/>
      </w:pPr>
      <w:r w:rsidRPr="00137B10">
        <w:rPr>
          <w:b/>
        </w:rPr>
        <w:t>Le Président</w:t>
      </w:r>
      <w:r>
        <w:t xml:space="preserve"> rajoute que la CCCPS va conduire des actions en matière touristique qu’il faudra financer. Il ajoute que les Présidents des OT ont été reçus par les élus de la CCCPS et qu’ils ont démarré un travail pour être fusionnés en fin d’année.</w:t>
      </w:r>
    </w:p>
    <w:p w:rsidR="00C623F0" w:rsidRDefault="00C623F0" w:rsidP="00FC3D69">
      <w:pPr>
        <w:pStyle w:val="Paragraphedeliste"/>
        <w:spacing w:after="0"/>
        <w:ind w:left="0"/>
        <w:jc w:val="both"/>
      </w:pPr>
    </w:p>
    <w:p w:rsidR="00C623F0" w:rsidRPr="00A24DC4" w:rsidRDefault="00C623F0" w:rsidP="00FC3D69">
      <w:pPr>
        <w:pStyle w:val="Paragraphedeliste"/>
        <w:spacing w:after="0"/>
        <w:ind w:left="0"/>
        <w:jc w:val="both"/>
        <w:rPr>
          <w:bCs/>
          <w:iCs/>
        </w:rPr>
      </w:pPr>
      <w:r w:rsidRPr="00137B10">
        <w:rPr>
          <w:b/>
          <w:bCs/>
          <w:iCs/>
        </w:rPr>
        <w:t>Marie-Pascale ABEL-COINDOZ</w:t>
      </w:r>
      <w:r w:rsidRPr="00A24DC4">
        <w:rPr>
          <w:bCs/>
          <w:iCs/>
        </w:rPr>
        <w:t xml:space="preserve"> pointe le fait que les fiches de randonnée seraient à revoir car </w:t>
      </w:r>
      <w:r w:rsidR="00492BC4">
        <w:rPr>
          <w:bCs/>
          <w:iCs/>
        </w:rPr>
        <w:t>certaines personnes se perdent.</w:t>
      </w:r>
    </w:p>
    <w:p w:rsidR="00492BC4" w:rsidRDefault="00492BC4" w:rsidP="00FC3D69">
      <w:pPr>
        <w:pStyle w:val="Paragraphedeliste"/>
        <w:spacing w:after="0"/>
        <w:ind w:left="0"/>
        <w:jc w:val="both"/>
        <w:rPr>
          <w:b/>
          <w:bCs/>
          <w:i/>
          <w:iCs/>
        </w:rPr>
      </w:pPr>
    </w:p>
    <w:p w:rsidR="00C623F0" w:rsidRDefault="00C623F0" w:rsidP="00FC3D69">
      <w:pPr>
        <w:pStyle w:val="Paragraphedeliste"/>
        <w:spacing w:after="0"/>
        <w:ind w:left="0"/>
        <w:jc w:val="both"/>
        <w:rPr>
          <w:b/>
          <w:bCs/>
          <w:i/>
          <w:iCs/>
        </w:rPr>
      </w:pPr>
      <w:r>
        <w:rPr>
          <w:b/>
          <w:bCs/>
          <w:i/>
          <w:iCs/>
        </w:rPr>
        <w:t>La subvention de fonctionnement de l’O</w:t>
      </w:r>
      <w:r w:rsidR="00DA30F8">
        <w:rPr>
          <w:b/>
          <w:bCs/>
          <w:i/>
          <w:iCs/>
        </w:rPr>
        <w:t xml:space="preserve">ffice du </w:t>
      </w:r>
      <w:r>
        <w:rPr>
          <w:b/>
          <w:bCs/>
          <w:i/>
          <w:iCs/>
        </w:rPr>
        <w:t>T</w:t>
      </w:r>
      <w:r w:rsidR="00DA30F8">
        <w:rPr>
          <w:b/>
          <w:bCs/>
          <w:i/>
          <w:iCs/>
        </w:rPr>
        <w:t>ourisme</w:t>
      </w:r>
      <w:r>
        <w:rPr>
          <w:b/>
          <w:bCs/>
          <w:i/>
          <w:iCs/>
        </w:rPr>
        <w:t xml:space="preserve"> de Crest et sa Région est adoptée à l’unanimité.</w:t>
      </w:r>
    </w:p>
    <w:p w:rsidR="00C623F0" w:rsidRDefault="00C623F0" w:rsidP="00FC3D69">
      <w:pPr>
        <w:suppressAutoHyphens/>
        <w:spacing w:after="0" w:line="240" w:lineRule="auto"/>
        <w:jc w:val="both"/>
        <w:rPr>
          <w:rFonts w:cs="Calibri"/>
        </w:rPr>
      </w:pPr>
    </w:p>
    <w:p w:rsidR="00492BC4" w:rsidRDefault="00492BC4" w:rsidP="00FC3D69">
      <w:pPr>
        <w:suppressAutoHyphens/>
        <w:spacing w:after="0" w:line="240" w:lineRule="auto"/>
        <w:jc w:val="both"/>
        <w:rPr>
          <w:rFonts w:cs="Calibri"/>
        </w:rPr>
      </w:pPr>
    </w:p>
    <w:p w:rsidR="00C623F0" w:rsidRPr="002F10E4" w:rsidRDefault="00C623F0" w:rsidP="00FC3D69">
      <w:pPr>
        <w:numPr>
          <w:ilvl w:val="0"/>
          <w:numId w:val="4"/>
        </w:numPr>
        <w:suppressAutoHyphens/>
        <w:spacing w:after="0" w:line="240" w:lineRule="auto"/>
        <w:ind w:left="1276"/>
        <w:jc w:val="both"/>
        <w:rPr>
          <w:rFonts w:cs="Calibri"/>
          <w:b/>
        </w:rPr>
      </w:pPr>
      <w:r w:rsidRPr="002F10E4">
        <w:rPr>
          <w:rFonts w:cs="Calibri"/>
          <w:b/>
        </w:rPr>
        <w:t>Subvention des actions touristiques du réseau des OTSI</w:t>
      </w:r>
    </w:p>
    <w:p w:rsidR="00C623F0" w:rsidRDefault="00C623F0" w:rsidP="00FC3D69">
      <w:pPr>
        <w:pStyle w:val="Paragraphedeliste"/>
        <w:spacing w:after="0"/>
        <w:ind w:left="0"/>
        <w:jc w:val="both"/>
      </w:pPr>
      <w:r>
        <w:t xml:space="preserve">Le réseau des OTSI Vallée de la Drôme qui édite chaque année le guide des hébergements, le guide touristique et qui tient à jour le site internet </w:t>
      </w:r>
      <w:hyperlink r:id="rId9" w:history="1">
        <w:r w:rsidRPr="00C70A86">
          <w:rPr>
            <w:rStyle w:val="Lienhypertexte"/>
          </w:rPr>
          <w:t>www.valléedeladrome-tourisme.com</w:t>
        </w:r>
      </w:hyperlink>
      <w:r>
        <w:t xml:space="preserve"> souhaite éditer en en 2014 deux documents supplémentaires : </w:t>
      </w:r>
    </w:p>
    <w:p w:rsidR="00C623F0" w:rsidRDefault="00C623F0" w:rsidP="00FC3D69">
      <w:pPr>
        <w:pStyle w:val="Paragraphedeliste"/>
        <w:widowControl w:val="0"/>
        <w:numPr>
          <w:ilvl w:val="0"/>
          <w:numId w:val="6"/>
        </w:numPr>
        <w:suppressAutoHyphens/>
        <w:spacing w:after="0" w:line="240" w:lineRule="auto"/>
        <w:jc w:val="both"/>
      </w:pPr>
      <w:r w:rsidRPr="00146193">
        <w:t>un document d’appel, photographique, concis et attrayant à destination de l’extérieur</w:t>
      </w:r>
      <w:r>
        <w:t xml:space="preserve"> (salons, presse, évènements…) dont</w:t>
      </w:r>
      <w:r w:rsidRPr="00146193">
        <w:t xml:space="preserve"> l’objectif </w:t>
      </w:r>
      <w:r>
        <w:t xml:space="preserve">est </w:t>
      </w:r>
      <w:r w:rsidRPr="00146193">
        <w:t>de déclencher le désir de séjour</w:t>
      </w:r>
      <w:r>
        <w:t>.</w:t>
      </w:r>
    </w:p>
    <w:p w:rsidR="00C623F0" w:rsidRDefault="00C623F0" w:rsidP="00FC3D69">
      <w:pPr>
        <w:widowControl w:val="0"/>
        <w:suppressAutoHyphens/>
        <w:spacing w:after="0" w:line="240" w:lineRule="auto"/>
        <w:jc w:val="both"/>
      </w:pPr>
    </w:p>
    <w:p w:rsidR="00492BC4" w:rsidRDefault="00492BC4" w:rsidP="00FC3D69">
      <w:pPr>
        <w:widowControl w:val="0"/>
        <w:suppressAutoHyphens/>
        <w:spacing w:after="0" w:line="240" w:lineRule="auto"/>
        <w:jc w:val="both"/>
      </w:pPr>
    </w:p>
    <w:p w:rsidR="00492BC4" w:rsidRDefault="00492BC4" w:rsidP="00FC3D69">
      <w:pPr>
        <w:widowControl w:val="0"/>
        <w:suppressAutoHyphens/>
        <w:spacing w:after="0" w:line="240" w:lineRule="auto"/>
        <w:jc w:val="both"/>
      </w:pPr>
    </w:p>
    <w:p w:rsidR="00492BC4" w:rsidRDefault="00492BC4" w:rsidP="00FC3D69">
      <w:pPr>
        <w:widowControl w:val="0"/>
        <w:suppressAutoHyphens/>
        <w:spacing w:after="0" w:line="240" w:lineRule="auto"/>
        <w:jc w:val="both"/>
      </w:pPr>
    </w:p>
    <w:p w:rsidR="00492BC4" w:rsidRDefault="00492BC4" w:rsidP="00FC3D69">
      <w:pPr>
        <w:widowControl w:val="0"/>
        <w:suppressAutoHyphens/>
        <w:spacing w:after="0" w:line="240" w:lineRule="auto"/>
        <w:jc w:val="both"/>
      </w:pPr>
    </w:p>
    <w:p w:rsidR="00492BC4" w:rsidRDefault="00492BC4" w:rsidP="00FC3D69">
      <w:pPr>
        <w:widowControl w:val="0"/>
        <w:suppressAutoHyphens/>
        <w:spacing w:after="0" w:line="240" w:lineRule="auto"/>
        <w:jc w:val="both"/>
      </w:pPr>
    </w:p>
    <w:p w:rsidR="00C623F0" w:rsidRPr="00146193" w:rsidRDefault="00C623F0" w:rsidP="00FC3D69">
      <w:pPr>
        <w:widowControl w:val="0"/>
        <w:suppressAutoHyphens/>
        <w:spacing w:after="0" w:line="240" w:lineRule="auto"/>
        <w:jc w:val="both"/>
      </w:pPr>
      <w:r>
        <w:t xml:space="preserve"> Le plan de financement est le suivant :</w:t>
      </w:r>
    </w:p>
    <w:p w:rsidR="00C623F0" w:rsidRDefault="00C623F0" w:rsidP="00FC3D69">
      <w:pPr>
        <w:widowControl w:val="0"/>
        <w:suppressAutoHyphens/>
        <w:spacing w:after="0" w:line="240" w:lineRule="auto"/>
        <w:ind w:left="36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68"/>
        <w:gridCol w:w="1404"/>
        <w:gridCol w:w="2124"/>
        <w:gridCol w:w="2126"/>
      </w:tblGrid>
      <w:tr w:rsidR="00C623F0" w:rsidRPr="00570521" w:rsidTr="00381D46">
        <w:trPr>
          <w:trHeight w:val="432"/>
        </w:trPr>
        <w:tc>
          <w:tcPr>
            <w:tcW w:w="5072" w:type="dxa"/>
            <w:gridSpan w:val="2"/>
          </w:tcPr>
          <w:p w:rsidR="00C623F0" w:rsidRPr="00570521" w:rsidRDefault="00C623F0" w:rsidP="00381D46">
            <w:pPr>
              <w:pStyle w:val="Paragraphedeliste"/>
              <w:spacing w:after="0"/>
              <w:jc w:val="both"/>
              <w:rPr>
                <w:sz w:val="18"/>
                <w:szCs w:val="18"/>
              </w:rPr>
            </w:pPr>
            <w:r w:rsidRPr="00570521">
              <w:rPr>
                <w:b/>
                <w:bCs/>
                <w:sz w:val="18"/>
                <w:szCs w:val="18"/>
              </w:rPr>
              <w:t xml:space="preserve">Dépenses </w:t>
            </w:r>
          </w:p>
        </w:tc>
        <w:tc>
          <w:tcPr>
            <w:tcW w:w="4250" w:type="dxa"/>
            <w:gridSpan w:val="2"/>
          </w:tcPr>
          <w:p w:rsidR="00C623F0" w:rsidRPr="00570521" w:rsidRDefault="00C623F0" w:rsidP="00381D46">
            <w:pPr>
              <w:pStyle w:val="Paragraphedeliste"/>
              <w:spacing w:after="0"/>
              <w:jc w:val="both"/>
              <w:rPr>
                <w:sz w:val="18"/>
                <w:szCs w:val="18"/>
              </w:rPr>
            </w:pPr>
            <w:r w:rsidRPr="00570521">
              <w:rPr>
                <w:b/>
                <w:bCs/>
                <w:sz w:val="18"/>
                <w:szCs w:val="18"/>
              </w:rPr>
              <w:t xml:space="preserve">Recettes </w:t>
            </w:r>
          </w:p>
        </w:tc>
      </w:tr>
      <w:tr w:rsidR="00C623F0" w:rsidRPr="00570521" w:rsidTr="00381D46">
        <w:trPr>
          <w:trHeight w:val="252"/>
        </w:trPr>
        <w:tc>
          <w:tcPr>
            <w:tcW w:w="3668" w:type="dxa"/>
            <w:vMerge w:val="restart"/>
          </w:tcPr>
          <w:p w:rsidR="00C623F0" w:rsidRPr="00570521" w:rsidRDefault="00C623F0" w:rsidP="00381D46">
            <w:pPr>
              <w:pStyle w:val="Paragraphedeliste"/>
              <w:spacing w:after="0"/>
              <w:ind w:left="0"/>
              <w:jc w:val="both"/>
              <w:rPr>
                <w:sz w:val="18"/>
                <w:szCs w:val="18"/>
              </w:rPr>
            </w:pPr>
            <w:r w:rsidRPr="00570521">
              <w:rPr>
                <w:sz w:val="18"/>
                <w:szCs w:val="18"/>
              </w:rPr>
              <w:t xml:space="preserve">Création et Impression en 50000 exemplaires </w:t>
            </w:r>
          </w:p>
        </w:tc>
        <w:tc>
          <w:tcPr>
            <w:tcW w:w="1404" w:type="dxa"/>
            <w:vMerge w:val="restart"/>
          </w:tcPr>
          <w:p w:rsidR="00C623F0" w:rsidRPr="00570521" w:rsidRDefault="00C623F0" w:rsidP="00381D46">
            <w:pPr>
              <w:pStyle w:val="Paragraphedeliste"/>
              <w:spacing w:after="0"/>
              <w:ind w:left="99"/>
              <w:jc w:val="both"/>
              <w:rPr>
                <w:sz w:val="18"/>
                <w:szCs w:val="18"/>
              </w:rPr>
            </w:pPr>
            <w:r w:rsidRPr="00570521">
              <w:rPr>
                <w:sz w:val="18"/>
                <w:szCs w:val="18"/>
              </w:rPr>
              <w:t xml:space="preserve">10 000 € </w:t>
            </w:r>
          </w:p>
        </w:tc>
        <w:tc>
          <w:tcPr>
            <w:tcW w:w="2124" w:type="dxa"/>
          </w:tcPr>
          <w:p w:rsidR="00C623F0" w:rsidRPr="00570521" w:rsidRDefault="00C623F0" w:rsidP="00381D46">
            <w:pPr>
              <w:pStyle w:val="Paragraphedeliste"/>
              <w:spacing w:after="0"/>
              <w:ind w:left="99"/>
              <w:jc w:val="both"/>
              <w:rPr>
                <w:sz w:val="18"/>
                <w:szCs w:val="18"/>
              </w:rPr>
            </w:pPr>
            <w:r w:rsidRPr="00570521">
              <w:rPr>
                <w:sz w:val="18"/>
                <w:szCs w:val="18"/>
              </w:rPr>
              <w:t xml:space="preserve">OTSI et privés </w:t>
            </w:r>
          </w:p>
        </w:tc>
        <w:tc>
          <w:tcPr>
            <w:tcW w:w="2126" w:type="dxa"/>
          </w:tcPr>
          <w:p w:rsidR="00C623F0" w:rsidRPr="00570521" w:rsidRDefault="00C623F0" w:rsidP="00381D46">
            <w:pPr>
              <w:pStyle w:val="Paragraphedeliste"/>
              <w:spacing w:after="0"/>
              <w:ind w:left="99"/>
              <w:jc w:val="both"/>
              <w:rPr>
                <w:sz w:val="18"/>
                <w:szCs w:val="18"/>
              </w:rPr>
            </w:pPr>
            <w:r w:rsidRPr="00570521">
              <w:rPr>
                <w:sz w:val="18"/>
                <w:szCs w:val="18"/>
              </w:rPr>
              <w:t xml:space="preserve">1 000 €  </w:t>
            </w:r>
          </w:p>
        </w:tc>
      </w:tr>
      <w:tr w:rsidR="00C623F0" w:rsidRPr="00570521" w:rsidTr="00381D46">
        <w:trPr>
          <w:trHeight w:val="408"/>
        </w:trPr>
        <w:tc>
          <w:tcPr>
            <w:tcW w:w="3668" w:type="dxa"/>
            <w:vMerge/>
          </w:tcPr>
          <w:p w:rsidR="00C623F0" w:rsidRPr="00570521" w:rsidRDefault="00C623F0" w:rsidP="00381D46">
            <w:pPr>
              <w:pStyle w:val="Paragraphedeliste"/>
              <w:spacing w:after="0"/>
              <w:jc w:val="both"/>
              <w:rPr>
                <w:sz w:val="18"/>
                <w:szCs w:val="18"/>
              </w:rPr>
            </w:pPr>
          </w:p>
        </w:tc>
        <w:tc>
          <w:tcPr>
            <w:tcW w:w="1404" w:type="dxa"/>
            <w:vMerge/>
          </w:tcPr>
          <w:p w:rsidR="00C623F0" w:rsidRPr="00570521" w:rsidRDefault="00C623F0" w:rsidP="00381D46">
            <w:pPr>
              <w:pStyle w:val="Paragraphedeliste"/>
              <w:spacing w:after="0"/>
              <w:ind w:left="99"/>
              <w:jc w:val="both"/>
              <w:rPr>
                <w:sz w:val="18"/>
                <w:szCs w:val="18"/>
              </w:rPr>
            </w:pPr>
          </w:p>
        </w:tc>
        <w:tc>
          <w:tcPr>
            <w:tcW w:w="2124" w:type="dxa"/>
          </w:tcPr>
          <w:p w:rsidR="00C623F0" w:rsidRPr="00570521" w:rsidRDefault="00C623F0" w:rsidP="00381D46">
            <w:pPr>
              <w:pStyle w:val="Paragraphedeliste"/>
              <w:spacing w:after="0"/>
              <w:ind w:left="99"/>
              <w:jc w:val="both"/>
              <w:rPr>
                <w:sz w:val="18"/>
                <w:szCs w:val="18"/>
              </w:rPr>
            </w:pPr>
            <w:r w:rsidRPr="00570521">
              <w:rPr>
                <w:sz w:val="18"/>
                <w:szCs w:val="18"/>
              </w:rPr>
              <w:t xml:space="preserve">CDDRA </w:t>
            </w:r>
          </w:p>
        </w:tc>
        <w:tc>
          <w:tcPr>
            <w:tcW w:w="2126" w:type="dxa"/>
          </w:tcPr>
          <w:p w:rsidR="00C623F0" w:rsidRPr="00570521" w:rsidRDefault="00C623F0" w:rsidP="00381D46">
            <w:pPr>
              <w:pStyle w:val="Paragraphedeliste"/>
              <w:spacing w:after="0"/>
              <w:ind w:left="99"/>
              <w:jc w:val="both"/>
              <w:rPr>
                <w:sz w:val="18"/>
                <w:szCs w:val="18"/>
              </w:rPr>
            </w:pPr>
            <w:r w:rsidRPr="00570521">
              <w:rPr>
                <w:sz w:val="18"/>
                <w:szCs w:val="18"/>
              </w:rPr>
              <w:t xml:space="preserve">5 000 €  </w:t>
            </w:r>
          </w:p>
        </w:tc>
      </w:tr>
      <w:tr w:rsidR="00C623F0" w:rsidRPr="00570521" w:rsidTr="00381D46">
        <w:trPr>
          <w:trHeight w:val="408"/>
        </w:trPr>
        <w:tc>
          <w:tcPr>
            <w:tcW w:w="3668" w:type="dxa"/>
            <w:vMerge/>
          </w:tcPr>
          <w:p w:rsidR="00C623F0" w:rsidRPr="00570521" w:rsidRDefault="00C623F0" w:rsidP="00381D46">
            <w:pPr>
              <w:pStyle w:val="Paragraphedeliste"/>
              <w:spacing w:after="0"/>
              <w:jc w:val="both"/>
              <w:rPr>
                <w:sz w:val="18"/>
                <w:szCs w:val="18"/>
              </w:rPr>
            </w:pPr>
          </w:p>
        </w:tc>
        <w:tc>
          <w:tcPr>
            <w:tcW w:w="1404" w:type="dxa"/>
            <w:vMerge/>
          </w:tcPr>
          <w:p w:rsidR="00C623F0" w:rsidRPr="00570521" w:rsidRDefault="00C623F0" w:rsidP="00381D46">
            <w:pPr>
              <w:pStyle w:val="Paragraphedeliste"/>
              <w:spacing w:after="0"/>
              <w:ind w:left="99"/>
              <w:jc w:val="both"/>
              <w:rPr>
                <w:sz w:val="18"/>
                <w:szCs w:val="18"/>
              </w:rPr>
            </w:pPr>
          </w:p>
        </w:tc>
        <w:tc>
          <w:tcPr>
            <w:tcW w:w="2124" w:type="dxa"/>
          </w:tcPr>
          <w:p w:rsidR="00C623F0" w:rsidRPr="00570521" w:rsidRDefault="00C623F0" w:rsidP="00381D46">
            <w:pPr>
              <w:pStyle w:val="Paragraphedeliste"/>
              <w:spacing w:after="0"/>
              <w:ind w:left="99"/>
              <w:jc w:val="both"/>
              <w:rPr>
                <w:sz w:val="18"/>
                <w:szCs w:val="18"/>
              </w:rPr>
            </w:pPr>
            <w:r w:rsidRPr="00570521">
              <w:rPr>
                <w:sz w:val="18"/>
                <w:szCs w:val="18"/>
              </w:rPr>
              <w:t>Collectivités</w:t>
            </w:r>
          </w:p>
          <w:p w:rsidR="00C623F0" w:rsidRPr="00570521" w:rsidRDefault="00C623F0" w:rsidP="00381D46">
            <w:pPr>
              <w:pStyle w:val="Paragraphedeliste"/>
              <w:spacing w:after="0"/>
              <w:ind w:left="99"/>
              <w:jc w:val="both"/>
              <w:rPr>
                <w:b/>
                <w:sz w:val="18"/>
                <w:szCs w:val="18"/>
              </w:rPr>
            </w:pPr>
            <w:r w:rsidRPr="00570521">
              <w:rPr>
                <w:b/>
                <w:sz w:val="18"/>
                <w:szCs w:val="18"/>
              </w:rPr>
              <w:t>Dont CCCPS</w:t>
            </w:r>
          </w:p>
        </w:tc>
        <w:tc>
          <w:tcPr>
            <w:tcW w:w="2126" w:type="dxa"/>
          </w:tcPr>
          <w:p w:rsidR="00C623F0" w:rsidRPr="00570521" w:rsidRDefault="00C623F0" w:rsidP="00381D46">
            <w:pPr>
              <w:pStyle w:val="Paragraphedeliste"/>
              <w:spacing w:after="0"/>
              <w:ind w:left="99"/>
              <w:jc w:val="both"/>
              <w:rPr>
                <w:sz w:val="18"/>
                <w:szCs w:val="18"/>
              </w:rPr>
            </w:pPr>
            <w:r w:rsidRPr="00570521">
              <w:rPr>
                <w:sz w:val="18"/>
                <w:szCs w:val="18"/>
              </w:rPr>
              <w:t xml:space="preserve">4 000 €  </w:t>
            </w:r>
          </w:p>
          <w:p w:rsidR="00C623F0" w:rsidRPr="00570521" w:rsidRDefault="00C623F0" w:rsidP="00381D46">
            <w:pPr>
              <w:pStyle w:val="Paragraphedeliste"/>
              <w:spacing w:after="0"/>
              <w:ind w:left="99"/>
              <w:jc w:val="both"/>
              <w:rPr>
                <w:b/>
                <w:sz w:val="18"/>
                <w:szCs w:val="18"/>
              </w:rPr>
            </w:pPr>
            <w:r w:rsidRPr="00570521">
              <w:rPr>
                <w:b/>
                <w:sz w:val="18"/>
                <w:szCs w:val="18"/>
              </w:rPr>
              <w:t>2 000 €</w:t>
            </w:r>
          </w:p>
        </w:tc>
      </w:tr>
    </w:tbl>
    <w:p w:rsidR="00C623F0" w:rsidRDefault="00C623F0" w:rsidP="00FC3D69">
      <w:pPr>
        <w:pStyle w:val="Paragraphedeliste"/>
        <w:spacing w:after="0"/>
        <w:jc w:val="both"/>
      </w:pPr>
    </w:p>
    <w:p w:rsidR="00C623F0" w:rsidRDefault="00C623F0" w:rsidP="00FC3D69">
      <w:pPr>
        <w:pStyle w:val="Paragraphedeliste"/>
        <w:widowControl w:val="0"/>
        <w:numPr>
          <w:ilvl w:val="0"/>
          <w:numId w:val="6"/>
        </w:numPr>
        <w:suppressAutoHyphens/>
        <w:spacing w:after="0" w:line="240" w:lineRule="auto"/>
        <w:jc w:val="both"/>
      </w:pPr>
      <w:r>
        <w:t>Un schéma de l’itinérance qui recense l’ensemble de l’offre en termes de sentiers de randonnées pédestres, équestres et cyclistes avec des fiches descriptives par boucles (disponibles en OT ou en téléchargement) dont le plan de financement est le suivant :</w:t>
      </w:r>
    </w:p>
    <w:p w:rsidR="00917A83" w:rsidRDefault="00917A83" w:rsidP="00FC3D69">
      <w:pPr>
        <w:pStyle w:val="Paragraphedeliste"/>
        <w:widowControl w:val="0"/>
        <w:suppressAutoHyphens/>
        <w:spacing w:after="0" w:line="240" w:lineRule="auto"/>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1418"/>
        <w:gridCol w:w="2126"/>
        <w:gridCol w:w="2126"/>
      </w:tblGrid>
      <w:tr w:rsidR="00C623F0" w:rsidRPr="00570521" w:rsidTr="00570521">
        <w:trPr>
          <w:trHeight w:val="432"/>
        </w:trPr>
        <w:tc>
          <w:tcPr>
            <w:tcW w:w="5070" w:type="dxa"/>
            <w:gridSpan w:val="2"/>
          </w:tcPr>
          <w:p w:rsidR="00C623F0" w:rsidRPr="00570521" w:rsidRDefault="00C623F0" w:rsidP="00570521">
            <w:pPr>
              <w:pStyle w:val="Paragraphedeliste"/>
              <w:widowControl w:val="0"/>
              <w:overflowPunct w:val="0"/>
              <w:autoSpaceDE w:val="0"/>
              <w:autoSpaceDN w:val="0"/>
              <w:adjustRightInd w:val="0"/>
              <w:spacing w:after="0"/>
              <w:jc w:val="both"/>
              <w:rPr>
                <w:sz w:val="18"/>
                <w:szCs w:val="18"/>
                <w:lang w:eastAsia="fr-FR"/>
              </w:rPr>
            </w:pPr>
            <w:r w:rsidRPr="00570521">
              <w:rPr>
                <w:b/>
                <w:bCs/>
                <w:sz w:val="18"/>
                <w:szCs w:val="18"/>
                <w:lang w:eastAsia="fr-FR"/>
              </w:rPr>
              <w:t xml:space="preserve">Dépenses </w:t>
            </w:r>
          </w:p>
        </w:tc>
        <w:tc>
          <w:tcPr>
            <w:tcW w:w="4252" w:type="dxa"/>
            <w:gridSpan w:val="2"/>
          </w:tcPr>
          <w:p w:rsidR="00C623F0" w:rsidRPr="00570521" w:rsidRDefault="00C623F0" w:rsidP="00570521">
            <w:pPr>
              <w:pStyle w:val="Paragraphedeliste"/>
              <w:widowControl w:val="0"/>
              <w:overflowPunct w:val="0"/>
              <w:autoSpaceDE w:val="0"/>
              <w:autoSpaceDN w:val="0"/>
              <w:adjustRightInd w:val="0"/>
              <w:spacing w:after="0"/>
              <w:jc w:val="both"/>
              <w:rPr>
                <w:sz w:val="18"/>
                <w:szCs w:val="18"/>
                <w:lang w:eastAsia="fr-FR"/>
              </w:rPr>
            </w:pPr>
            <w:r w:rsidRPr="00570521">
              <w:rPr>
                <w:b/>
                <w:bCs/>
                <w:sz w:val="18"/>
                <w:szCs w:val="18"/>
                <w:lang w:eastAsia="fr-FR"/>
              </w:rPr>
              <w:t xml:space="preserve">Recettes </w:t>
            </w:r>
          </w:p>
        </w:tc>
      </w:tr>
      <w:tr w:rsidR="00C623F0" w:rsidRPr="00570521" w:rsidTr="00570521">
        <w:trPr>
          <w:trHeight w:val="408"/>
        </w:trPr>
        <w:tc>
          <w:tcPr>
            <w:tcW w:w="3652" w:type="dxa"/>
          </w:tcPr>
          <w:p w:rsidR="00C623F0" w:rsidRPr="00570521" w:rsidRDefault="00C623F0" w:rsidP="00570521">
            <w:pPr>
              <w:pStyle w:val="Paragraphedeliste"/>
              <w:widowControl w:val="0"/>
              <w:overflowPunct w:val="0"/>
              <w:autoSpaceDE w:val="0"/>
              <w:autoSpaceDN w:val="0"/>
              <w:adjustRightInd w:val="0"/>
              <w:spacing w:after="0"/>
              <w:ind w:left="0"/>
              <w:jc w:val="both"/>
              <w:rPr>
                <w:sz w:val="18"/>
                <w:szCs w:val="18"/>
                <w:lang w:eastAsia="fr-FR"/>
              </w:rPr>
            </w:pPr>
            <w:r w:rsidRPr="00570521">
              <w:rPr>
                <w:sz w:val="18"/>
                <w:szCs w:val="18"/>
                <w:lang w:eastAsia="fr-FR"/>
              </w:rPr>
              <w:t xml:space="preserve">Carte A3 </w:t>
            </w:r>
          </w:p>
        </w:tc>
        <w:tc>
          <w:tcPr>
            <w:tcW w:w="1418" w:type="dxa"/>
          </w:tcPr>
          <w:p w:rsidR="00C623F0" w:rsidRPr="00570521" w:rsidRDefault="00C623F0" w:rsidP="00570521">
            <w:pPr>
              <w:pStyle w:val="Paragraphedeliste"/>
              <w:widowControl w:val="0"/>
              <w:overflowPunct w:val="0"/>
              <w:autoSpaceDE w:val="0"/>
              <w:autoSpaceDN w:val="0"/>
              <w:adjustRightInd w:val="0"/>
              <w:spacing w:after="0"/>
              <w:ind w:left="0"/>
              <w:jc w:val="both"/>
              <w:rPr>
                <w:sz w:val="18"/>
                <w:szCs w:val="18"/>
                <w:lang w:eastAsia="fr-FR"/>
              </w:rPr>
            </w:pPr>
            <w:r w:rsidRPr="00570521">
              <w:rPr>
                <w:sz w:val="18"/>
                <w:szCs w:val="18"/>
                <w:lang w:eastAsia="fr-FR"/>
              </w:rPr>
              <w:t xml:space="preserve">6 000 €  </w:t>
            </w:r>
          </w:p>
        </w:tc>
        <w:tc>
          <w:tcPr>
            <w:tcW w:w="2126" w:type="dxa"/>
          </w:tcPr>
          <w:p w:rsidR="00C623F0" w:rsidRPr="00570521" w:rsidRDefault="00C623F0" w:rsidP="00570521">
            <w:pPr>
              <w:pStyle w:val="Paragraphedeliste"/>
              <w:widowControl w:val="0"/>
              <w:overflowPunct w:val="0"/>
              <w:autoSpaceDE w:val="0"/>
              <w:autoSpaceDN w:val="0"/>
              <w:adjustRightInd w:val="0"/>
              <w:spacing w:after="0"/>
              <w:ind w:left="0"/>
              <w:jc w:val="both"/>
              <w:rPr>
                <w:sz w:val="18"/>
                <w:szCs w:val="18"/>
                <w:lang w:eastAsia="fr-FR"/>
              </w:rPr>
            </w:pPr>
            <w:r w:rsidRPr="00570521">
              <w:rPr>
                <w:sz w:val="18"/>
                <w:szCs w:val="18"/>
                <w:lang w:eastAsia="fr-FR"/>
              </w:rPr>
              <w:t xml:space="preserve">OTSI et privés </w:t>
            </w:r>
          </w:p>
        </w:tc>
        <w:tc>
          <w:tcPr>
            <w:tcW w:w="2126" w:type="dxa"/>
          </w:tcPr>
          <w:p w:rsidR="00C623F0" w:rsidRPr="00570521" w:rsidRDefault="00C623F0" w:rsidP="00570521">
            <w:pPr>
              <w:pStyle w:val="Paragraphedeliste"/>
              <w:widowControl w:val="0"/>
              <w:overflowPunct w:val="0"/>
              <w:autoSpaceDE w:val="0"/>
              <w:autoSpaceDN w:val="0"/>
              <w:adjustRightInd w:val="0"/>
              <w:spacing w:after="0"/>
              <w:ind w:left="0"/>
              <w:jc w:val="both"/>
              <w:rPr>
                <w:sz w:val="18"/>
                <w:szCs w:val="18"/>
                <w:lang w:eastAsia="fr-FR"/>
              </w:rPr>
            </w:pPr>
            <w:r w:rsidRPr="00570521">
              <w:rPr>
                <w:sz w:val="18"/>
                <w:szCs w:val="18"/>
                <w:lang w:eastAsia="fr-FR"/>
              </w:rPr>
              <w:t xml:space="preserve">3 000 €  </w:t>
            </w:r>
          </w:p>
        </w:tc>
      </w:tr>
      <w:tr w:rsidR="00C623F0" w:rsidRPr="00570521" w:rsidTr="00570521">
        <w:trPr>
          <w:trHeight w:val="408"/>
        </w:trPr>
        <w:tc>
          <w:tcPr>
            <w:tcW w:w="3652" w:type="dxa"/>
          </w:tcPr>
          <w:p w:rsidR="00C623F0" w:rsidRPr="00570521" w:rsidRDefault="00C623F0" w:rsidP="00570521">
            <w:pPr>
              <w:pStyle w:val="Paragraphedeliste"/>
              <w:widowControl w:val="0"/>
              <w:overflowPunct w:val="0"/>
              <w:autoSpaceDE w:val="0"/>
              <w:autoSpaceDN w:val="0"/>
              <w:adjustRightInd w:val="0"/>
              <w:spacing w:after="0"/>
              <w:ind w:left="0"/>
              <w:jc w:val="both"/>
              <w:rPr>
                <w:sz w:val="18"/>
                <w:szCs w:val="18"/>
                <w:lang w:eastAsia="fr-FR"/>
              </w:rPr>
            </w:pPr>
            <w:r w:rsidRPr="00570521">
              <w:rPr>
                <w:sz w:val="18"/>
                <w:szCs w:val="18"/>
                <w:lang w:eastAsia="fr-FR"/>
              </w:rPr>
              <w:t xml:space="preserve">50 000 Fiches randonnées </w:t>
            </w:r>
          </w:p>
        </w:tc>
        <w:tc>
          <w:tcPr>
            <w:tcW w:w="1418" w:type="dxa"/>
          </w:tcPr>
          <w:p w:rsidR="00C623F0" w:rsidRPr="00570521" w:rsidRDefault="00C623F0" w:rsidP="00570521">
            <w:pPr>
              <w:pStyle w:val="Paragraphedeliste"/>
              <w:widowControl w:val="0"/>
              <w:overflowPunct w:val="0"/>
              <w:autoSpaceDE w:val="0"/>
              <w:autoSpaceDN w:val="0"/>
              <w:adjustRightInd w:val="0"/>
              <w:spacing w:after="0"/>
              <w:ind w:left="0"/>
              <w:jc w:val="both"/>
              <w:rPr>
                <w:sz w:val="18"/>
                <w:szCs w:val="18"/>
                <w:lang w:eastAsia="fr-FR"/>
              </w:rPr>
            </w:pPr>
            <w:r w:rsidRPr="00570521">
              <w:rPr>
                <w:sz w:val="18"/>
                <w:szCs w:val="18"/>
                <w:lang w:eastAsia="fr-FR"/>
              </w:rPr>
              <w:t xml:space="preserve">5 000 €  </w:t>
            </w:r>
          </w:p>
        </w:tc>
        <w:tc>
          <w:tcPr>
            <w:tcW w:w="2126" w:type="dxa"/>
          </w:tcPr>
          <w:p w:rsidR="00C623F0" w:rsidRPr="00570521" w:rsidRDefault="00C623F0" w:rsidP="00570521">
            <w:pPr>
              <w:pStyle w:val="Paragraphedeliste"/>
              <w:widowControl w:val="0"/>
              <w:overflowPunct w:val="0"/>
              <w:autoSpaceDE w:val="0"/>
              <w:autoSpaceDN w:val="0"/>
              <w:adjustRightInd w:val="0"/>
              <w:spacing w:after="0"/>
              <w:ind w:left="0"/>
              <w:jc w:val="both"/>
              <w:rPr>
                <w:sz w:val="18"/>
                <w:szCs w:val="18"/>
                <w:lang w:eastAsia="fr-FR"/>
              </w:rPr>
            </w:pPr>
            <w:r w:rsidRPr="00570521">
              <w:rPr>
                <w:sz w:val="18"/>
                <w:szCs w:val="18"/>
                <w:lang w:eastAsia="fr-FR"/>
              </w:rPr>
              <w:t xml:space="preserve">CDDRA </w:t>
            </w:r>
          </w:p>
        </w:tc>
        <w:tc>
          <w:tcPr>
            <w:tcW w:w="2126" w:type="dxa"/>
          </w:tcPr>
          <w:p w:rsidR="00C623F0" w:rsidRPr="00570521" w:rsidRDefault="00C623F0" w:rsidP="00570521">
            <w:pPr>
              <w:pStyle w:val="Paragraphedeliste"/>
              <w:widowControl w:val="0"/>
              <w:overflowPunct w:val="0"/>
              <w:autoSpaceDE w:val="0"/>
              <w:autoSpaceDN w:val="0"/>
              <w:adjustRightInd w:val="0"/>
              <w:spacing w:after="0"/>
              <w:ind w:left="0"/>
              <w:jc w:val="both"/>
              <w:rPr>
                <w:sz w:val="18"/>
                <w:szCs w:val="18"/>
                <w:lang w:eastAsia="fr-FR"/>
              </w:rPr>
            </w:pPr>
            <w:r w:rsidRPr="00570521">
              <w:rPr>
                <w:sz w:val="18"/>
                <w:szCs w:val="18"/>
                <w:lang w:eastAsia="fr-FR"/>
              </w:rPr>
              <w:t xml:space="preserve">5 500 €  </w:t>
            </w:r>
          </w:p>
        </w:tc>
      </w:tr>
      <w:tr w:rsidR="00C623F0" w:rsidRPr="00570521" w:rsidTr="00570521">
        <w:trPr>
          <w:trHeight w:val="408"/>
        </w:trPr>
        <w:tc>
          <w:tcPr>
            <w:tcW w:w="3652" w:type="dxa"/>
          </w:tcPr>
          <w:p w:rsidR="00C623F0" w:rsidRPr="00570521" w:rsidRDefault="00C623F0" w:rsidP="00570521">
            <w:pPr>
              <w:pStyle w:val="Paragraphedeliste"/>
              <w:widowControl w:val="0"/>
              <w:overflowPunct w:val="0"/>
              <w:autoSpaceDE w:val="0"/>
              <w:autoSpaceDN w:val="0"/>
              <w:adjustRightInd w:val="0"/>
              <w:spacing w:after="0"/>
              <w:ind w:left="0"/>
              <w:jc w:val="both"/>
              <w:rPr>
                <w:sz w:val="18"/>
                <w:szCs w:val="18"/>
                <w:lang w:eastAsia="fr-FR"/>
              </w:rPr>
            </w:pPr>
          </w:p>
        </w:tc>
        <w:tc>
          <w:tcPr>
            <w:tcW w:w="1418" w:type="dxa"/>
          </w:tcPr>
          <w:p w:rsidR="00C623F0" w:rsidRPr="00570521" w:rsidRDefault="00C623F0" w:rsidP="00570521">
            <w:pPr>
              <w:pStyle w:val="Paragraphedeliste"/>
              <w:widowControl w:val="0"/>
              <w:overflowPunct w:val="0"/>
              <w:autoSpaceDE w:val="0"/>
              <w:autoSpaceDN w:val="0"/>
              <w:adjustRightInd w:val="0"/>
              <w:spacing w:after="0"/>
              <w:ind w:left="0"/>
              <w:jc w:val="both"/>
              <w:rPr>
                <w:sz w:val="18"/>
                <w:szCs w:val="18"/>
                <w:lang w:eastAsia="fr-FR"/>
              </w:rPr>
            </w:pPr>
          </w:p>
        </w:tc>
        <w:tc>
          <w:tcPr>
            <w:tcW w:w="2126" w:type="dxa"/>
          </w:tcPr>
          <w:p w:rsidR="00C623F0" w:rsidRPr="00570521" w:rsidRDefault="00C623F0" w:rsidP="00570521">
            <w:pPr>
              <w:pStyle w:val="Paragraphedeliste"/>
              <w:widowControl w:val="0"/>
              <w:overflowPunct w:val="0"/>
              <w:autoSpaceDE w:val="0"/>
              <w:autoSpaceDN w:val="0"/>
              <w:adjustRightInd w:val="0"/>
              <w:spacing w:after="0"/>
              <w:ind w:left="0"/>
              <w:jc w:val="both"/>
              <w:rPr>
                <w:sz w:val="18"/>
                <w:szCs w:val="18"/>
                <w:lang w:eastAsia="fr-FR"/>
              </w:rPr>
            </w:pPr>
            <w:r w:rsidRPr="00570521">
              <w:rPr>
                <w:sz w:val="18"/>
                <w:szCs w:val="18"/>
                <w:lang w:eastAsia="fr-FR"/>
              </w:rPr>
              <w:t xml:space="preserve">Collectivités </w:t>
            </w:r>
          </w:p>
          <w:p w:rsidR="00C623F0" w:rsidRPr="00570521" w:rsidRDefault="00C623F0" w:rsidP="00570521">
            <w:pPr>
              <w:pStyle w:val="Paragraphedeliste"/>
              <w:widowControl w:val="0"/>
              <w:overflowPunct w:val="0"/>
              <w:autoSpaceDE w:val="0"/>
              <w:autoSpaceDN w:val="0"/>
              <w:adjustRightInd w:val="0"/>
              <w:spacing w:after="0"/>
              <w:ind w:left="0"/>
              <w:jc w:val="both"/>
              <w:rPr>
                <w:b/>
                <w:sz w:val="18"/>
                <w:szCs w:val="18"/>
                <w:lang w:eastAsia="fr-FR"/>
              </w:rPr>
            </w:pPr>
            <w:r w:rsidRPr="00570521">
              <w:rPr>
                <w:b/>
                <w:sz w:val="18"/>
                <w:szCs w:val="18"/>
                <w:lang w:eastAsia="fr-FR"/>
              </w:rPr>
              <w:t>Dont CCCPS</w:t>
            </w:r>
          </w:p>
        </w:tc>
        <w:tc>
          <w:tcPr>
            <w:tcW w:w="2126" w:type="dxa"/>
          </w:tcPr>
          <w:p w:rsidR="00C623F0" w:rsidRPr="00570521" w:rsidRDefault="00C623F0" w:rsidP="00570521">
            <w:pPr>
              <w:pStyle w:val="Paragraphedeliste"/>
              <w:widowControl w:val="0"/>
              <w:overflowPunct w:val="0"/>
              <w:autoSpaceDE w:val="0"/>
              <w:autoSpaceDN w:val="0"/>
              <w:adjustRightInd w:val="0"/>
              <w:spacing w:after="0"/>
              <w:ind w:left="0"/>
              <w:jc w:val="both"/>
              <w:rPr>
                <w:sz w:val="18"/>
                <w:szCs w:val="18"/>
                <w:lang w:eastAsia="fr-FR"/>
              </w:rPr>
            </w:pPr>
            <w:r w:rsidRPr="00570521">
              <w:rPr>
                <w:sz w:val="18"/>
                <w:szCs w:val="18"/>
                <w:lang w:eastAsia="fr-FR"/>
              </w:rPr>
              <w:t xml:space="preserve">2 500 €  </w:t>
            </w:r>
          </w:p>
          <w:p w:rsidR="00C623F0" w:rsidRPr="00570521" w:rsidRDefault="00C623F0" w:rsidP="00570521">
            <w:pPr>
              <w:pStyle w:val="Paragraphedeliste"/>
              <w:widowControl w:val="0"/>
              <w:overflowPunct w:val="0"/>
              <w:autoSpaceDE w:val="0"/>
              <w:autoSpaceDN w:val="0"/>
              <w:adjustRightInd w:val="0"/>
              <w:spacing w:after="0"/>
              <w:ind w:left="0"/>
              <w:jc w:val="both"/>
              <w:rPr>
                <w:b/>
                <w:sz w:val="18"/>
                <w:szCs w:val="18"/>
                <w:lang w:eastAsia="fr-FR"/>
              </w:rPr>
            </w:pPr>
            <w:r w:rsidRPr="00570521">
              <w:rPr>
                <w:b/>
                <w:sz w:val="18"/>
                <w:szCs w:val="18"/>
                <w:lang w:eastAsia="fr-FR"/>
              </w:rPr>
              <w:t>1 250 €</w:t>
            </w:r>
          </w:p>
        </w:tc>
      </w:tr>
    </w:tbl>
    <w:p w:rsidR="00C623F0" w:rsidRDefault="00C623F0" w:rsidP="00FC3D69">
      <w:pPr>
        <w:pStyle w:val="Paragraphedeliste"/>
        <w:spacing w:after="0"/>
        <w:ind w:left="0"/>
        <w:jc w:val="both"/>
      </w:pPr>
    </w:p>
    <w:p w:rsidR="00C623F0" w:rsidRDefault="00C623F0" w:rsidP="00FC3D69">
      <w:pPr>
        <w:pStyle w:val="Paragraphedeliste"/>
        <w:spacing w:after="0"/>
        <w:ind w:left="0"/>
        <w:jc w:val="both"/>
      </w:pPr>
      <w:r>
        <w:t>Pour ces deux nouvelles actions, une demande de subvention a été adressée aux deux collectivités CCCPS et CCVD avec une répartition égale (50%-50%)</w:t>
      </w:r>
    </w:p>
    <w:p w:rsidR="00C623F0" w:rsidRDefault="00C623F0" w:rsidP="00FC3D69">
      <w:pPr>
        <w:pStyle w:val="Paragraphedeliste"/>
        <w:spacing w:after="0"/>
        <w:ind w:left="0"/>
        <w:jc w:val="both"/>
      </w:pPr>
      <w:r>
        <w:t>Une demande d’avance a également été sollicitée au vu de la trésorerie de l’association. Il est proposé au Conseil Communautaire de verser un acompte à hauteur de 80% de la participation demandée aux collectivités.</w:t>
      </w:r>
    </w:p>
    <w:p w:rsidR="00C623F0" w:rsidRDefault="00C623F0" w:rsidP="00FC3D69">
      <w:pPr>
        <w:pStyle w:val="Paragraphedeliste"/>
        <w:spacing w:after="0"/>
        <w:ind w:left="0"/>
        <w:jc w:val="both"/>
      </w:pPr>
    </w:p>
    <w:p w:rsidR="00C623F0" w:rsidRDefault="00C623F0" w:rsidP="00FC3D69">
      <w:pPr>
        <w:pStyle w:val="Paragraphedeliste"/>
        <w:spacing w:after="0"/>
        <w:ind w:left="0"/>
        <w:jc w:val="both"/>
      </w:pPr>
      <w:r>
        <w:rPr>
          <w:b/>
          <w:i/>
        </w:rPr>
        <w:t xml:space="preserve"> Le</w:t>
      </w:r>
      <w:r w:rsidRPr="00494A3F">
        <w:rPr>
          <w:b/>
          <w:i/>
        </w:rPr>
        <w:t xml:space="preserve"> </w:t>
      </w:r>
      <w:r>
        <w:rPr>
          <w:b/>
          <w:i/>
        </w:rPr>
        <w:t>C</w:t>
      </w:r>
      <w:r w:rsidRPr="00494A3F">
        <w:rPr>
          <w:b/>
          <w:i/>
        </w:rPr>
        <w:t xml:space="preserve">onseil </w:t>
      </w:r>
      <w:r>
        <w:rPr>
          <w:b/>
          <w:i/>
        </w:rPr>
        <w:t xml:space="preserve">Communautaire </w:t>
      </w:r>
      <w:r w:rsidRPr="00494A3F">
        <w:rPr>
          <w:b/>
          <w:i/>
        </w:rPr>
        <w:t xml:space="preserve"> </w:t>
      </w:r>
      <w:r>
        <w:rPr>
          <w:b/>
          <w:i/>
        </w:rPr>
        <w:t xml:space="preserve">valide à l’unanimité le montant </w:t>
      </w:r>
      <w:r w:rsidRPr="00BC2523">
        <w:rPr>
          <w:b/>
          <w:i/>
        </w:rPr>
        <w:t>de 3 250 €</w:t>
      </w:r>
      <w:r>
        <w:rPr>
          <w:b/>
          <w:i/>
        </w:rPr>
        <w:t xml:space="preserve"> de la subvention pour le réseau des offices de tourisme </w:t>
      </w:r>
    </w:p>
    <w:p w:rsidR="00C623F0" w:rsidRDefault="00C623F0" w:rsidP="00FC3D69">
      <w:pPr>
        <w:suppressAutoHyphens/>
        <w:spacing w:after="0" w:line="240" w:lineRule="auto"/>
        <w:ind w:left="1276"/>
        <w:jc w:val="both"/>
        <w:rPr>
          <w:rFonts w:cs="Calibri"/>
          <w:highlight w:val="yellow"/>
        </w:rPr>
      </w:pPr>
    </w:p>
    <w:p w:rsidR="00640AFA" w:rsidRDefault="00640AFA" w:rsidP="00FC3D69">
      <w:pPr>
        <w:suppressAutoHyphens/>
        <w:spacing w:after="0" w:line="240" w:lineRule="auto"/>
        <w:ind w:left="1276"/>
        <w:jc w:val="both"/>
        <w:rPr>
          <w:rFonts w:cs="Calibri"/>
          <w:highlight w:val="yellow"/>
        </w:rPr>
      </w:pPr>
    </w:p>
    <w:p w:rsidR="00C623F0" w:rsidRDefault="00C623F0" w:rsidP="00FC3D69">
      <w:pPr>
        <w:numPr>
          <w:ilvl w:val="0"/>
          <w:numId w:val="4"/>
        </w:numPr>
        <w:suppressAutoHyphens/>
        <w:spacing w:after="0" w:line="240" w:lineRule="auto"/>
        <w:ind w:left="1276"/>
        <w:jc w:val="both"/>
        <w:rPr>
          <w:rFonts w:cs="Calibri"/>
          <w:b/>
        </w:rPr>
      </w:pPr>
      <w:r w:rsidRPr="002F10E4">
        <w:rPr>
          <w:rFonts w:cs="Calibri"/>
          <w:b/>
        </w:rPr>
        <w:t>Subvention</w:t>
      </w:r>
      <w:r>
        <w:rPr>
          <w:rFonts w:cs="Calibri"/>
          <w:b/>
        </w:rPr>
        <w:t>s</w:t>
      </w:r>
      <w:r w:rsidRPr="002F10E4">
        <w:rPr>
          <w:rFonts w:cs="Calibri"/>
          <w:b/>
        </w:rPr>
        <w:t xml:space="preserve"> liées  aux acteurs des NTIC</w:t>
      </w:r>
    </w:p>
    <w:p w:rsidR="00C623F0" w:rsidRPr="002F10E4" w:rsidRDefault="00C623F0" w:rsidP="00FC3D69">
      <w:pPr>
        <w:suppressAutoHyphens/>
        <w:spacing w:after="0" w:line="240" w:lineRule="auto"/>
        <w:ind w:left="1276"/>
        <w:jc w:val="both"/>
        <w:rPr>
          <w:rFonts w:cs="Calibri"/>
          <w:b/>
        </w:rPr>
      </w:pPr>
    </w:p>
    <w:p w:rsidR="00C623F0" w:rsidRPr="00C942D5" w:rsidRDefault="00C623F0" w:rsidP="00FC3D69">
      <w:pPr>
        <w:pStyle w:val="Paragraphedeliste"/>
        <w:numPr>
          <w:ilvl w:val="0"/>
          <w:numId w:val="7"/>
        </w:numPr>
        <w:suppressAutoHyphens/>
        <w:spacing w:after="0" w:line="240" w:lineRule="auto"/>
        <w:jc w:val="both"/>
        <w:rPr>
          <w:rFonts w:cs="Calibri"/>
          <w:b/>
        </w:rPr>
      </w:pPr>
      <w:r w:rsidRPr="00C942D5">
        <w:rPr>
          <w:rFonts w:cs="Calibri"/>
          <w:b/>
        </w:rPr>
        <w:t>Club informatique de Saillans</w:t>
      </w:r>
    </w:p>
    <w:p w:rsidR="00C623F0" w:rsidRPr="009D5B25" w:rsidRDefault="00C623F0" w:rsidP="00FC3D69">
      <w:pPr>
        <w:autoSpaceDE w:val="0"/>
        <w:autoSpaceDN w:val="0"/>
        <w:adjustRightInd w:val="0"/>
        <w:spacing w:after="0" w:line="240" w:lineRule="auto"/>
        <w:jc w:val="both"/>
        <w:rPr>
          <w:rFonts w:cs="Calibri"/>
        </w:rPr>
      </w:pPr>
      <w:r w:rsidRPr="009D5B25">
        <w:rPr>
          <w:rFonts w:cs="Calibri"/>
        </w:rPr>
        <w:t xml:space="preserve">La CCCPS a inscrit dans ces statuts </w:t>
      </w:r>
      <w:r>
        <w:rPr>
          <w:rFonts w:cs="Calibri"/>
        </w:rPr>
        <w:t xml:space="preserve">le </w:t>
      </w:r>
      <w:r w:rsidRPr="009D5B25">
        <w:rPr>
          <w:rFonts w:cs="Calibri"/>
        </w:rPr>
        <w:t>soutien à des actions visant à accéder au</w:t>
      </w:r>
      <w:r>
        <w:rPr>
          <w:rFonts w:cs="Calibri"/>
        </w:rPr>
        <w:t>x nouveaux outils d’information</w:t>
      </w:r>
      <w:r w:rsidRPr="009D5B25">
        <w:rPr>
          <w:rFonts w:cs="Calibri"/>
        </w:rPr>
        <w:t xml:space="preserve"> : </w:t>
      </w:r>
      <w:r>
        <w:rPr>
          <w:rFonts w:cs="Calibri"/>
        </w:rPr>
        <w:t xml:space="preserve">le </w:t>
      </w:r>
      <w:r w:rsidRPr="009D5B25">
        <w:rPr>
          <w:rFonts w:cs="Calibri"/>
        </w:rPr>
        <w:t>club</w:t>
      </w:r>
      <w:r>
        <w:rPr>
          <w:rFonts w:cs="Calibri"/>
        </w:rPr>
        <w:t xml:space="preserve"> </w:t>
      </w:r>
      <w:r w:rsidRPr="009D5B25">
        <w:rPr>
          <w:rFonts w:cs="Calibri"/>
        </w:rPr>
        <w:t>informatique de Saillans.</w:t>
      </w:r>
    </w:p>
    <w:p w:rsidR="00C623F0" w:rsidRDefault="00C623F0" w:rsidP="00FC3D69">
      <w:pPr>
        <w:autoSpaceDE w:val="0"/>
        <w:autoSpaceDN w:val="0"/>
        <w:adjustRightInd w:val="0"/>
        <w:spacing w:after="0" w:line="240" w:lineRule="auto"/>
        <w:jc w:val="both"/>
        <w:rPr>
          <w:rFonts w:cs="Calibri"/>
        </w:rPr>
      </w:pPr>
    </w:p>
    <w:p w:rsidR="00C623F0" w:rsidRDefault="00C623F0" w:rsidP="00FC3D69">
      <w:pPr>
        <w:autoSpaceDE w:val="0"/>
        <w:autoSpaceDN w:val="0"/>
        <w:adjustRightInd w:val="0"/>
        <w:spacing w:after="0" w:line="240" w:lineRule="auto"/>
        <w:jc w:val="both"/>
        <w:rPr>
          <w:rFonts w:cs="Calibri"/>
        </w:rPr>
      </w:pPr>
      <w:r>
        <w:rPr>
          <w:rFonts w:cs="Calibri"/>
        </w:rPr>
        <w:t>La structure sollicite à la CCCPS pour une subvention d’investissement d’un montant de 2000€, somme correspondant à l’achat de  2 ordinateurs fixes, 1 ordinateur portable, 3 licences Win 8 pro (coût total  = 2067 €).</w:t>
      </w:r>
    </w:p>
    <w:p w:rsidR="00C623F0" w:rsidRPr="009D5B25" w:rsidRDefault="00C623F0" w:rsidP="00FC3D69">
      <w:pPr>
        <w:autoSpaceDE w:val="0"/>
        <w:autoSpaceDN w:val="0"/>
        <w:adjustRightInd w:val="0"/>
        <w:spacing w:after="0" w:line="240" w:lineRule="auto"/>
        <w:jc w:val="both"/>
        <w:rPr>
          <w:rFonts w:cs="Calibri"/>
        </w:rPr>
      </w:pPr>
      <w:r>
        <w:rPr>
          <w:rFonts w:cs="Calibri"/>
        </w:rPr>
        <w:t>Le Bureau propose l’achat de matériel afin de maintenir un parc informatique efficient, et donc de verser une subvention exceptionnelle de 80% du montant total, avec un plafond de 2000 euros HT d’achat.</w:t>
      </w:r>
    </w:p>
    <w:p w:rsidR="00C623F0" w:rsidRDefault="00C623F0" w:rsidP="00FC3D69">
      <w:pPr>
        <w:suppressAutoHyphens/>
        <w:spacing w:after="0" w:line="240" w:lineRule="auto"/>
        <w:ind w:left="1276"/>
        <w:jc w:val="both"/>
        <w:rPr>
          <w:rFonts w:cs="Calibri"/>
          <w:highlight w:val="yellow"/>
        </w:rPr>
      </w:pPr>
    </w:p>
    <w:p w:rsidR="00C623F0" w:rsidRPr="000E6ACA" w:rsidRDefault="00C623F0" w:rsidP="00FC3D69">
      <w:pPr>
        <w:spacing w:after="0"/>
        <w:jc w:val="both"/>
        <w:outlineLvl w:val="0"/>
        <w:rPr>
          <w:rFonts w:cs="Calibri"/>
          <w:b/>
        </w:rPr>
      </w:pPr>
      <w:r>
        <w:rPr>
          <w:rFonts w:cs="Calibri"/>
          <w:b/>
          <w:i/>
        </w:rPr>
        <w:t>La subvention attribuée au Club informatique est votée à l’unanimité</w:t>
      </w:r>
    </w:p>
    <w:p w:rsidR="00C623F0" w:rsidRDefault="00C623F0" w:rsidP="00FC3D69">
      <w:pPr>
        <w:suppressAutoHyphens/>
        <w:spacing w:after="0" w:line="240" w:lineRule="auto"/>
        <w:ind w:left="1276"/>
        <w:jc w:val="both"/>
        <w:rPr>
          <w:rFonts w:cs="Calibri"/>
          <w:highlight w:val="yellow"/>
        </w:rPr>
      </w:pPr>
    </w:p>
    <w:p w:rsidR="00640AFA" w:rsidRDefault="00640AFA" w:rsidP="00FC3D69">
      <w:pPr>
        <w:suppressAutoHyphens/>
        <w:spacing w:after="0" w:line="240" w:lineRule="auto"/>
        <w:ind w:left="1276"/>
        <w:jc w:val="both"/>
        <w:rPr>
          <w:rFonts w:cs="Calibri"/>
          <w:highlight w:val="yellow"/>
        </w:rPr>
      </w:pPr>
    </w:p>
    <w:p w:rsidR="00640AFA" w:rsidRDefault="00640AFA" w:rsidP="00FC3D69">
      <w:pPr>
        <w:suppressAutoHyphens/>
        <w:spacing w:after="0" w:line="240" w:lineRule="auto"/>
        <w:ind w:left="1276"/>
        <w:jc w:val="both"/>
        <w:rPr>
          <w:rFonts w:cs="Calibri"/>
          <w:highlight w:val="yellow"/>
        </w:rPr>
      </w:pPr>
    </w:p>
    <w:p w:rsidR="00C623F0" w:rsidRPr="002F10E4" w:rsidRDefault="00C623F0" w:rsidP="00FC3D69">
      <w:pPr>
        <w:pStyle w:val="Paragraphedeliste"/>
        <w:numPr>
          <w:ilvl w:val="0"/>
          <w:numId w:val="7"/>
        </w:numPr>
        <w:suppressAutoHyphens/>
        <w:spacing w:after="0" w:line="240" w:lineRule="auto"/>
        <w:jc w:val="both"/>
        <w:rPr>
          <w:rFonts w:cs="Calibri"/>
        </w:rPr>
      </w:pPr>
      <w:r w:rsidRPr="002F10E4">
        <w:rPr>
          <w:rFonts w:cs="Calibri"/>
          <w:b/>
        </w:rPr>
        <w:lastRenderedPageBreak/>
        <w:t xml:space="preserve">Télé-centre de Crest </w:t>
      </w:r>
    </w:p>
    <w:p w:rsidR="00C623F0" w:rsidRDefault="00C623F0" w:rsidP="00FC3D69">
      <w:pPr>
        <w:suppressAutoHyphens/>
        <w:spacing w:after="0" w:line="240" w:lineRule="auto"/>
        <w:jc w:val="both"/>
        <w:rPr>
          <w:rFonts w:cs="Calibri"/>
        </w:rPr>
      </w:pPr>
      <w:r w:rsidRPr="00377C4B">
        <w:rPr>
          <w:rFonts w:cs="Calibri"/>
        </w:rPr>
        <w:t>Dans le cadre du PER, un télé</w:t>
      </w:r>
      <w:r>
        <w:rPr>
          <w:rFonts w:cs="Calibri"/>
        </w:rPr>
        <w:t>-</w:t>
      </w:r>
      <w:r w:rsidRPr="00377C4B">
        <w:rPr>
          <w:rFonts w:cs="Calibri"/>
        </w:rPr>
        <w:t>centre a vu le jour à Crest en novembre 2013. Ce télé</w:t>
      </w:r>
      <w:r>
        <w:rPr>
          <w:rFonts w:cs="Calibri"/>
        </w:rPr>
        <w:t>-</w:t>
      </w:r>
      <w:r w:rsidRPr="00377C4B">
        <w:rPr>
          <w:rFonts w:cs="Calibri"/>
        </w:rPr>
        <w:t>centre</w:t>
      </w:r>
      <w:r>
        <w:rPr>
          <w:rFonts w:cs="Calibri"/>
        </w:rPr>
        <w:t xml:space="preserve"> est</w:t>
      </w:r>
      <w:r w:rsidRPr="00377C4B">
        <w:rPr>
          <w:rFonts w:cs="Calibri"/>
        </w:rPr>
        <w:t xml:space="preserve"> animé par le GRETA </w:t>
      </w:r>
      <w:r>
        <w:rPr>
          <w:rFonts w:cs="Calibri"/>
        </w:rPr>
        <w:t>et une</w:t>
      </w:r>
      <w:r w:rsidRPr="00377C4B">
        <w:rPr>
          <w:rFonts w:cs="Calibri"/>
        </w:rPr>
        <w:t xml:space="preserve"> convention</w:t>
      </w:r>
      <w:r>
        <w:rPr>
          <w:rFonts w:cs="Calibri"/>
        </w:rPr>
        <w:t xml:space="preserve"> sera signée avec la communauté de Communes du Crestois et du Pays de Saillans pour </w:t>
      </w:r>
      <w:r w:rsidRPr="00377C4B">
        <w:rPr>
          <w:rFonts w:cs="Calibri"/>
        </w:rPr>
        <w:t xml:space="preserve">la mise en place de l’EPI-CENTRE. </w:t>
      </w:r>
    </w:p>
    <w:p w:rsidR="00C623F0" w:rsidRPr="00377C4B" w:rsidRDefault="00C623F0" w:rsidP="00FC3D69">
      <w:pPr>
        <w:suppressAutoHyphens/>
        <w:spacing w:after="0" w:line="240" w:lineRule="auto"/>
        <w:jc w:val="both"/>
      </w:pPr>
      <w:r>
        <w:rPr>
          <w:rFonts w:cs="Calibri"/>
        </w:rPr>
        <w:t>L</w:t>
      </w:r>
      <w:r w:rsidRPr="00377C4B">
        <w:rPr>
          <w:rFonts w:cs="Calibri"/>
        </w:rPr>
        <w:t xml:space="preserve">e GRETA a financé </w:t>
      </w:r>
      <w:r w:rsidRPr="00377C4B">
        <w:t>un dispositif de visioconférence, 7 bureaux, 1 table ronde</w:t>
      </w:r>
      <w:r>
        <w:t xml:space="preserve">, 11 chaises, 3 PC portables, </w:t>
      </w:r>
      <w:r w:rsidRPr="00377C4B">
        <w:t>6 PC fixes, 1 imprimante et 9 logiciels.</w:t>
      </w:r>
      <w:r>
        <w:t xml:space="preserve"> </w:t>
      </w:r>
      <w:r w:rsidRPr="00377C4B">
        <w:t xml:space="preserve">Le GRETA </w:t>
      </w:r>
      <w:r w:rsidRPr="00377C4B">
        <w:rPr>
          <w:rFonts w:cs="Calibri"/>
        </w:rPr>
        <w:t xml:space="preserve">se charge également des frais </w:t>
      </w:r>
      <w:r>
        <w:t xml:space="preserve">locatifs </w:t>
      </w:r>
      <w:r w:rsidRPr="00377C4B">
        <w:t>(eau, électricité, chauffage, petite répara</w:t>
      </w:r>
      <w:r>
        <w:t xml:space="preserve">tion, nettoyage de la salle) et </w:t>
      </w:r>
      <w:r w:rsidRPr="00377C4B">
        <w:t>de l’ouverture de la salle 30 heures par semaine.</w:t>
      </w:r>
    </w:p>
    <w:p w:rsidR="00C623F0" w:rsidRDefault="00C623F0" w:rsidP="00FC3D69">
      <w:pPr>
        <w:widowControl w:val="0"/>
        <w:tabs>
          <w:tab w:val="left" w:pos="2977"/>
        </w:tabs>
        <w:spacing w:after="0" w:line="240" w:lineRule="auto"/>
        <w:jc w:val="both"/>
      </w:pPr>
    </w:p>
    <w:p w:rsidR="00C623F0" w:rsidRPr="00377C4B" w:rsidRDefault="00C623F0" w:rsidP="00FC3D69">
      <w:pPr>
        <w:widowControl w:val="0"/>
        <w:tabs>
          <w:tab w:val="left" w:pos="2977"/>
        </w:tabs>
        <w:spacing w:after="0" w:line="240" w:lineRule="auto"/>
        <w:jc w:val="both"/>
      </w:pPr>
      <w:r w:rsidRPr="00377C4B">
        <w:t>En fin d'année, l'animateur du télé</w:t>
      </w:r>
      <w:r>
        <w:t>-</w:t>
      </w:r>
      <w:r w:rsidRPr="00377C4B">
        <w:t xml:space="preserve">centre devra établir un rapport annuel dans lequel </w:t>
      </w:r>
      <w:r>
        <w:t>sera indiqué</w:t>
      </w:r>
      <w:r w:rsidRPr="00377C4B">
        <w:t xml:space="preserve"> tant pour le télé</w:t>
      </w:r>
      <w:r>
        <w:t>-</w:t>
      </w:r>
      <w:r w:rsidRPr="00377C4B">
        <w:t>centre que pour l'espace public internet :</w:t>
      </w:r>
    </w:p>
    <w:p w:rsidR="00C623F0" w:rsidRPr="00377C4B" w:rsidRDefault="00C623F0" w:rsidP="00FC3D69">
      <w:pPr>
        <w:widowControl w:val="0"/>
        <w:spacing w:after="0" w:line="240" w:lineRule="auto"/>
        <w:jc w:val="both"/>
      </w:pPr>
      <w:r w:rsidRPr="00377C4B">
        <w:t>- le bilan et le compte annuel de résultat</w:t>
      </w:r>
    </w:p>
    <w:p w:rsidR="00C623F0" w:rsidRPr="00377C4B" w:rsidRDefault="00C623F0" w:rsidP="00FC3D69">
      <w:pPr>
        <w:widowControl w:val="0"/>
        <w:spacing w:after="0" w:line="240" w:lineRule="auto"/>
        <w:jc w:val="both"/>
      </w:pPr>
      <w:r w:rsidRPr="00377C4B">
        <w:t>- le pourcentage d'utilisation du télé</w:t>
      </w:r>
      <w:r>
        <w:t>-</w:t>
      </w:r>
      <w:r w:rsidRPr="00377C4B">
        <w:t>centre</w:t>
      </w:r>
    </w:p>
    <w:p w:rsidR="00C623F0" w:rsidRPr="00377C4B" w:rsidRDefault="00C623F0" w:rsidP="00FC3D69">
      <w:pPr>
        <w:widowControl w:val="0"/>
        <w:spacing w:after="0" w:line="240" w:lineRule="auto"/>
        <w:jc w:val="both"/>
      </w:pPr>
      <w:r w:rsidRPr="00377C4B">
        <w:t>- le nombre d'emplois créé directement ou indirectement par les activités nouvelles et le soutien aux entreprises existantes</w:t>
      </w:r>
    </w:p>
    <w:p w:rsidR="00C623F0" w:rsidRPr="00377C4B" w:rsidRDefault="00C623F0" w:rsidP="00FC3D69">
      <w:pPr>
        <w:widowControl w:val="0"/>
        <w:spacing w:after="0" w:line="240" w:lineRule="auto"/>
        <w:jc w:val="both"/>
      </w:pPr>
      <w:r w:rsidRPr="00377C4B">
        <w:t>- le nombre de stagiaires suivant les formations ainsi que le nombre de participants aux ateliers ou aux séminaires</w:t>
      </w:r>
    </w:p>
    <w:p w:rsidR="00C623F0" w:rsidRPr="00377C4B" w:rsidRDefault="00C623F0" w:rsidP="00FC3D69">
      <w:pPr>
        <w:widowControl w:val="0"/>
        <w:spacing w:after="0" w:line="240" w:lineRule="auto"/>
        <w:jc w:val="both"/>
      </w:pPr>
      <w:r w:rsidRPr="00377C4B">
        <w:t>- l'origine géographique et professionnelle des télétravailleurs</w:t>
      </w:r>
    </w:p>
    <w:p w:rsidR="00C623F0" w:rsidRDefault="00C623F0" w:rsidP="00FC3D69">
      <w:pPr>
        <w:suppressAutoHyphens/>
        <w:spacing w:after="0" w:line="240" w:lineRule="auto"/>
        <w:jc w:val="both"/>
        <w:rPr>
          <w:rFonts w:cs="Calibri"/>
        </w:rPr>
      </w:pPr>
    </w:p>
    <w:p w:rsidR="00C623F0" w:rsidRPr="00B43266" w:rsidRDefault="00C623F0" w:rsidP="00FC3D69">
      <w:pPr>
        <w:suppressAutoHyphens/>
        <w:spacing w:after="0" w:line="240" w:lineRule="auto"/>
        <w:jc w:val="both"/>
        <w:rPr>
          <w:rFonts w:cs="Calibri"/>
        </w:rPr>
      </w:pPr>
      <w:r w:rsidRPr="00B43266">
        <w:rPr>
          <w:rFonts w:cs="Calibri"/>
        </w:rPr>
        <w:t xml:space="preserve">Le coût de </w:t>
      </w:r>
      <w:r>
        <w:rPr>
          <w:rFonts w:cs="Calibri"/>
        </w:rPr>
        <w:t xml:space="preserve">fonctionnement restant à la charge </w:t>
      </w:r>
      <w:r w:rsidRPr="00B43266">
        <w:rPr>
          <w:rFonts w:cs="Calibri"/>
        </w:rPr>
        <w:t>de la CCCPS soit :</w:t>
      </w:r>
    </w:p>
    <w:p w:rsidR="00C623F0" w:rsidRPr="00B43266" w:rsidRDefault="00C623F0" w:rsidP="00FC3D69">
      <w:pPr>
        <w:numPr>
          <w:ilvl w:val="0"/>
          <w:numId w:val="6"/>
        </w:numPr>
        <w:spacing w:after="0" w:line="240" w:lineRule="auto"/>
        <w:ind w:left="714" w:hanging="357"/>
        <w:jc w:val="both"/>
        <w:rPr>
          <w:lang w:eastAsia="fr-FR"/>
        </w:rPr>
      </w:pPr>
      <w:r w:rsidRPr="00B43266">
        <w:rPr>
          <w:lang w:eastAsia="fr-FR"/>
        </w:rPr>
        <w:t>Contrat de maintenance</w:t>
      </w:r>
      <w:r w:rsidRPr="00B43266">
        <w:rPr>
          <w:rFonts w:cs="Calibri"/>
          <w:lang w:eastAsia="fr-FR"/>
        </w:rPr>
        <w:t xml:space="preserve"> de l’imprimante : 684 € / an + coût des impressions</w:t>
      </w:r>
    </w:p>
    <w:p w:rsidR="00C623F0" w:rsidRPr="00B43266" w:rsidRDefault="00C623F0" w:rsidP="00FC3D69">
      <w:pPr>
        <w:numPr>
          <w:ilvl w:val="0"/>
          <w:numId w:val="6"/>
        </w:numPr>
        <w:spacing w:after="0" w:line="240" w:lineRule="auto"/>
        <w:ind w:left="714" w:hanging="357"/>
        <w:jc w:val="both"/>
        <w:rPr>
          <w:lang w:eastAsia="fr-FR"/>
        </w:rPr>
      </w:pPr>
      <w:r w:rsidRPr="00B43266">
        <w:rPr>
          <w:lang w:eastAsia="fr-FR"/>
        </w:rPr>
        <w:t>Fournitures : 250 € / an</w:t>
      </w:r>
    </w:p>
    <w:p w:rsidR="00C623F0" w:rsidRPr="00B43266" w:rsidRDefault="00C623F0" w:rsidP="00FC3D69">
      <w:pPr>
        <w:numPr>
          <w:ilvl w:val="0"/>
          <w:numId w:val="6"/>
        </w:numPr>
        <w:spacing w:after="0" w:line="240" w:lineRule="auto"/>
        <w:ind w:left="714" w:hanging="357"/>
        <w:jc w:val="both"/>
        <w:rPr>
          <w:lang w:eastAsia="fr-FR"/>
        </w:rPr>
      </w:pPr>
      <w:r w:rsidRPr="00B43266">
        <w:rPr>
          <w:lang w:eastAsia="fr-FR"/>
        </w:rPr>
        <w:t>Abonnement Fibre Optique : 3 180 € / an</w:t>
      </w:r>
    </w:p>
    <w:p w:rsidR="00C623F0" w:rsidRPr="00B43266" w:rsidRDefault="00C623F0" w:rsidP="00FC3D69">
      <w:pPr>
        <w:numPr>
          <w:ilvl w:val="0"/>
          <w:numId w:val="6"/>
        </w:numPr>
        <w:spacing w:after="0" w:line="240" w:lineRule="auto"/>
        <w:ind w:left="714" w:hanging="357"/>
        <w:jc w:val="both"/>
        <w:rPr>
          <w:lang w:eastAsia="fr-FR"/>
        </w:rPr>
      </w:pPr>
      <w:r w:rsidRPr="00B43266">
        <w:rPr>
          <w:lang w:eastAsia="fr-FR"/>
        </w:rPr>
        <w:t>Communication : 2 000 € /an</w:t>
      </w:r>
    </w:p>
    <w:p w:rsidR="00C623F0" w:rsidRPr="00B43266" w:rsidRDefault="00C623F0" w:rsidP="00FC3D69">
      <w:pPr>
        <w:suppressAutoHyphens/>
        <w:spacing w:after="0" w:line="240" w:lineRule="auto"/>
        <w:jc w:val="both"/>
        <w:rPr>
          <w:rFonts w:cs="Calibri"/>
        </w:rPr>
      </w:pPr>
      <w:r w:rsidRPr="00B43266">
        <w:rPr>
          <w:rFonts w:cs="Calibri"/>
        </w:rPr>
        <w:t>Ce qui représente un coût global de 6 114 € / an</w:t>
      </w:r>
      <w:r>
        <w:rPr>
          <w:rFonts w:cs="Calibri"/>
        </w:rPr>
        <w:t>. Une convention sera établie pour prévoir cette subvention et établir clairement la répartition financière.</w:t>
      </w:r>
    </w:p>
    <w:p w:rsidR="00C623F0" w:rsidRPr="00B7226F" w:rsidRDefault="00C623F0" w:rsidP="00FC3D69">
      <w:pPr>
        <w:suppressAutoHyphens/>
        <w:spacing w:after="0" w:line="240" w:lineRule="auto"/>
        <w:jc w:val="both"/>
        <w:rPr>
          <w:rFonts w:cs="Calibri"/>
        </w:rPr>
      </w:pPr>
    </w:p>
    <w:p w:rsidR="00C623F0" w:rsidRDefault="00640AFA" w:rsidP="00FC3D69">
      <w:pPr>
        <w:spacing w:after="0"/>
        <w:jc w:val="both"/>
        <w:rPr>
          <w:rFonts w:cs="Calibri"/>
          <w:b/>
          <w:i/>
        </w:rPr>
      </w:pPr>
      <w:r>
        <w:rPr>
          <w:rFonts w:cs="Calibri"/>
          <w:b/>
          <w:i/>
        </w:rPr>
        <w:t>Le coût de fonctionnement inscrit au BP 2014 est validé à l’unanimité et le conseil communautaire autorise le Président à signer une convention qui formalise cette répartition financière.</w:t>
      </w:r>
    </w:p>
    <w:p w:rsidR="00640AFA" w:rsidRDefault="00640AFA" w:rsidP="00FC3D69">
      <w:pPr>
        <w:spacing w:after="0"/>
        <w:jc w:val="both"/>
        <w:rPr>
          <w:rFonts w:cs="Calibri"/>
          <w:b/>
          <w:i/>
        </w:rPr>
      </w:pPr>
    </w:p>
    <w:p w:rsidR="00C623F0" w:rsidRPr="000E6ACA" w:rsidRDefault="00C623F0" w:rsidP="00FC3D69">
      <w:pPr>
        <w:spacing w:after="0"/>
        <w:jc w:val="both"/>
        <w:rPr>
          <w:rFonts w:cs="Calibri"/>
          <w:b/>
        </w:rPr>
      </w:pPr>
      <w:r>
        <w:rPr>
          <w:rFonts w:cs="Calibri"/>
          <w:b/>
          <w:i/>
        </w:rPr>
        <w:t>Jean Charles ROCHE quitte la salle à 22h10</w:t>
      </w:r>
    </w:p>
    <w:p w:rsidR="00C623F0" w:rsidRDefault="00C623F0" w:rsidP="00FC3D69">
      <w:pPr>
        <w:suppressAutoHyphens/>
        <w:spacing w:after="0" w:line="240" w:lineRule="auto"/>
        <w:jc w:val="both"/>
        <w:rPr>
          <w:rFonts w:cs="Calibri"/>
          <w:highlight w:val="yellow"/>
        </w:rPr>
      </w:pPr>
    </w:p>
    <w:p w:rsidR="00C623F0" w:rsidRDefault="00C623F0" w:rsidP="00FC3D69">
      <w:pPr>
        <w:pStyle w:val="Paragraphedeliste"/>
        <w:numPr>
          <w:ilvl w:val="0"/>
          <w:numId w:val="4"/>
        </w:numPr>
        <w:suppressAutoHyphens/>
        <w:spacing w:after="0" w:line="240" w:lineRule="auto"/>
        <w:ind w:left="1134"/>
        <w:jc w:val="both"/>
        <w:rPr>
          <w:rFonts w:cs="Calibri"/>
          <w:b/>
        </w:rPr>
      </w:pPr>
      <w:r w:rsidRPr="00D33CC6">
        <w:rPr>
          <w:rFonts w:cs="Calibri"/>
          <w:b/>
        </w:rPr>
        <w:t xml:space="preserve">Subvention Faubourg 26 </w:t>
      </w:r>
    </w:p>
    <w:p w:rsidR="00C623F0" w:rsidRDefault="00C623F0" w:rsidP="00FC3D69">
      <w:pPr>
        <w:suppressAutoHyphens/>
        <w:spacing w:after="0" w:line="240" w:lineRule="auto"/>
        <w:jc w:val="both"/>
        <w:rPr>
          <w:rFonts w:cs="Calibri"/>
          <w:b/>
        </w:rPr>
      </w:pPr>
    </w:p>
    <w:p w:rsidR="00C623F0" w:rsidRDefault="00C623F0" w:rsidP="00FC3D69">
      <w:pPr>
        <w:suppressAutoHyphens/>
        <w:spacing w:after="0" w:line="240" w:lineRule="auto"/>
        <w:jc w:val="both"/>
        <w:rPr>
          <w:rFonts w:cs="Calibri"/>
        </w:rPr>
      </w:pPr>
      <w:r w:rsidRPr="00D33CC6">
        <w:rPr>
          <w:rFonts w:cs="Calibri"/>
        </w:rPr>
        <w:t>Dans le cadre de notre compétence animation de l’espace culturel du Temple de Saillans, une convention a été signée avec Faubourg</w:t>
      </w:r>
      <w:r>
        <w:rPr>
          <w:rFonts w:cs="Calibri"/>
        </w:rPr>
        <w:t xml:space="preserve"> </w:t>
      </w:r>
      <w:r w:rsidRPr="00D33CC6">
        <w:rPr>
          <w:rFonts w:cs="Calibri"/>
        </w:rPr>
        <w:t>26</w:t>
      </w:r>
      <w:r>
        <w:rPr>
          <w:rFonts w:cs="Calibri"/>
        </w:rPr>
        <w:t xml:space="preserve"> qui réalise l’animation de l’espace culturel du Temple de Saillans. Une convention précise les modalités de financement de cette animation à hauteur de          7000 € par an pour une durée de 3 ans et ce jusqu‘en 2016. </w:t>
      </w:r>
    </w:p>
    <w:p w:rsidR="00C623F0" w:rsidRDefault="00C623F0" w:rsidP="00FC3D69">
      <w:pPr>
        <w:suppressAutoHyphens/>
        <w:spacing w:after="0" w:line="240" w:lineRule="auto"/>
        <w:jc w:val="both"/>
        <w:rPr>
          <w:rFonts w:cs="Calibri"/>
        </w:rPr>
      </w:pPr>
      <w:r>
        <w:rPr>
          <w:rFonts w:cs="Calibri"/>
        </w:rPr>
        <w:t>Néanmoins, un travail devra être mené dès cette année comme le stipule la convention pour redéfinir les modalités de partenariat que la CCCPS peut avoir avec cette association. Cette convention permet aussi une mise à disposition du temple à l’association pendant une durée de  140 jours  à titre gratuit.</w:t>
      </w:r>
    </w:p>
    <w:p w:rsidR="00C623F0" w:rsidRDefault="00C623F0" w:rsidP="00FC3D69">
      <w:pPr>
        <w:suppressAutoHyphens/>
        <w:spacing w:after="0" w:line="240" w:lineRule="auto"/>
        <w:jc w:val="both"/>
        <w:rPr>
          <w:rFonts w:cs="Calibri"/>
        </w:rPr>
      </w:pPr>
    </w:p>
    <w:p w:rsidR="00C623F0" w:rsidRDefault="00C623F0" w:rsidP="00FC3D69">
      <w:pPr>
        <w:suppressAutoHyphens/>
        <w:spacing w:after="0" w:line="240" w:lineRule="auto"/>
        <w:jc w:val="both"/>
        <w:rPr>
          <w:rFonts w:cs="Calibri"/>
        </w:rPr>
      </w:pPr>
      <w:r w:rsidRPr="00640AFA">
        <w:rPr>
          <w:rFonts w:cs="Calibri"/>
        </w:rPr>
        <w:t>Le Bureau propose que dans le cadre de notre compétence animation du temple de Saillans, la subvention leur soit versée mais qu’un travail soit engagé afin que l’association puisse être viable sans financement communautaire.</w:t>
      </w:r>
    </w:p>
    <w:p w:rsidR="00C623F0" w:rsidRDefault="00C623F0" w:rsidP="00FC3D69">
      <w:pPr>
        <w:suppressAutoHyphens/>
        <w:spacing w:after="0" w:line="240" w:lineRule="auto"/>
        <w:jc w:val="both"/>
        <w:rPr>
          <w:rFonts w:cs="Calibri"/>
        </w:rPr>
      </w:pPr>
    </w:p>
    <w:p w:rsidR="00C623F0" w:rsidRPr="000611F7" w:rsidRDefault="00C623F0" w:rsidP="00FC3D69">
      <w:pPr>
        <w:spacing w:after="0"/>
        <w:jc w:val="both"/>
        <w:rPr>
          <w:rFonts w:cs="Calibri"/>
        </w:rPr>
      </w:pPr>
      <w:r>
        <w:rPr>
          <w:rFonts w:cs="Calibri"/>
          <w:b/>
          <w:i/>
        </w:rPr>
        <w:lastRenderedPageBreak/>
        <w:t xml:space="preserve">Alain MACHET </w:t>
      </w:r>
      <w:r w:rsidRPr="000611F7">
        <w:rPr>
          <w:rFonts w:cs="Calibri"/>
        </w:rPr>
        <w:t>précise que cette association est à la source de la création du Temple et exerce aujourd’hui l’animation de l’espace culturel. Il souhaite donc q</w:t>
      </w:r>
      <w:r>
        <w:rPr>
          <w:rFonts w:cs="Calibri"/>
        </w:rPr>
        <w:t>ue soit impérativement maintenu</w:t>
      </w:r>
      <w:r w:rsidRPr="000611F7">
        <w:rPr>
          <w:rFonts w:cs="Calibri"/>
        </w:rPr>
        <w:t xml:space="preserve"> ce financement </w:t>
      </w:r>
      <w:r w:rsidR="00640AFA">
        <w:rPr>
          <w:rFonts w:cs="Calibri"/>
        </w:rPr>
        <w:t xml:space="preserve">dans le temps </w:t>
      </w:r>
      <w:r w:rsidRPr="000611F7">
        <w:rPr>
          <w:rFonts w:cs="Calibri"/>
        </w:rPr>
        <w:t>et qu’il ne soit pas remis en cause.</w:t>
      </w:r>
    </w:p>
    <w:p w:rsidR="00C623F0" w:rsidRDefault="00C623F0" w:rsidP="00FC3D69">
      <w:pPr>
        <w:spacing w:after="0"/>
        <w:jc w:val="both"/>
        <w:rPr>
          <w:rFonts w:cs="Calibri"/>
          <w:b/>
          <w:i/>
        </w:rPr>
      </w:pPr>
      <w:r>
        <w:rPr>
          <w:rFonts w:cs="Calibri"/>
          <w:b/>
          <w:i/>
        </w:rPr>
        <w:t xml:space="preserve">Thierry  JAVELAS </w:t>
      </w:r>
      <w:r w:rsidRPr="000611F7">
        <w:rPr>
          <w:rFonts w:cs="Calibri"/>
        </w:rPr>
        <w:t>soutient l’intervention</w:t>
      </w:r>
      <w:r>
        <w:rPr>
          <w:rFonts w:cs="Calibri"/>
          <w:b/>
          <w:i/>
        </w:rPr>
        <w:t xml:space="preserve"> </w:t>
      </w:r>
      <w:r w:rsidRPr="00640AFA">
        <w:rPr>
          <w:rFonts w:cs="Calibri"/>
        </w:rPr>
        <w:t>d’</w:t>
      </w:r>
      <w:r w:rsidR="00640AFA" w:rsidRPr="00640AFA">
        <w:rPr>
          <w:rFonts w:cs="Calibri"/>
        </w:rPr>
        <w:t>Alain MACHET</w:t>
      </w:r>
      <w:r w:rsidR="00640AFA" w:rsidRPr="00640AFA">
        <w:rPr>
          <w:rFonts w:cs="Calibri"/>
          <w:b/>
        </w:rPr>
        <w:t>.</w:t>
      </w:r>
    </w:p>
    <w:p w:rsidR="00C623F0" w:rsidRDefault="00C623F0" w:rsidP="00FC3D69">
      <w:pPr>
        <w:spacing w:after="0"/>
        <w:jc w:val="both"/>
        <w:rPr>
          <w:rFonts w:cs="Calibri"/>
          <w:b/>
          <w:i/>
        </w:rPr>
      </w:pPr>
      <w:r>
        <w:rPr>
          <w:rFonts w:cs="Calibri"/>
          <w:b/>
          <w:i/>
        </w:rPr>
        <w:t>Marilyn</w:t>
      </w:r>
      <w:r w:rsidR="00640AFA">
        <w:rPr>
          <w:rFonts w:cs="Calibri"/>
          <w:b/>
          <w:i/>
        </w:rPr>
        <w:t>e</w:t>
      </w:r>
      <w:r>
        <w:rPr>
          <w:rFonts w:cs="Calibri"/>
          <w:b/>
          <w:i/>
        </w:rPr>
        <w:t xml:space="preserve"> MANEN </w:t>
      </w:r>
      <w:r w:rsidRPr="000611F7">
        <w:rPr>
          <w:rFonts w:cs="Calibri"/>
        </w:rPr>
        <w:t>précise que cette proposition émane du bureau</w:t>
      </w:r>
      <w:r w:rsidR="00640AFA">
        <w:rPr>
          <w:rFonts w:cs="Calibri"/>
        </w:rPr>
        <w:t>.</w:t>
      </w:r>
    </w:p>
    <w:p w:rsidR="00C623F0" w:rsidRDefault="00C623F0" w:rsidP="00FC3D69">
      <w:pPr>
        <w:spacing w:after="0"/>
        <w:jc w:val="both"/>
        <w:rPr>
          <w:rFonts w:cs="Calibri"/>
        </w:rPr>
      </w:pPr>
      <w:r>
        <w:rPr>
          <w:rFonts w:cs="Calibri"/>
          <w:b/>
          <w:i/>
        </w:rPr>
        <w:t xml:space="preserve">François PEGON </w:t>
      </w:r>
      <w:r w:rsidRPr="000611F7">
        <w:rPr>
          <w:rFonts w:cs="Calibri"/>
        </w:rPr>
        <w:t>pense qu’il s’agit d’une erreur de forme.</w:t>
      </w:r>
    </w:p>
    <w:p w:rsidR="00640AFA" w:rsidRDefault="00640AFA" w:rsidP="00FC3D69">
      <w:pPr>
        <w:spacing w:after="0"/>
        <w:jc w:val="both"/>
        <w:rPr>
          <w:rFonts w:cs="Calibri"/>
        </w:rPr>
      </w:pPr>
    </w:p>
    <w:p w:rsidR="00640AFA" w:rsidRPr="00640AFA" w:rsidRDefault="00640AFA" w:rsidP="00FC3D69">
      <w:pPr>
        <w:spacing w:after="0"/>
        <w:jc w:val="both"/>
        <w:rPr>
          <w:rFonts w:cs="Calibri"/>
          <w:b/>
          <w:i/>
        </w:rPr>
      </w:pPr>
      <w:r w:rsidRPr="00640AFA">
        <w:rPr>
          <w:rFonts w:cs="Calibri"/>
          <w:b/>
          <w:i/>
        </w:rPr>
        <w:t>La subvention de 7 000€ à l’association Faubourg 26 pour l’animation culturelle du Temple est approuvée à l’unanimité.</w:t>
      </w:r>
    </w:p>
    <w:p w:rsidR="00C623F0" w:rsidRDefault="00C623F0" w:rsidP="00FC3D69">
      <w:pPr>
        <w:suppressAutoHyphens/>
        <w:spacing w:after="0" w:line="240" w:lineRule="auto"/>
        <w:jc w:val="both"/>
        <w:rPr>
          <w:rFonts w:cs="Calibri"/>
        </w:rPr>
      </w:pPr>
    </w:p>
    <w:p w:rsidR="00640AFA" w:rsidRDefault="00640AFA" w:rsidP="00FC3D69">
      <w:pPr>
        <w:suppressAutoHyphens/>
        <w:spacing w:after="0" w:line="240" w:lineRule="auto"/>
        <w:jc w:val="both"/>
        <w:rPr>
          <w:rFonts w:cs="Calibri"/>
        </w:rPr>
      </w:pPr>
    </w:p>
    <w:p w:rsidR="00C623F0" w:rsidRPr="00EA7F1F" w:rsidRDefault="00C623F0" w:rsidP="00F90C4E">
      <w:pPr>
        <w:pStyle w:val="Paragraphedeliste"/>
        <w:numPr>
          <w:ilvl w:val="0"/>
          <w:numId w:val="1"/>
        </w:numPr>
        <w:suppressAutoHyphens/>
        <w:spacing w:after="0" w:line="240" w:lineRule="auto"/>
        <w:jc w:val="both"/>
        <w:rPr>
          <w:rFonts w:cs="Calibri"/>
        </w:rPr>
      </w:pPr>
      <w:r w:rsidRPr="00EA7F1F">
        <w:rPr>
          <w:rFonts w:cs="Calibri"/>
          <w:b/>
          <w:u w:val="single"/>
        </w:rPr>
        <w:t>Aide des commerçants et artisans dans le cadre de la mise en conformité de l’accessibilité.</w:t>
      </w:r>
      <w:r w:rsidRPr="00EA7F1F">
        <w:rPr>
          <w:rFonts w:cs="Calibri"/>
        </w:rPr>
        <w:t xml:space="preserve"> </w:t>
      </w:r>
    </w:p>
    <w:p w:rsidR="00C623F0" w:rsidRDefault="00C623F0" w:rsidP="00FC3D69">
      <w:pPr>
        <w:suppressAutoHyphens/>
        <w:spacing w:after="0" w:line="240" w:lineRule="auto"/>
        <w:ind w:left="720"/>
        <w:jc w:val="both"/>
        <w:rPr>
          <w:rFonts w:cs="Calibri"/>
        </w:rPr>
      </w:pPr>
    </w:p>
    <w:p w:rsidR="00C623F0" w:rsidRPr="00B66885" w:rsidRDefault="00C623F0" w:rsidP="00FC3D69">
      <w:pPr>
        <w:pStyle w:val="Paragraphedeliste"/>
        <w:spacing w:after="0" w:line="276" w:lineRule="auto"/>
        <w:ind w:left="0"/>
        <w:jc w:val="both"/>
      </w:pPr>
      <w:r>
        <w:t xml:space="preserve">La </w:t>
      </w:r>
      <w:r w:rsidRPr="00B66885">
        <w:t>première phase</w:t>
      </w:r>
      <w:r>
        <w:t xml:space="preserve"> de l’OCCMR étant </w:t>
      </w:r>
      <w:r w:rsidRPr="00B66885">
        <w:t xml:space="preserve">terminée </w:t>
      </w:r>
      <w:r>
        <w:t>depuis</w:t>
      </w:r>
      <w:r w:rsidRPr="00B66885">
        <w:t xml:space="preserve"> avril 2013, la deuxième phase </w:t>
      </w:r>
      <w:r>
        <w:t xml:space="preserve">est en cours de validation auprès des services de l’Etat. Celle-ci devrait être validée courant </w:t>
      </w:r>
      <w:r w:rsidRPr="00B66885">
        <w:t xml:space="preserve"> 2014</w:t>
      </w:r>
      <w:r>
        <w:t xml:space="preserve">  voire 2015. </w:t>
      </w:r>
    </w:p>
    <w:p w:rsidR="00C623F0" w:rsidRPr="00B66885" w:rsidRDefault="00C623F0" w:rsidP="00FC3D69">
      <w:pPr>
        <w:spacing w:after="0"/>
        <w:jc w:val="both"/>
      </w:pPr>
      <w:r w:rsidRPr="00B66885">
        <w:t>Dans l</w:t>
      </w:r>
      <w:r>
        <w:t>’attente de l’arrêté attributif</w:t>
      </w:r>
      <w:r w:rsidRPr="00B66885">
        <w:t xml:space="preserve"> de l’État </w:t>
      </w:r>
      <w:r>
        <w:t xml:space="preserve"> de</w:t>
      </w:r>
      <w:r w:rsidRPr="00B66885">
        <w:t xml:space="preserve"> la deuxième tranche et pour éviter l’essoufflement de la dynamique impulsée auprès</w:t>
      </w:r>
      <w:r>
        <w:t xml:space="preserve"> des professionnels, il est proposé </w:t>
      </w:r>
      <w:r w:rsidRPr="00BB4C93">
        <w:rPr>
          <w:bCs/>
        </w:rPr>
        <w:t>d’aider financièrement tous commerces et artisans ayant un projet de rénovation pour la mise en conformité des locaux pour l'accessibilité aux personnes à mobilité réduite</w:t>
      </w:r>
      <w:r w:rsidRPr="00F348B6">
        <w:t xml:space="preserve">.  Le </w:t>
      </w:r>
      <w:r>
        <w:t xml:space="preserve">Bureau propose donc un montant de 20 000€ avec le règlement d’attribution suivant : </w:t>
      </w:r>
    </w:p>
    <w:p w:rsidR="00C623F0" w:rsidRPr="00B66885" w:rsidRDefault="00C623F0" w:rsidP="00FC3D69">
      <w:pPr>
        <w:spacing w:after="0"/>
        <w:jc w:val="both"/>
      </w:pPr>
      <w:r w:rsidRPr="00B66885">
        <w:t>Cible : tous les commerces et artisans de proximité (entreprise située en centre-ville</w:t>
      </w:r>
      <w:r>
        <w:t>2</w:t>
      </w:r>
      <w:r w:rsidRPr="00B66885">
        <w:t xml:space="preserve">/bourg) ayant une surface commerciale maximum de 300 m² et </w:t>
      </w:r>
      <w:r>
        <w:t>un chiffre d’affaire</w:t>
      </w:r>
      <w:r w:rsidR="00F348B6">
        <w:t>s</w:t>
      </w:r>
      <w:r>
        <w:t xml:space="preserve"> inférieur à </w:t>
      </w:r>
      <w:r w:rsidRPr="00B66885">
        <w:t>1 000 000€ HT</w:t>
      </w:r>
      <w:r>
        <w:t> :</w:t>
      </w:r>
    </w:p>
    <w:p w:rsidR="00C623F0" w:rsidRPr="00B66885" w:rsidRDefault="00C623F0" w:rsidP="00FC3D69">
      <w:pPr>
        <w:pStyle w:val="Paragraphedeliste"/>
        <w:numPr>
          <w:ilvl w:val="0"/>
          <w:numId w:val="8"/>
        </w:numPr>
        <w:spacing w:after="0" w:line="240" w:lineRule="auto"/>
        <w:jc w:val="both"/>
      </w:pPr>
      <w:r>
        <w:t>La p</w:t>
      </w:r>
      <w:r w:rsidRPr="00B66885">
        <w:t xml:space="preserve">riorité </w:t>
      </w:r>
      <w:r>
        <w:t xml:space="preserve">sera donnée </w:t>
      </w:r>
      <w:r w:rsidRPr="00B66885">
        <w:t xml:space="preserve">aux premiers dossiers complets arrivés </w:t>
      </w:r>
    </w:p>
    <w:p w:rsidR="00C623F0" w:rsidRPr="00973E7F" w:rsidRDefault="00C623F0" w:rsidP="00FC3D69">
      <w:pPr>
        <w:pStyle w:val="Paragraphedeliste"/>
        <w:numPr>
          <w:ilvl w:val="0"/>
          <w:numId w:val="8"/>
        </w:numPr>
        <w:spacing w:after="0" w:line="240" w:lineRule="auto"/>
        <w:jc w:val="both"/>
      </w:pPr>
      <w:r w:rsidRPr="00973E7F">
        <w:t>Le montant d’investissement plancher HT sera de 1 000 €</w:t>
      </w:r>
    </w:p>
    <w:p w:rsidR="00C623F0" w:rsidRPr="00973E7F" w:rsidRDefault="00C623F0" w:rsidP="00FC3D69">
      <w:pPr>
        <w:pStyle w:val="Paragraphedeliste"/>
        <w:numPr>
          <w:ilvl w:val="0"/>
          <w:numId w:val="8"/>
        </w:numPr>
        <w:spacing w:after="0" w:line="240" w:lineRule="auto"/>
        <w:jc w:val="both"/>
      </w:pPr>
      <w:r w:rsidRPr="00973E7F">
        <w:t>Le montant</w:t>
      </w:r>
      <w:r>
        <w:t xml:space="preserve"> d’investissement</w:t>
      </w:r>
      <w:r w:rsidRPr="00973E7F">
        <w:t xml:space="preserve"> plafond </w:t>
      </w:r>
      <w:r>
        <w:t>pris en compte par la C</w:t>
      </w:r>
      <w:r w:rsidR="00DA30F8">
        <w:t xml:space="preserve">ommunauté de </w:t>
      </w:r>
      <w:r>
        <w:t>C</w:t>
      </w:r>
      <w:r w:rsidR="00DA30F8">
        <w:t>ommunes</w:t>
      </w:r>
      <w:r>
        <w:t xml:space="preserve"> </w:t>
      </w:r>
      <w:r w:rsidRPr="00973E7F">
        <w:t>HT sera de  10 000 €</w:t>
      </w:r>
    </w:p>
    <w:p w:rsidR="00C623F0" w:rsidRDefault="00C623F0" w:rsidP="00FC3D69">
      <w:pPr>
        <w:pStyle w:val="Paragraphedeliste"/>
        <w:numPr>
          <w:ilvl w:val="0"/>
          <w:numId w:val="8"/>
        </w:numPr>
        <w:spacing w:after="0" w:line="240" w:lineRule="auto"/>
        <w:jc w:val="both"/>
      </w:pPr>
      <w:r w:rsidRPr="00973E7F">
        <w:t xml:space="preserve">La </w:t>
      </w:r>
      <w:r>
        <w:t>s</w:t>
      </w:r>
      <w:r w:rsidRPr="00973E7F">
        <w:t>ubvention CCCPS  sera de 20 %</w:t>
      </w:r>
    </w:p>
    <w:p w:rsidR="00C623F0" w:rsidRDefault="00C623F0" w:rsidP="00FC3D69">
      <w:pPr>
        <w:pStyle w:val="Paragraphedeliste"/>
        <w:numPr>
          <w:ilvl w:val="0"/>
          <w:numId w:val="8"/>
        </w:numPr>
        <w:spacing w:after="0" w:line="240" w:lineRule="auto"/>
        <w:jc w:val="both"/>
      </w:pPr>
      <w:r>
        <w:t>Une convention sera signée entre les entreprises financées et la CCCPS</w:t>
      </w:r>
    </w:p>
    <w:p w:rsidR="00C623F0" w:rsidRDefault="00C623F0" w:rsidP="00FC3D69">
      <w:pPr>
        <w:spacing w:after="0" w:line="240" w:lineRule="auto"/>
        <w:jc w:val="both"/>
      </w:pPr>
    </w:p>
    <w:p w:rsidR="00C623F0" w:rsidRPr="000611F7" w:rsidRDefault="00C623F0" w:rsidP="00FC3D69">
      <w:pPr>
        <w:spacing w:after="0"/>
        <w:jc w:val="both"/>
        <w:rPr>
          <w:rFonts w:cs="Calibri"/>
        </w:rPr>
      </w:pPr>
      <w:r w:rsidRPr="0058127A">
        <w:rPr>
          <w:rFonts w:cs="Calibri"/>
          <w:b/>
        </w:rPr>
        <w:t xml:space="preserve">Béatrice REY </w:t>
      </w:r>
      <w:r w:rsidRPr="000611F7">
        <w:rPr>
          <w:rFonts w:cs="Calibri"/>
        </w:rPr>
        <w:t>ajoute que la commune de CREST a voté le même montant d’aide directe pour les acteurs économiques</w:t>
      </w:r>
      <w:r w:rsidR="00C84CFA">
        <w:rPr>
          <w:rFonts w:cs="Calibri"/>
        </w:rPr>
        <w:t xml:space="preserve"> de la commune</w:t>
      </w:r>
      <w:r w:rsidRPr="000611F7">
        <w:rPr>
          <w:rFonts w:cs="Calibri"/>
        </w:rPr>
        <w:t>.</w:t>
      </w:r>
    </w:p>
    <w:p w:rsidR="00C623F0" w:rsidRDefault="00C623F0" w:rsidP="00FC3D69">
      <w:pPr>
        <w:spacing w:after="0"/>
        <w:jc w:val="both"/>
        <w:rPr>
          <w:rFonts w:cs="Calibri"/>
        </w:rPr>
      </w:pPr>
      <w:r>
        <w:rPr>
          <w:rFonts w:cs="Calibri"/>
          <w:b/>
        </w:rPr>
        <w:t xml:space="preserve">André ROCHE </w:t>
      </w:r>
      <w:r w:rsidRPr="000611F7">
        <w:rPr>
          <w:rFonts w:cs="Calibri"/>
        </w:rPr>
        <w:t>demande s’il existe d’autres aides pour l’accessibilité.</w:t>
      </w:r>
    </w:p>
    <w:p w:rsidR="00C84CFA" w:rsidRDefault="00C84CFA" w:rsidP="00FC3D69">
      <w:pPr>
        <w:spacing w:after="0"/>
        <w:jc w:val="both"/>
        <w:rPr>
          <w:rFonts w:cs="Calibri"/>
          <w:b/>
        </w:rPr>
      </w:pPr>
    </w:p>
    <w:p w:rsidR="00DA30F8" w:rsidRPr="008870CC" w:rsidRDefault="00DA30F8" w:rsidP="00FC3D69">
      <w:pPr>
        <w:spacing w:after="0"/>
        <w:jc w:val="both"/>
        <w:rPr>
          <w:rFonts w:cs="Calibri"/>
          <w:b/>
        </w:rPr>
      </w:pPr>
      <w:r w:rsidRPr="008870CC">
        <w:rPr>
          <w:rFonts w:cs="Calibri"/>
          <w:b/>
        </w:rPr>
        <w:t>L’aide des commerçants et artisans dans le cadre de la mise en conformité de l’accessib</w:t>
      </w:r>
      <w:r w:rsidR="008870CC">
        <w:rPr>
          <w:rFonts w:cs="Calibri"/>
          <w:b/>
        </w:rPr>
        <w:t xml:space="preserve">ilité est </w:t>
      </w:r>
      <w:proofErr w:type="gramStart"/>
      <w:r w:rsidR="008870CC">
        <w:rPr>
          <w:rFonts w:cs="Calibri"/>
          <w:b/>
        </w:rPr>
        <w:t>ap</w:t>
      </w:r>
      <w:r w:rsidR="00C42ECB">
        <w:rPr>
          <w:rFonts w:cs="Calibri"/>
          <w:b/>
        </w:rPr>
        <w:t>p</w:t>
      </w:r>
      <w:r w:rsidRPr="008870CC">
        <w:rPr>
          <w:rFonts w:cs="Calibri"/>
          <w:b/>
        </w:rPr>
        <w:t>rouvée</w:t>
      </w:r>
      <w:proofErr w:type="gramEnd"/>
      <w:r w:rsidRPr="008870CC">
        <w:rPr>
          <w:rFonts w:cs="Calibri"/>
          <w:b/>
        </w:rPr>
        <w:t xml:space="preserve"> à l’unanimité</w:t>
      </w:r>
    </w:p>
    <w:p w:rsidR="00C623F0" w:rsidRPr="000611F7" w:rsidRDefault="00C623F0" w:rsidP="00FC3D69">
      <w:pPr>
        <w:spacing w:after="0"/>
        <w:rPr>
          <w:rFonts w:cs="Calibri"/>
          <w:i/>
        </w:rPr>
      </w:pPr>
    </w:p>
    <w:p w:rsidR="00C623F0" w:rsidRDefault="00C42ECB" w:rsidP="00F90C4E">
      <w:pPr>
        <w:pStyle w:val="Paragraphedeliste"/>
        <w:numPr>
          <w:ilvl w:val="0"/>
          <w:numId w:val="1"/>
        </w:numPr>
        <w:spacing w:after="0"/>
        <w:jc w:val="both"/>
        <w:rPr>
          <w:rFonts w:cs="Calibri"/>
          <w:b/>
          <w:u w:val="single"/>
        </w:rPr>
      </w:pPr>
      <w:r>
        <w:rPr>
          <w:rFonts w:cs="Calibri"/>
          <w:b/>
          <w:u w:val="single"/>
        </w:rPr>
        <w:t>Label VTT-FFC</w:t>
      </w:r>
    </w:p>
    <w:p w:rsidR="00C623F0" w:rsidRPr="00007D34" w:rsidRDefault="00C623F0" w:rsidP="00FC3D69">
      <w:pPr>
        <w:pStyle w:val="Paragraphedeliste"/>
        <w:spacing w:after="0"/>
        <w:jc w:val="both"/>
        <w:rPr>
          <w:rFonts w:cs="Calibri"/>
          <w:b/>
          <w:u w:val="single"/>
        </w:rPr>
      </w:pPr>
    </w:p>
    <w:p w:rsidR="00C42ECB" w:rsidRPr="00A21754" w:rsidRDefault="00C42ECB" w:rsidP="00C42ECB">
      <w:pPr>
        <w:pStyle w:val="Paragraphedeliste"/>
        <w:spacing w:after="0"/>
        <w:ind w:left="0"/>
        <w:jc w:val="both"/>
      </w:pPr>
      <w:r w:rsidRPr="00A21754">
        <w:rPr>
          <w:bCs/>
        </w:rPr>
        <w:t>Le territoire de la CCCPS est</w:t>
      </w:r>
      <w:r>
        <w:rPr>
          <w:bCs/>
        </w:rPr>
        <w:t xml:space="preserve"> labellisé VTT-FFC depuis 1992. Ce label est présent dans les guides nationaux de VTT et apporte une </w:t>
      </w:r>
      <w:r w:rsidRPr="00A21754">
        <w:rPr>
          <w:bCs/>
        </w:rPr>
        <w:t>r</w:t>
      </w:r>
      <w:r>
        <w:rPr>
          <w:bCs/>
        </w:rPr>
        <w:t>éelle attractivité du territoire.</w:t>
      </w:r>
      <w:r w:rsidRPr="00A21754">
        <w:rPr>
          <w:bCs/>
        </w:rPr>
        <w:t xml:space="preserve"> </w:t>
      </w:r>
      <w:r>
        <w:rPr>
          <w:bCs/>
        </w:rPr>
        <w:t>Il p</w:t>
      </w:r>
      <w:r w:rsidRPr="00A21754">
        <w:t xml:space="preserve">ermet </w:t>
      </w:r>
      <w:r>
        <w:t xml:space="preserve">donc </w:t>
      </w:r>
      <w:r w:rsidRPr="00A21754">
        <w:t xml:space="preserve">une reconnaissance et une promotion au niveau national </w:t>
      </w:r>
      <w:r>
        <w:t>voire</w:t>
      </w:r>
      <w:r w:rsidRPr="00A21754">
        <w:t xml:space="preserve"> international</w:t>
      </w:r>
      <w:r>
        <w:t xml:space="preserve"> (salons, journaux et évènements professionnels…). Jusqu’en 2012, le l</w:t>
      </w:r>
      <w:r w:rsidRPr="00A21754">
        <w:rPr>
          <w:bCs/>
        </w:rPr>
        <w:t xml:space="preserve">abel </w:t>
      </w:r>
      <w:r>
        <w:rPr>
          <w:bCs/>
        </w:rPr>
        <w:t xml:space="preserve">était </w:t>
      </w:r>
      <w:r w:rsidRPr="00A21754">
        <w:rPr>
          <w:bCs/>
        </w:rPr>
        <w:t xml:space="preserve">financé </w:t>
      </w:r>
      <w:r>
        <w:t>par le Conseil Général. E</w:t>
      </w:r>
      <w:r w:rsidRPr="00A21754">
        <w:t>n 2013</w:t>
      </w:r>
      <w:r>
        <w:t xml:space="preserve"> il a été financé</w:t>
      </w:r>
      <w:r w:rsidRPr="00A21754">
        <w:t xml:space="preserve"> par les </w:t>
      </w:r>
      <w:r>
        <w:t>collectivités</w:t>
      </w:r>
      <w:r w:rsidRPr="00A21754">
        <w:t xml:space="preserve"> compétentes </w:t>
      </w:r>
      <w:r>
        <w:t>(CCPS et communes). Pour 2014, il est donc proposé que celui-ci soit pris en charge par la</w:t>
      </w:r>
      <w:r w:rsidRPr="00A21754">
        <w:t xml:space="preserve"> CCCPS</w:t>
      </w:r>
      <w:r>
        <w:t>.</w:t>
      </w:r>
    </w:p>
    <w:p w:rsidR="00C42ECB" w:rsidRDefault="00C42ECB" w:rsidP="00C42ECB">
      <w:pPr>
        <w:pStyle w:val="Paragraphedeliste"/>
        <w:spacing w:after="0"/>
        <w:ind w:left="0"/>
        <w:jc w:val="both"/>
        <w:rPr>
          <w:bCs/>
        </w:rPr>
      </w:pPr>
    </w:p>
    <w:p w:rsidR="00C42ECB" w:rsidRDefault="00C42ECB" w:rsidP="00C42ECB">
      <w:pPr>
        <w:pStyle w:val="Paragraphedeliste"/>
        <w:spacing w:after="0"/>
        <w:ind w:left="0"/>
        <w:jc w:val="both"/>
        <w:outlineLvl w:val="0"/>
      </w:pPr>
      <w:r>
        <w:lastRenderedPageBreak/>
        <w:t>Le Bureau propose le budget suivant afin de continuer l’action :</w:t>
      </w:r>
    </w:p>
    <w:p w:rsidR="00C42ECB" w:rsidRPr="00A21754" w:rsidRDefault="00C42ECB" w:rsidP="00C42ECB">
      <w:pPr>
        <w:pStyle w:val="Paragraphedeliste"/>
        <w:numPr>
          <w:ilvl w:val="0"/>
          <w:numId w:val="9"/>
        </w:numPr>
        <w:spacing w:after="0"/>
        <w:jc w:val="both"/>
      </w:pPr>
      <w:r w:rsidRPr="00A21754">
        <w:t>Le label : 800 € /an</w:t>
      </w:r>
    </w:p>
    <w:p w:rsidR="00C42ECB" w:rsidRDefault="00C42ECB" w:rsidP="00C42ECB">
      <w:pPr>
        <w:pStyle w:val="Paragraphedeliste"/>
        <w:numPr>
          <w:ilvl w:val="0"/>
          <w:numId w:val="9"/>
        </w:numPr>
        <w:spacing w:after="0"/>
        <w:jc w:val="both"/>
      </w:pPr>
      <w:r w:rsidRPr="00A21754">
        <w:t>Achat de balises : 200 € /an</w:t>
      </w:r>
    </w:p>
    <w:p w:rsidR="00BE778E" w:rsidRDefault="00BE778E" w:rsidP="00C42ECB">
      <w:pPr>
        <w:spacing w:after="0"/>
        <w:jc w:val="both"/>
        <w:rPr>
          <w:b/>
        </w:rPr>
      </w:pPr>
    </w:p>
    <w:p w:rsidR="00C42ECB" w:rsidRDefault="00CD6D36" w:rsidP="00C42ECB">
      <w:pPr>
        <w:spacing w:after="0"/>
        <w:jc w:val="both"/>
      </w:pPr>
      <w:r w:rsidRPr="00BE778E">
        <w:rPr>
          <w:b/>
        </w:rPr>
        <w:t>Marie-Pascale ABEL-COINDOZ</w:t>
      </w:r>
      <w:r>
        <w:t xml:space="preserve"> souligne le risque de voir disparaître les producteurs et les champs de lavande</w:t>
      </w:r>
      <w:r w:rsidR="005E43BF">
        <w:t xml:space="preserve"> depuis la demande d’inscription d’A</w:t>
      </w:r>
      <w:r w:rsidR="00C84CFA">
        <w:t>utorisation de Mise sur le Marché d</w:t>
      </w:r>
      <w:r w:rsidR="005E43BF">
        <w:t>es huiles essentielles et ajoute qu’il ne suffit pas de valoriser un circuit thématique, qu’il f</w:t>
      </w:r>
      <w:r w:rsidR="00C84CFA">
        <w:t>au</w:t>
      </w:r>
      <w:r w:rsidR="005E43BF">
        <w:t>t également soutenir la filière.</w:t>
      </w:r>
    </w:p>
    <w:p w:rsidR="00BE778E" w:rsidRDefault="00BE778E" w:rsidP="00C42ECB">
      <w:pPr>
        <w:spacing w:after="0"/>
        <w:jc w:val="both"/>
      </w:pPr>
    </w:p>
    <w:p w:rsidR="00C42ECB" w:rsidRDefault="00C42ECB" w:rsidP="00C42ECB">
      <w:pPr>
        <w:pStyle w:val="Paragraphedeliste"/>
        <w:spacing w:after="0"/>
        <w:ind w:left="0"/>
        <w:jc w:val="both"/>
        <w:rPr>
          <w:b/>
          <w:i/>
        </w:rPr>
      </w:pPr>
      <w:r>
        <w:rPr>
          <w:b/>
          <w:i/>
        </w:rPr>
        <w:t>Le</w:t>
      </w:r>
      <w:r w:rsidRPr="000B7120">
        <w:rPr>
          <w:b/>
          <w:i/>
        </w:rPr>
        <w:t xml:space="preserve"> </w:t>
      </w:r>
      <w:r>
        <w:rPr>
          <w:b/>
          <w:i/>
        </w:rPr>
        <w:t>C</w:t>
      </w:r>
      <w:r w:rsidRPr="000B7120">
        <w:rPr>
          <w:b/>
          <w:i/>
        </w:rPr>
        <w:t xml:space="preserve">onseil </w:t>
      </w:r>
      <w:r>
        <w:rPr>
          <w:b/>
          <w:i/>
        </w:rPr>
        <w:t>Communautaire autorise</w:t>
      </w:r>
      <w:r w:rsidRPr="000B7120">
        <w:rPr>
          <w:b/>
          <w:i/>
        </w:rPr>
        <w:t xml:space="preserve"> le Président à signer la convention qui permet la labellisation du</w:t>
      </w:r>
      <w:r>
        <w:rPr>
          <w:b/>
          <w:i/>
        </w:rPr>
        <w:t xml:space="preserve"> territoire par la Fédération N</w:t>
      </w:r>
      <w:r w:rsidRPr="000B7120">
        <w:rPr>
          <w:b/>
          <w:i/>
        </w:rPr>
        <w:t>ationale</w:t>
      </w:r>
      <w:r>
        <w:rPr>
          <w:b/>
          <w:i/>
        </w:rPr>
        <w:t xml:space="preserve"> pour un montant de 800 €</w:t>
      </w:r>
      <w:r w:rsidR="00CD6D36">
        <w:rPr>
          <w:b/>
          <w:i/>
        </w:rPr>
        <w:t xml:space="preserve"> et vote à l’unanimité le </w:t>
      </w:r>
      <w:r>
        <w:rPr>
          <w:b/>
          <w:i/>
        </w:rPr>
        <w:t xml:space="preserve"> budget de 200€ pour l’achat éventuel de balises par le Vélo Club de Saillans.</w:t>
      </w:r>
    </w:p>
    <w:p w:rsidR="00C623F0" w:rsidRDefault="00C623F0" w:rsidP="00FC3D69">
      <w:pPr>
        <w:spacing w:after="0"/>
        <w:jc w:val="both"/>
        <w:rPr>
          <w:rFonts w:cs="Calibri"/>
          <w:b/>
          <w:i/>
        </w:rPr>
      </w:pPr>
    </w:p>
    <w:p w:rsidR="00C623F0" w:rsidRDefault="00C42ECB" w:rsidP="00F90C4E">
      <w:pPr>
        <w:pStyle w:val="Paragraphedeliste"/>
        <w:numPr>
          <w:ilvl w:val="0"/>
          <w:numId w:val="1"/>
        </w:numPr>
        <w:spacing w:after="0"/>
        <w:jc w:val="both"/>
        <w:rPr>
          <w:b/>
          <w:u w:val="single"/>
        </w:rPr>
      </w:pPr>
      <w:r>
        <w:rPr>
          <w:b/>
          <w:u w:val="single"/>
        </w:rPr>
        <w:t>Adhésion Grande traversée des Alpes</w:t>
      </w:r>
    </w:p>
    <w:p w:rsidR="00C623F0" w:rsidRPr="00F27328" w:rsidRDefault="00C623F0" w:rsidP="00FC3D69">
      <w:pPr>
        <w:pStyle w:val="Paragraphedeliste"/>
        <w:spacing w:after="0"/>
        <w:jc w:val="both"/>
        <w:rPr>
          <w:b/>
          <w:u w:val="single"/>
        </w:rPr>
      </w:pPr>
    </w:p>
    <w:p w:rsidR="00C623F0" w:rsidRPr="00917A83" w:rsidRDefault="00917A83" w:rsidP="00FC3D69">
      <w:pPr>
        <w:spacing w:after="0"/>
        <w:jc w:val="both"/>
        <w:rPr>
          <w:b/>
          <w:i/>
        </w:rPr>
      </w:pPr>
      <w:r w:rsidRPr="00917A83">
        <w:rPr>
          <w:b/>
          <w:i/>
        </w:rPr>
        <w:t>L’adhésion Grande traversée des Alpes est votée à l’unanimité</w:t>
      </w:r>
    </w:p>
    <w:p w:rsidR="00C623F0" w:rsidRDefault="00C623F0" w:rsidP="00FC3D69">
      <w:pPr>
        <w:pStyle w:val="Paragraphedeliste"/>
        <w:spacing w:after="0"/>
        <w:ind w:left="0"/>
        <w:jc w:val="both"/>
        <w:rPr>
          <w:b/>
          <w:i/>
        </w:rPr>
      </w:pPr>
    </w:p>
    <w:p w:rsidR="00C623F0" w:rsidRPr="00571767" w:rsidRDefault="00C623F0" w:rsidP="00F90C4E">
      <w:pPr>
        <w:numPr>
          <w:ilvl w:val="0"/>
          <w:numId w:val="1"/>
        </w:numPr>
        <w:suppressAutoHyphens/>
        <w:spacing w:after="0" w:line="240" w:lineRule="auto"/>
        <w:jc w:val="both"/>
        <w:rPr>
          <w:rFonts w:cs="Calibri"/>
          <w:b/>
          <w:u w:val="single"/>
        </w:rPr>
      </w:pPr>
      <w:r w:rsidRPr="00571767">
        <w:rPr>
          <w:rFonts w:cs="Calibri"/>
          <w:b/>
          <w:u w:val="single"/>
        </w:rPr>
        <w:t xml:space="preserve">Tarif des loyers des espaces du Temple </w:t>
      </w:r>
    </w:p>
    <w:p w:rsidR="00C623F0" w:rsidRDefault="00C623F0" w:rsidP="00FC3D69">
      <w:pPr>
        <w:suppressAutoHyphens/>
        <w:spacing w:after="0" w:line="240" w:lineRule="auto"/>
        <w:jc w:val="both"/>
        <w:rPr>
          <w:rFonts w:cs="Calibri"/>
        </w:rPr>
      </w:pPr>
    </w:p>
    <w:p w:rsidR="00C623F0" w:rsidRDefault="00C623F0" w:rsidP="00FC3D69">
      <w:pPr>
        <w:suppressAutoHyphens/>
        <w:spacing w:after="0" w:line="240" w:lineRule="auto"/>
        <w:jc w:val="both"/>
        <w:rPr>
          <w:rFonts w:cs="Calibri"/>
        </w:rPr>
      </w:pPr>
      <w:r>
        <w:rPr>
          <w:rFonts w:cs="Calibri"/>
        </w:rPr>
        <w:t xml:space="preserve">Les tarifs de base  du Temple avaient été définis par délibération au montant suivant : </w:t>
      </w:r>
    </w:p>
    <w:p w:rsidR="00C623F0" w:rsidRPr="00D23832" w:rsidRDefault="00C623F0" w:rsidP="00FC3D69">
      <w:pPr>
        <w:pStyle w:val="Paragraphedeliste"/>
        <w:numPr>
          <w:ilvl w:val="0"/>
          <w:numId w:val="25"/>
        </w:numPr>
        <w:suppressAutoHyphens/>
        <w:spacing w:after="0" w:line="240" w:lineRule="auto"/>
        <w:jc w:val="both"/>
        <w:rPr>
          <w:rFonts w:cs="Calibri"/>
        </w:rPr>
      </w:pPr>
      <w:r>
        <w:rPr>
          <w:rFonts w:cs="Calibri"/>
        </w:rPr>
        <w:t>A</w:t>
      </w:r>
      <w:r w:rsidRPr="00D23832">
        <w:rPr>
          <w:rFonts w:cs="Calibri"/>
        </w:rPr>
        <w:t>telier à 350 € /mois  et 20 € de charges /mois associé au ménage.</w:t>
      </w:r>
    </w:p>
    <w:p w:rsidR="00C623F0" w:rsidRDefault="00C623F0" w:rsidP="00FC3D69">
      <w:pPr>
        <w:tabs>
          <w:tab w:val="left" w:pos="1836"/>
        </w:tabs>
        <w:suppressAutoHyphens/>
        <w:spacing w:after="0" w:line="240" w:lineRule="auto"/>
        <w:jc w:val="both"/>
        <w:rPr>
          <w:rFonts w:cs="Calibri"/>
        </w:rPr>
      </w:pPr>
      <w:r>
        <w:rPr>
          <w:rFonts w:cs="Calibri"/>
        </w:rPr>
        <w:tab/>
      </w:r>
    </w:p>
    <w:p w:rsidR="00C623F0" w:rsidRPr="00D23832" w:rsidRDefault="00C623F0" w:rsidP="00FC3D69">
      <w:pPr>
        <w:pStyle w:val="Paragraphedeliste"/>
        <w:numPr>
          <w:ilvl w:val="0"/>
          <w:numId w:val="25"/>
        </w:numPr>
        <w:suppressAutoHyphens/>
        <w:spacing w:after="0" w:line="240" w:lineRule="auto"/>
        <w:jc w:val="both"/>
        <w:rPr>
          <w:rFonts w:cs="Calibri"/>
        </w:rPr>
      </w:pPr>
      <w:r w:rsidRPr="00D23832">
        <w:rPr>
          <w:rFonts w:cs="Calibri"/>
        </w:rPr>
        <w:t>Location</w:t>
      </w:r>
      <w:r>
        <w:rPr>
          <w:rFonts w:cs="Calibri"/>
        </w:rPr>
        <w:t xml:space="preserve"> de l’espace culturel</w:t>
      </w:r>
      <w:r w:rsidRPr="00D23832">
        <w:rPr>
          <w:rFonts w:cs="Calibri"/>
        </w:rPr>
        <w:t xml:space="preserve"> du temple</w:t>
      </w:r>
      <w:r>
        <w:rPr>
          <w:rFonts w:cs="Calibri"/>
        </w:rPr>
        <w:t xml:space="preserve"> </w:t>
      </w:r>
      <w:r w:rsidRPr="00D23832">
        <w:rPr>
          <w:rFonts w:cs="Calibri"/>
        </w:rPr>
        <w:t>:</w:t>
      </w:r>
    </w:p>
    <w:p w:rsidR="00C623F0" w:rsidRDefault="00C623F0" w:rsidP="00FC3D69">
      <w:pPr>
        <w:suppressAutoHyphens/>
        <w:spacing w:after="0" w:line="240" w:lineRule="auto"/>
        <w:jc w:val="both"/>
        <w:rPr>
          <w:rFonts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0"/>
        <w:gridCol w:w="3071"/>
        <w:gridCol w:w="3071"/>
      </w:tblGrid>
      <w:tr w:rsidR="00C623F0" w:rsidRPr="00570521" w:rsidTr="00570521">
        <w:tc>
          <w:tcPr>
            <w:tcW w:w="3070" w:type="dxa"/>
          </w:tcPr>
          <w:p w:rsidR="00C623F0" w:rsidRPr="00570521" w:rsidRDefault="00C623F0" w:rsidP="00570521">
            <w:pPr>
              <w:widowControl w:val="0"/>
              <w:overflowPunct w:val="0"/>
              <w:autoSpaceDE w:val="0"/>
              <w:autoSpaceDN w:val="0"/>
              <w:adjustRightInd w:val="0"/>
              <w:spacing w:after="0" w:line="240" w:lineRule="auto"/>
              <w:jc w:val="both"/>
              <w:rPr>
                <w:rFonts w:cs="Arial"/>
                <w:sz w:val="20"/>
                <w:szCs w:val="20"/>
                <w:lang w:eastAsia="fr-FR"/>
              </w:rPr>
            </w:pPr>
          </w:p>
        </w:tc>
        <w:tc>
          <w:tcPr>
            <w:tcW w:w="3071" w:type="dxa"/>
          </w:tcPr>
          <w:p w:rsidR="00C623F0" w:rsidRPr="00570521" w:rsidRDefault="00C623F0" w:rsidP="00570521">
            <w:pPr>
              <w:widowControl w:val="0"/>
              <w:overflowPunct w:val="0"/>
              <w:autoSpaceDE w:val="0"/>
              <w:autoSpaceDN w:val="0"/>
              <w:adjustRightInd w:val="0"/>
              <w:spacing w:after="0" w:line="240" w:lineRule="auto"/>
              <w:jc w:val="center"/>
              <w:rPr>
                <w:rFonts w:cs="Arial"/>
                <w:b/>
                <w:sz w:val="20"/>
                <w:szCs w:val="20"/>
                <w:lang w:eastAsia="fr-FR"/>
              </w:rPr>
            </w:pPr>
            <w:r w:rsidRPr="00570521">
              <w:rPr>
                <w:rFonts w:cs="Arial"/>
                <w:b/>
                <w:sz w:val="20"/>
                <w:szCs w:val="20"/>
                <w:lang w:eastAsia="fr-FR"/>
              </w:rPr>
              <w:t>1 jour</w:t>
            </w:r>
          </w:p>
        </w:tc>
        <w:tc>
          <w:tcPr>
            <w:tcW w:w="3071" w:type="dxa"/>
          </w:tcPr>
          <w:p w:rsidR="00C623F0" w:rsidRPr="00570521" w:rsidRDefault="00C623F0" w:rsidP="00570521">
            <w:pPr>
              <w:widowControl w:val="0"/>
              <w:overflowPunct w:val="0"/>
              <w:autoSpaceDE w:val="0"/>
              <w:autoSpaceDN w:val="0"/>
              <w:adjustRightInd w:val="0"/>
              <w:spacing w:after="0" w:line="240" w:lineRule="auto"/>
              <w:jc w:val="center"/>
              <w:rPr>
                <w:rFonts w:cs="Arial"/>
                <w:b/>
                <w:sz w:val="20"/>
                <w:szCs w:val="20"/>
                <w:lang w:eastAsia="fr-FR"/>
              </w:rPr>
            </w:pPr>
            <w:r w:rsidRPr="00570521">
              <w:rPr>
                <w:rFonts w:cs="Arial"/>
                <w:b/>
                <w:sz w:val="20"/>
                <w:szCs w:val="20"/>
                <w:lang w:eastAsia="fr-FR"/>
              </w:rPr>
              <w:t>2 jours</w:t>
            </w:r>
          </w:p>
        </w:tc>
      </w:tr>
      <w:tr w:rsidR="00C623F0" w:rsidRPr="00570521" w:rsidTr="00570521">
        <w:tc>
          <w:tcPr>
            <w:tcW w:w="3070" w:type="dxa"/>
          </w:tcPr>
          <w:p w:rsidR="00C623F0" w:rsidRPr="00570521" w:rsidRDefault="00C623F0" w:rsidP="00570521">
            <w:pPr>
              <w:widowControl w:val="0"/>
              <w:overflowPunct w:val="0"/>
              <w:autoSpaceDE w:val="0"/>
              <w:autoSpaceDN w:val="0"/>
              <w:adjustRightInd w:val="0"/>
              <w:spacing w:after="0" w:line="240" w:lineRule="auto"/>
              <w:jc w:val="both"/>
              <w:rPr>
                <w:rFonts w:cs="Arial"/>
                <w:sz w:val="20"/>
                <w:szCs w:val="20"/>
                <w:lang w:eastAsia="fr-FR"/>
              </w:rPr>
            </w:pPr>
            <w:r w:rsidRPr="00570521">
              <w:rPr>
                <w:rFonts w:cs="Arial"/>
                <w:sz w:val="20"/>
                <w:szCs w:val="20"/>
                <w:lang w:eastAsia="fr-FR"/>
              </w:rPr>
              <w:t>Associations Vallée de la Drôme</w:t>
            </w:r>
          </w:p>
        </w:tc>
        <w:tc>
          <w:tcPr>
            <w:tcW w:w="3071" w:type="dxa"/>
          </w:tcPr>
          <w:p w:rsidR="00C623F0" w:rsidRPr="00570521" w:rsidRDefault="00C623F0" w:rsidP="00570521">
            <w:pPr>
              <w:widowControl w:val="0"/>
              <w:overflowPunct w:val="0"/>
              <w:autoSpaceDE w:val="0"/>
              <w:autoSpaceDN w:val="0"/>
              <w:adjustRightInd w:val="0"/>
              <w:spacing w:after="0" w:line="240" w:lineRule="auto"/>
              <w:jc w:val="both"/>
              <w:rPr>
                <w:rFonts w:cs="Arial"/>
                <w:sz w:val="20"/>
                <w:szCs w:val="20"/>
                <w:lang w:eastAsia="fr-FR"/>
              </w:rPr>
            </w:pPr>
            <w:r w:rsidRPr="00570521">
              <w:rPr>
                <w:rFonts w:cs="Arial"/>
                <w:sz w:val="20"/>
                <w:szCs w:val="20"/>
                <w:lang w:eastAsia="fr-FR"/>
              </w:rPr>
              <w:t>120 €</w:t>
            </w:r>
          </w:p>
        </w:tc>
        <w:tc>
          <w:tcPr>
            <w:tcW w:w="3071" w:type="dxa"/>
          </w:tcPr>
          <w:p w:rsidR="00C623F0" w:rsidRPr="00570521" w:rsidRDefault="00C623F0" w:rsidP="00570521">
            <w:pPr>
              <w:widowControl w:val="0"/>
              <w:overflowPunct w:val="0"/>
              <w:autoSpaceDE w:val="0"/>
              <w:autoSpaceDN w:val="0"/>
              <w:adjustRightInd w:val="0"/>
              <w:spacing w:after="0" w:line="240" w:lineRule="auto"/>
              <w:jc w:val="both"/>
              <w:rPr>
                <w:rFonts w:cs="Arial"/>
                <w:sz w:val="20"/>
                <w:szCs w:val="20"/>
                <w:lang w:eastAsia="fr-FR"/>
              </w:rPr>
            </w:pPr>
            <w:r w:rsidRPr="00570521">
              <w:rPr>
                <w:rFonts w:cs="Arial"/>
                <w:sz w:val="20"/>
                <w:szCs w:val="20"/>
                <w:lang w:eastAsia="fr-FR"/>
              </w:rPr>
              <w:t>240€</w:t>
            </w:r>
          </w:p>
        </w:tc>
      </w:tr>
      <w:tr w:rsidR="00C623F0" w:rsidRPr="00570521" w:rsidTr="00570521">
        <w:tc>
          <w:tcPr>
            <w:tcW w:w="3070" w:type="dxa"/>
          </w:tcPr>
          <w:p w:rsidR="00C623F0" w:rsidRPr="00570521" w:rsidRDefault="00C623F0" w:rsidP="00570521">
            <w:pPr>
              <w:widowControl w:val="0"/>
              <w:overflowPunct w:val="0"/>
              <w:autoSpaceDE w:val="0"/>
              <w:autoSpaceDN w:val="0"/>
              <w:adjustRightInd w:val="0"/>
              <w:spacing w:after="0" w:line="240" w:lineRule="auto"/>
              <w:jc w:val="both"/>
              <w:rPr>
                <w:rFonts w:cs="Arial"/>
                <w:sz w:val="20"/>
                <w:szCs w:val="20"/>
                <w:lang w:eastAsia="fr-FR"/>
              </w:rPr>
            </w:pPr>
            <w:r w:rsidRPr="00570521">
              <w:rPr>
                <w:rFonts w:cs="Arial"/>
                <w:sz w:val="20"/>
                <w:szCs w:val="20"/>
                <w:lang w:eastAsia="fr-FR"/>
              </w:rPr>
              <w:t>Demandeurs culturels hors vallée de la Drôme</w:t>
            </w:r>
          </w:p>
        </w:tc>
        <w:tc>
          <w:tcPr>
            <w:tcW w:w="3071" w:type="dxa"/>
          </w:tcPr>
          <w:p w:rsidR="00C623F0" w:rsidRPr="00570521" w:rsidRDefault="00C623F0" w:rsidP="00570521">
            <w:pPr>
              <w:widowControl w:val="0"/>
              <w:overflowPunct w:val="0"/>
              <w:autoSpaceDE w:val="0"/>
              <w:autoSpaceDN w:val="0"/>
              <w:adjustRightInd w:val="0"/>
              <w:spacing w:after="0" w:line="240" w:lineRule="auto"/>
              <w:jc w:val="both"/>
              <w:rPr>
                <w:rFonts w:cs="Arial"/>
                <w:sz w:val="20"/>
                <w:szCs w:val="20"/>
                <w:lang w:eastAsia="fr-FR"/>
              </w:rPr>
            </w:pPr>
            <w:r w:rsidRPr="00570521">
              <w:rPr>
                <w:rFonts w:cs="Arial"/>
                <w:sz w:val="20"/>
                <w:szCs w:val="20"/>
                <w:lang w:eastAsia="fr-FR"/>
              </w:rPr>
              <w:t>220€</w:t>
            </w:r>
          </w:p>
        </w:tc>
        <w:tc>
          <w:tcPr>
            <w:tcW w:w="3071" w:type="dxa"/>
          </w:tcPr>
          <w:p w:rsidR="00C623F0" w:rsidRPr="00570521" w:rsidRDefault="00C623F0" w:rsidP="00570521">
            <w:pPr>
              <w:widowControl w:val="0"/>
              <w:overflowPunct w:val="0"/>
              <w:autoSpaceDE w:val="0"/>
              <w:autoSpaceDN w:val="0"/>
              <w:adjustRightInd w:val="0"/>
              <w:spacing w:after="0" w:line="240" w:lineRule="auto"/>
              <w:jc w:val="both"/>
              <w:rPr>
                <w:rFonts w:cs="Arial"/>
                <w:sz w:val="20"/>
                <w:szCs w:val="20"/>
                <w:lang w:eastAsia="fr-FR"/>
              </w:rPr>
            </w:pPr>
            <w:r w:rsidRPr="00570521">
              <w:rPr>
                <w:rFonts w:cs="Arial"/>
                <w:sz w:val="20"/>
                <w:szCs w:val="20"/>
                <w:lang w:eastAsia="fr-FR"/>
              </w:rPr>
              <w:t>400€</w:t>
            </w:r>
          </w:p>
        </w:tc>
      </w:tr>
      <w:tr w:rsidR="00C623F0" w:rsidRPr="00570521" w:rsidTr="00570521">
        <w:tc>
          <w:tcPr>
            <w:tcW w:w="3070" w:type="dxa"/>
          </w:tcPr>
          <w:p w:rsidR="00C623F0" w:rsidRPr="00570521" w:rsidRDefault="00C623F0" w:rsidP="00570521">
            <w:pPr>
              <w:widowControl w:val="0"/>
              <w:overflowPunct w:val="0"/>
              <w:autoSpaceDE w:val="0"/>
              <w:autoSpaceDN w:val="0"/>
              <w:adjustRightInd w:val="0"/>
              <w:spacing w:after="0" w:line="240" w:lineRule="auto"/>
              <w:jc w:val="both"/>
              <w:rPr>
                <w:rFonts w:cs="Arial"/>
                <w:sz w:val="20"/>
                <w:szCs w:val="20"/>
                <w:lang w:eastAsia="fr-FR"/>
              </w:rPr>
            </w:pPr>
            <w:r w:rsidRPr="00570521">
              <w:rPr>
                <w:rFonts w:cs="Arial"/>
                <w:sz w:val="20"/>
                <w:szCs w:val="20"/>
                <w:lang w:eastAsia="fr-FR"/>
              </w:rPr>
              <w:t>Entreprises</w:t>
            </w:r>
          </w:p>
        </w:tc>
        <w:tc>
          <w:tcPr>
            <w:tcW w:w="3071" w:type="dxa"/>
          </w:tcPr>
          <w:p w:rsidR="00C623F0" w:rsidRPr="00570521" w:rsidRDefault="00C623F0" w:rsidP="00570521">
            <w:pPr>
              <w:widowControl w:val="0"/>
              <w:overflowPunct w:val="0"/>
              <w:autoSpaceDE w:val="0"/>
              <w:autoSpaceDN w:val="0"/>
              <w:adjustRightInd w:val="0"/>
              <w:spacing w:after="0" w:line="240" w:lineRule="auto"/>
              <w:jc w:val="both"/>
              <w:rPr>
                <w:rFonts w:cs="Arial"/>
                <w:sz w:val="20"/>
                <w:szCs w:val="20"/>
                <w:lang w:eastAsia="fr-FR"/>
              </w:rPr>
            </w:pPr>
            <w:r w:rsidRPr="00570521">
              <w:rPr>
                <w:rFonts w:cs="Arial"/>
                <w:sz w:val="20"/>
                <w:szCs w:val="20"/>
                <w:lang w:eastAsia="fr-FR"/>
              </w:rPr>
              <w:t>350€</w:t>
            </w:r>
          </w:p>
        </w:tc>
        <w:tc>
          <w:tcPr>
            <w:tcW w:w="3071" w:type="dxa"/>
          </w:tcPr>
          <w:p w:rsidR="00C623F0" w:rsidRPr="00570521" w:rsidRDefault="00C623F0" w:rsidP="00570521">
            <w:pPr>
              <w:widowControl w:val="0"/>
              <w:overflowPunct w:val="0"/>
              <w:autoSpaceDE w:val="0"/>
              <w:autoSpaceDN w:val="0"/>
              <w:adjustRightInd w:val="0"/>
              <w:spacing w:after="0" w:line="240" w:lineRule="auto"/>
              <w:jc w:val="both"/>
              <w:rPr>
                <w:rFonts w:cs="Arial"/>
                <w:sz w:val="20"/>
                <w:szCs w:val="20"/>
                <w:lang w:eastAsia="fr-FR"/>
              </w:rPr>
            </w:pPr>
            <w:r w:rsidRPr="00570521">
              <w:rPr>
                <w:rFonts w:cs="Arial"/>
                <w:sz w:val="20"/>
                <w:szCs w:val="20"/>
                <w:lang w:eastAsia="fr-FR"/>
              </w:rPr>
              <w:t>500€</w:t>
            </w:r>
          </w:p>
        </w:tc>
      </w:tr>
    </w:tbl>
    <w:p w:rsidR="00C623F0" w:rsidRDefault="00C623F0" w:rsidP="00FC3D69">
      <w:pPr>
        <w:widowControl w:val="0"/>
        <w:suppressAutoHyphens/>
        <w:spacing w:after="0" w:line="240" w:lineRule="auto"/>
        <w:jc w:val="both"/>
      </w:pPr>
    </w:p>
    <w:p w:rsidR="00C623F0" w:rsidRDefault="00C623F0" w:rsidP="00FC3D69">
      <w:pPr>
        <w:widowControl w:val="0"/>
        <w:suppressAutoHyphens/>
        <w:spacing w:after="0" w:line="240" w:lineRule="auto"/>
        <w:jc w:val="both"/>
      </w:pPr>
      <w:r>
        <w:t>Le Bureau propose de retenir cette politique tarifaire.</w:t>
      </w:r>
    </w:p>
    <w:p w:rsidR="00C623F0" w:rsidRDefault="00C623F0" w:rsidP="00FC3D69">
      <w:pPr>
        <w:pStyle w:val="Paragraphedeliste"/>
        <w:widowControl w:val="0"/>
        <w:suppressAutoHyphens/>
        <w:spacing w:after="0" w:line="240" w:lineRule="auto"/>
        <w:jc w:val="both"/>
      </w:pPr>
    </w:p>
    <w:p w:rsidR="00C623F0" w:rsidRDefault="00C623F0" w:rsidP="00FC3D69">
      <w:pPr>
        <w:spacing w:after="0"/>
        <w:jc w:val="both"/>
        <w:outlineLvl w:val="0"/>
        <w:rPr>
          <w:rFonts w:cs="Calibri"/>
          <w:b/>
          <w:i/>
        </w:rPr>
      </w:pPr>
      <w:r w:rsidRPr="000E6ACA">
        <w:rPr>
          <w:rFonts w:cs="Calibri"/>
          <w:b/>
          <w:i/>
        </w:rPr>
        <w:t>Le Conseil C</w:t>
      </w:r>
      <w:r>
        <w:rPr>
          <w:rFonts w:cs="Calibri"/>
          <w:b/>
          <w:i/>
        </w:rPr>
        <w:t>o</w:t>
      </w:r>
      <w:r w:rsidR="00C42ECB">
        <w:rPr>
          <w:rFonts w:cs="Calibri"/>
          <w:b/>
          <w:i/>
        </w:rPr>
        <w:t>mmunautaire vote à l’unanimité l</w:t>
      </w:r>
      <w:r>
        <w:rPr>
          <w:rFonts w:cs="Calibri"/>
          <w:b/>
          <w:i/>
        </w:rPr>
        <w:t>es tarifs</w:t>
      </w:r>
      <w:r w:rsidR="00C42ECB">
        <w:rPr>
          <w:rFonts w:cs="Calibri"/>
          <w:b/>
          <w:i/>
        </w:rPr>
        <w:t xml:space="preserve"> des loyers des espaces du Temple.</w:t>
      </w:r>
    </w:p>
    <w:p w:rsidR="00C623F0" w:rsidRDefault="00C623F0" w:rsidP="00FC3D69">
      <w:pPr>
        <w:spacing w:after="0"/>
        <w:jc w:val="both"/>
        <w:rPr>
          <w:rFonts w:cs="Calibri"/>
          <w:b/>
          <w:i/>
        </w:rPr>
      </w:pPr>
    </w:p>
    <w:p w:rsidR="00C623F0" w:rsidRDefault="00C623F0" w:rsidP="00F90C4E">
      <w:pPr>
        <w:pStyle w:val="Paragraphedeliste"/>
        <w:numPr>
          <w:ilvl w:val="0"/>
          <w:numId w:val="1"/>
        </w:numPr>
        <w:spacing w:after="0"/>
        <w:jc w:val="both"/>
        <w:rPr>
          <w:rFonts w:cs="Calibri"/>
          <w:b/>
          <w:u w:val="single"/>
        </w:rPr>
      </w:pPr>
      <w:r w:rsidRPr="007C68E8">
        <w:rPr>
          <w:rFonts w:cs="Calibri"/>
          <w:b/>
          <w:u w:val="single"/>
        </w:rPr>
        <w:t>Tarif des loyers BIE de Crest</w:t>
      </w:r>
    </w:p>
    <w:p w:rsidR="00C623F0" w:rsidRPr="005E1EAB" w:rsidRDefault="00917A83" w:rsidP="00FC3D69">
      <w:pPr>
        <w:pStyle w:val="Paragraphedeliste"/>
        <w:spacing w:after="0"/>
        <w:jc w:val="both"/>
        <w:rPr>
          <w:rFonts w:cs="Calibri"/>
        </w:rPr>
      </w:pPr>
      <w:r>
        <w:rPr>
          <w:rFonts w:cs="Calibri"/>
          <w:b/>
        </w:rPr>
        <w:t>Béatrice REY</w:t>
      </w:r>
      <w:r w:rsidR="005E1EAB">
        <w:rPr>
          <w:rFonts w:cs="Calibri"/>
          <w:b/>
        </w:rPr>
        <w:t xml:space="preserve"> </w:t>
      </w:r>
      <w:r w:rsidR="005E1EAB">
        <w:rPr>
          <w:rFonts w:cs="Calibri"/>
        </w:rPr>
        <w:t>informe que les tarifs des loyers sont différents car ils ont été mis en place au fil du temps, en fonctions des travaux faits, à faire, des projets de locataires. Elle ajoute que dans le cadre de la CCCPS une réflexion pourra être menée.</w:t>
      </w:r>
    </w:p>
    <w:p w:rsidR="00C623F0" w:rsidRPr="00584DC5" w:rsidRDefault="00C623F0" w:rsidP="00FC3D69">
      <w:pPr>
        <w:spacing w:after="0"/>
        <w:jc w:val="both"/>
        <w:rPr>
          <w:rFonts w:cs="Calibri"/>
          <w:b/>
          <w:u w:val="single"/>
        </w:rPr>
      </w:pPr>
      <w:r w:rsidRPr="00584DC5">
        <w:t>Les Bureaux Industriels et Economiques</w:t>
      </w:r>
      <w:r w:rsidRPr="00584DC5">
        <w:rPr>
          <w:rFonts w:cs="Calibri"/>
        </w:rPr>
        <w:t xml:space="preserve"> (BIE) sont situés sur la Commune </w:t>
      </w:r>
      <w:r>
        <w:rPr>
          <w:rFonts w:cs="Calibri"/>
        </w:rPr>
        <w:t xml:space="preserve">de </w:t>
      </w:r>
      <w:r w:rsidRPr="00584DC5">
        <w:rPr>
          <w:rFonts w:cs="Calibri"/>
        </w:rPr>
        <w:t>Crest. Ils sont composés de 11 locaux dont un garage répartis sur 4 bâtiments :</w:t>
      </w:r>
    </w:p>
    <w:p w:rsidR="00C623F0" w:rsidRPr="00285433" w:rsidRDefault="00C623F0" w:rsidP="00FC3D69">
      <w:pPr>
        <w:pStyle w:val="Paragraphedeliste"/>
        <w:numPr>
          <w:ilvl w:val="0"/>
          <w:numId w:val="31"/>
        </w:numPr>
        <w:spacing w:after="0"/>
        <w:jc w:val="both"/>
        <w:rPr>
          <w:rFonts w:cs="Calibri"/>
        </w:rPr>
      </w:pPr>
      <w:r w:rsidRPr="00285433">
        <w:rPr>
          <w:rFonts w:cs="Calibri"/>
        </w:rPr>
        <w:t>Harmonie situé rue des 3 Capitaines et Harmonie 2 situé rue des 3 Capitaines</w:t>
      </w:r>
    </w:p>
    <w:p w:rsidR="00C623F0" w:rsidRPr="00285433" w:rsidRDefault="00C623F0" w:rsidP="00FC3D69">
      <w:pPr>
        <w:pStyle w:val="Paragraphedeliste"/>
        <w:numPr>
          <w:ilvl w:val="0"/>
          <w:numId w:val="31"/>
        </w:numPr>
        <w:spacing w:after="0"/>
        <w:jc w:val="both"/>
        <w:rPr>
          <w:rFonts w:cs="Calibri"/>
        </w:rPr>
      </w:pPr>
      <w:r w:rsidRPr="00285433">
        <w:rPr>
          <w:rFonts w:cs="Calibri"/>
        </w:rPr>
        <w:t xml:space="preserve">Espace Louis Vallon situé </w:t>
      </w:r>
      <w:r w:rsidRPr="00285433">
        <w:rPr>
          <w:rFonts w:cs="Arial"/>
          <w:lang w:eastAsia="fr-FR"/>
        </w:rPr>
        <w:t>rue des Anciens Combattants</w:t>
      </w:r>
    </w:p>
    <w:p w:rsidR="00C623F0" w:rsidRPr="00285433" w:rsidRDefault="00C623F0" w:rsidP="00FC3D69">
      <w:pPr>
        <w:pStyle w:val="Paragraphedeliste"/>
        <w:numPr>
          <w:ilvl w:val="0"/>
          <w:numId w:val="31"/>
        </w:numPr>
        <w:spacing w:after="0"/>
        <w:jc w:val="both"/>
        <w:rPr>
          <w:rFonts w:cs="Calibri"/>
        </w:rPr>
      </w:pPr>
      <w:r w:rsidRPr="00285433">
        <w:rPr>
          <w:rFonts w:cs="Calibri"/>
        </w:rPr>
        <w:t xml:space="preserve">Espace Martin Hérold situé </w:t>
      </w:r>
      <w:r w:rsidRPr="00285433">
        <w:rPr>
          <w:rFonts w:cs="Arial"/>
          <w:color w:val="000000"/>
          <w:lang w:eastAsia="fr-FR"/>
        </w:rPr>
        <w:t>chemin du Grand St Jean</w:t>
      </w:r>
    </w:p>
    <w:p w:rsidR="00C623F0" w:rsidRDefault="00C623F0" w:rsidP="00FC3D69">
      <w:pPr>
        <w:spacing w:after="0"/>
        <w:jc w:val="both"/>
        <w:rPr>
          <w:rFonts w:cs="Calibri"/>
        </w:rPr>
      </w:pPr>
      <w:r w:rsidRPr="003B55C2">
        <w:rPr>
          <w:rFonts w:cs="Calibri"/>
        </w:rPr>
        <w:t xml:space="preserve">A ces loyers </w:t>
      </w:r>
      <w:r>
        <w:rPr>
          <w:rFonts w:cs="Calibri"/>
        </w:rPr>
        <w:t xml:space="preserve">HT, </w:t>
      </w:r>
      <w:r w:rsidRPr="003B55C2">
        <w:rPr>
          <w:rFonts w:cs="Calibri"/>
        </w:rPr>
        <w:t>il faut rajouter des frais de gestion de 5 %</w:t>
      </w:r>
      <w:r>
        <w:rPr>
          <w:rFonts w:cs="Calibri"/>
        </w:rPr>
        <w:t>, excepté pour deux entreprises qui se partagent le local de 15 m² dans le bâtiment Harmonie.</w:t>
      </w:r>
    </w:p>
    <w:p w:rsidR="00C84CFA" w:rsidRDefault="00C84CFA" w:rsidP="00FC3D69">
      <w:pPr>
        <w:spacing w:after="0"/>
        <w:jc w:val="both"/>
        <w:rPr>
          <w:rFonts w:cs="Calibri"/>
        </w:rPr>
      </w:pPr>
    </w:p>
    <w:p w:rsidR="00C84CFA" w:rsidRPr="005C2C29" w:rsidRDefault="00C84CFA" w:rsidP="00FC3D69">
      <w:pPr>
        <w:spacing w:after="0"/>
        <w:jc w:val="both"/>
        <w:rPr>
          <w:rFonts w:cs="Calibri"/>
        </w:rPr>
      </w:pPr>
    </w:p>
    <w:tbl>
      <w:tblPr>
        <w:tblW w:w="9067" w:type="dxa"/>
        <w:tblInd w:w="75" w:type="dxa"/>
        <w:tblCellMar>
          <w:left w:w="70" w:type="dxa"/>
          <w:right w:w="70" w:type="dxa"/>
        </w:tblCellMar>
        <w:tblLook w:val="00A0" w:firstRow="1" w:lastRow="0" w:firstColumn="1" w:lastColumn="0" w:noHBand="0" w:noVBand="0"/>
      </w:tblPr>
      <w:tblGrid>
        <w:gridCol w:w="1374"/>
        <w:gridCol w:w="2192"/>
        <w:gridCol w:w="1418"/>
        <w:gridCol w:w="965"/>
        <w:gridCol w:w="363"/>
        <w:gridCol w:w="776"/>
        <w:gridCol w:w="897"/>
        <w:gridCol w:w="1082"/>
      </w:tblGrid>
      <w:tr w:rsidR="00C623F0" w:rsidRPr="00570521" w:rsidTr="00381D46">
        <w:trPr>
          <w:trHeight w:val="255"/>
        </w:trPr>
        <w:tc>
          <w:tcPr>
            <w:tcW w:w="1374" w:type="dxa"/>
            <w:tcBorders>
              <w:top w:val="single" w:sz="4" w:space="0" w:color="000000"/>
              <w:left w:val="single" w:sz="4" w:space="0" w:color="auto"/>
              <w:bottom w:val="nil"/>
              <w:right w:val="single" w:sz="4" w:space="0" w:color="000000"/>
            </w:tcBorders>
            <w:noWrap/>
            <w:vAlign w:val="bottom"/>
          </w:tcPr>
          <w:p w:rsidR="00C623F0" w:rsidRPr="00570521" w:rsidRDefault="00C623F0" w:rsidP="00381D46">
            <w:pPr>
              <w:spacing w:after="0" w:line="240" w:lineRule="auto"/>
              <w:jc w:val="both"/>
              <w:rPr>
                <w:rFonts w:cs="Arial"/>
                <w:b/>
                <w:sz w:val="18"/>
                <w:szCs w:val="18"/>
                <w:lang w:eastAsia="fr-FR"/>
              </w:rPr>
            </w:pPr>
            <w:r w:rsidRPr="00570521">
              <w:rPr>
                <w:rFonts w:cs="Arial"/>
                <w:b/>
                <w:sz w:val="18"/>
                <w:szCs w:val="18"/>
                <w:lang w:eastAsia="fr-FR"/>
              </w:rPr>
              <w:lastRenderedPageBreak/>
              <w:t>BATIMENT</w:t>
            </w:r>
          </w:p>
        </w:tc>
        <w:tc>
          <w:tcPr>
            <w:tcW w:w="2192" w:type="dxa"/>
            <w:tcBorders>
              <w:top w:val="single" w:sz="4" w:space="0" w:color="000000"/>
              <w:left w:val="nil"/>
              <w:bottom w:val="nil"/>
              <w:right w:val="single" w:sz="4" w:space="0" w:color="000000"/>
            </w:tcBorders>
            <w:noWrap/>
            <w:vAlign w:val="bottom"/>
          </w:tcPr>
          <w:p w:rsidR="00C623F0" w:rsidRPr="00570521" w:rsidRDefault="00C623F0" w:rsidP="00381D46">
            <w:pPr>
              <w:spacing w:after="0" w:line="240" w:lineRule="auto"/>
              <w:jc w:val="both"/>
              <w:rPr>
                <w:rFonts w:cs="Arial"/>
                <w:b/>
                <w:sz w:val="18"/>
                <w:szCs w:val="18"/>
                <w:lang w:eastAsia="fr-FR"/>
              </w:rPr>
            </w:pPr>
            <w:r w:rsidRPr="00570521">
              <w:rPr>
                <w:rFonts w:cs="Arial"/>
                <w:b/>
                <w:sz w:val="18"/>
                <w:szCs w:val="18"/>
                <w:lang w:eastAsia="fr-FR"/>
              </w:rPr>
              <w:t>ADRESSE</w:t>
            </w:r>
          </w:p>
        </w:tc>
        <w:tc>
          <w:tcPr>
            <w:tcW w:w="1418" w:type="dxa"/>
            <w:tcBorders>
              <w:top w:val="single" w:sz="4" w:space="0" w:color="000000"/>
              <w:left w:val="nil"/>
              <w:bottom w:val="nil"/>
              <w:right w:val="single" w:sz="4" w:space="0" w:color="000000"/>
            </w:tcBorders>
            <w:noWrap/>
            <w:vAlign w:val="bottom"/>
          </w:tcPr>
          <w:p w:rsidR="00C623F0" w:rsidRPr="00570521" w:rsidRDefault="00C623F0" w:rsidP="00381D46">
            <w:pPr>
              <w:spacing w:after="0" w:line="240" w:lineRule="auto"/>
              <w:jc w:val="both"/>
              <w:rPr>
                <w:rFonts w:cs="Arial"/>
                <w:b/>
                <w:sz w:val="18"/>
                <w:szCs w:val="18"/>
                <w:lang w:eastAsia="fr-FR"/>
              </w:rPr>
            </w:pPr>
            <w:r w:rsidRPr="00570521">
              <w:rPr>
                <w:rFonts w:cs="Arial"/>
                <w:b/>
                <w:sz w:val="18"/>
                <w:szCs w:val="18"/>
                <w:lang w:eastAsia="fr-FR"/>
              </w:rPr>
              <w:t>LOYER</w:t>
            </w:r>
          </w:p>
        </w:tc>
        <w:tc>
          <w:tcPr>
            <w:tcW w:w="965" w:type="dxa"/>
            <w:tcBorders>
              <w:top w:val="single" w:sz="4" w:space="0" w:color="000000"/>
              <w:left w:val="nil"/>
              <w:bottom w:val="nil"/>
              <w:right w:val="single" w:sz="4" w:space="0" w:color="000000"/>
            </w:tcBorders>
            <w:noWrap/>
            <w:vAlign w:val="bottom"/>
          </w:tcPr>
          <w:p w:rsidR="00C623F0" w:rsidRPr="00570521" w:rsidRDefault="00C623F0" w:rsidP="00381D46">
            <w:pPr>
              <w:spacing w:after="0" w:line="240" w:lineRule="auto"/>
              <w:jc w:val="both"/>
              <w:rPr>
                <w:rFonts w:cs="Arial"/>
                <w:b/>
                <w:sz w:val="18"/>
                <w:szCs w:val="18"/>
                <w:lang w:eastAsia="fr-FR"/>
              </w:rPr>
            </w:pPr>
            <w:r w:rsidRPr="00570521">
              <w:rPr>
                <w:rFonts w:cs="Arial"/>
                <w:b/>
                <w:sz w:val="18"/>
                <w:szCs w:val="18"/>
                <w:lang w:eastAsia="fr-FR"/>
              </w:rPr>
              <w:t>superficie</w:t>
            </w:r>
          </w:p>
        </w:tc>
        <w:tc>
          <w:tcPr>
            <w:tcW w:w="363" w:type="dxa"/>
            <w:tcBorders>
              <w:top w:val="single" w:sz="4" w:space="0" w:color="000000"/>
              <w:left w:val="nil"/>
              <w:bottom w:val="nil"/>
              <w:right w:val="nil"/>
            </w:tcBorders>
          </w:tcPr>
          <w:p w:rsidR="00C623F0" w:rsidRPr="00570521" w:rsidRDefault="00C623F0" w:rsidP="00381D46">
            <w:pPr>
              <w:spacing w:after="0" w:line="240" w:lineRule="auto"/>
              <w:jc w:val="both"/>
              <w:rPr>
                <w:rFonts w:cs="Arial"/>
                <w:b/>
                <w:sz w:val="18"/>
                <w:szCs w:val="18"/>
                <w:lang w:eastAsia="fr-FR"/>
              </w:rPr>
            </w:pPr>
          </w:p>
        </w:tc>
        <w:tc>
          <w:tcPr>
            <w:tcW w:w="776" w:type="dxa"/>
            <w:tcBorders>
              <w:top w:val="single" w:sz="4" w:space="0" w:color="000000"/>
              <w:left w:val="nil"/>
              <w:bottom w:val="nil"/>
              <w:right w:val="single" w:sz="4" w:space="0" w:color="000000"/>
            </w:tcBorders>
            <w:noWrap/>
            <w:vAlign w:val="bottom"/>
          </w:tcPr>
          <w:p w:rsidR="00C623F0" w:rsidRPr="00570521" w:rsidRDefault="00C623F0" w:rsidP="00381D46">
            <w:pPr>
              <w:spacing w:after="0" w:line="240" w:lineRule="auto"/>
              <w:jc w:val="both"/>
              <w:rPr>
                <w:rFonts w:cs="Arial"/>
                <w:b/>
                <w:sz w:val="18"/>
                <w:szCs w:val="18"/>
                <w:lang w:eastAsia="fr-FR"/>
              </w:rPr>
            </w:pPr>
            <w:r w:rsidRPr="00570521">
              <w:rPr>
                <w:rFonts w:cs="Arial"/>
                <w:b/>
                <w:sz w:val="18"/>
                <w:szCs w:val="18"/>
                <w:lang w:eastAsia="fr-FR"/>
              </w:rPr>
              <w:t>prix/m²</w:t>
            </w:r>
          </w:p>
        </w:tc>
        <w:tc>
          <w:tcPr>
            <w:tcW w:w="897" w:type="dxa"/>
            <w:tcBorders>
              <w:top w:val="single" w:sz="4" w:space="0" w:color="000000"/>
              <w:left w:val="nil"/>
              <w:bottom w:val="nil"/>
              <w:right w:val="single" w:sz="4" w:space="0" w:color="000000"/>
            </w:tcBorders>
          </w:tcPr>
          <w:p w:rsidR="00C623F0" w:rsidRPr="00570521" w:rsidRDefault="00C623F0" w:rsidP="00381D46">
            <w:pPr>
              <w:spacing w:after="0" w:line="240" w:lineRule="auto"/>
              <w:jc w:val="both"/>
              <w:rPr>
                <w:rFonts w:cs="Arial"/>
                <w:b/>
                <w:sz w:val="18"/>
                <w:szCs w:val="18"/>
                <w:lang w:eastAsia="fr-FR"/>
              </w:rPr>
            </w:pPr>
            <w:r w:rsidRPr="00570521">
              <w:rPr>
                <w:rFonts w:cs="Arial"/>
                <w:b/>
                <w:sz w:val="18"/>
                <w:szCs w:val="18"/>
                <w:lang w:eastAsia="fr-FR"/>
              </w:rPr>
              <w:t>5 % Frais de gestion</w:t>
            </w:r>
          </w:p>
        </w:tc>
        <w:tc>
          <w:tcPr>
            <w:tcW w:w="1082" w:type="dxa"/>
            <w:tcBorders>
              <w:top w:val="single" w:sz="4" w:space="0" w:color="000000"/>
              <w:left w:val="nil"/>
              <w:bottom w:val="nil"/>
              <w:right w:val="single" w:sz="4" w:space="0" w:color="000000"/>
            </w:tcBorders>
          </w:tcPr>
          <w:p w:rsidR="00C623F0" w:rsidRPr="00570521" w:rsidRDefault="00C623F0" w:rsidP="00381D46">
            <w:pPr>
              <w:spacing w:after="0" w:line="240" w:lineRule="auto"/>
              <w:jc w:val="both"/>
              <w:rPr>
                <w:rFonts w:cs="Arial"/>
                <w:b/>
                <w:sz w:val="18"/>
                <w:szCs w:val="18"/>
                <w:lang w:eastAsia="fr-FR"/>
              </w:rPr>
            </w:pPr>
            <w:r w:rsidRPr="00570521">
              <w:rPr>
                <w:rFonts w:cs="Arial"/>
                <w:b/>
                <w:sz w:val="18"/>
                <w:szCs w:val="18"/>
                <w:lang w:eastAsia="fr-FR"/>
              </w:rPr>
              <w:t>Recette annuelle</w:t>
            </w:r>
          </w:p>
        </w:tc>
      </w:tr>
      <w:tr w:rsidR="00C623F0" w:rsidRPr="00570521" w:rsidTr="00381D46">
        <w:trPr>
          <w:trHeight w:val="255"/>
        </w:trPr>
        <w:tc>
          <w:tcPr>
            <w:tcW w:w="1374" w:type="dxa"/>
            <w:tcBorders>
              <w:top w:val="nil"/>
              <w:left w:val="single" w:sz="4" w:space="0" w:color="auto"/>
              <w:bottom w:val="single" w:sz="4" w:space="0" w:color="000000"/>
              <w:right w:val="single" w:sz="4" w:space="0" w:color="000000"/>
            </w:tcBorders>
            <w:noWrap/>
            <w:vAlign w:val="bottom"/>
          </w:tcPr>
          <w:p w:rsidR="00C623F0" w:rsidRPr="00570521" w:rsidRDefault="00C623F0" w:rsidP="00381D46">
            <w:pPr>
              <w:spacing w:after="0" w:line="240" w:lineRule="auto"/>
              <w:jc w:val="both"/>
              <w:rPr>
                <w:rFonts w:cs="Arial"/>
                <w:sz w:val="18"/>
                <w:szCs w:val="18"/>
                <w:lang w:eastAsia="fr-FR"/>
              </w:rPr>
            </w:pPr>
            <w:r w:rsidRPr="00570521">
              <w:rPr>
                <w:rFonts w:cs="Arial"/>
                <w:sz w:val="18"/>
                <w:szCs w:val="18"/>
                <w:lang w:eastAsia="fr-FR"/>
              </w:rPr>
              <w:t> </w:t>
            </w:r>
          </w:p>
        </w:tc>
        <w:tc>
          <w:tcPr>
            <w:tcW w:w="2192"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jc w:val="both"/>
              <w:rPr>
                <w:rFonts w:cs="Arial"/>
                <w:sz w:val="18"/>
                <w:szCs w:val="18"/>
                <w:lang w:eastAsia="fr-FR"/>
              </w:rPr>
            </w:pPr>
            <w:r w:rsidRPr="00570521">
              <w:rPr>
                <w:rFonts w:cs="Arial"/>
                <w:sz w:val="18"/>
                <w:szCs w:val="18"/>
                <w:lang w:eastAsia="fr-FR"/>
              </w:rPr>
              <w:t> </w:t>
            </w:r>
          </w:p>
        </w:tc>
        <w:tc>
          <w:tcPr>
            <w:tcW w:w="1418"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jc w:val="both"/>
              <w:rPr>
                <w:rFonts w:cs="Arial"/>
                <w:sz w:val="18"/>
                <w:szCs w:val="18"/>
                <w:lang w:eastAsia="fr-FR"/>
              </w:rPr>
            </w:pPr>
            <w:r w:rsidRPr="00570521">
              <w:rPr>
                <w:rFonts w:cs="Arial"/>
                <w:sz w:val="18"/>
                <w:szCs w:val="18"/>
                <w:lang w:eastAsia="fr-FR"/>
              </w:rPr>
              <w:t>MENSUEL HT</w:t>
            </w:r>
          </w:p>
        </w:tc>
        <w:tc>
          <w:tcPr>
            <w:tcW w:w="965"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jc w:val="both"/>
              <w:rPr>
                <w:rFonts w:cs="Arial"/>
                <w:sz w:val="18"/>
                <w:szCs w:val="18"/>
                <w:lang w:eastAsia="fr-FR"/>
              </w:rPr>
            </w:pPr>
            <w:r w:rsidRPr="00570521">
              <w:rPr>
                <w:rFonts w:cs="Arial"/>
                <w:sz w:val="18"/>
                <w:szCs w:val="18"/>
                <w:lang w:eastAsia="fr-FR"/>
              </w:rPr>
              <w:t>en m²</w:t>
            </w:r>
          </w:p>
        </w:tc>
        <w:tc>
          <w:tcPr>
            <w:tcW w:w="363" w:type="dxa"/>
            <w:tcBorders>
              <w:top w:val="nil"/>
              <w:left w:val="nil"/>
              <w:bottom w:val="single" w:sz="4" w:space="0" w:color="000000"/>
              <w:right w:val="nil"/>
            </w:tcBorders>
          </w:tcPr>
          <w:p w:rsidR="00C623F0" w:rsidRPr="00570521" w:rsidRDefault="00C623F0" w:rsidP="00381D46">
            <w:pPr>
              <w:spacing w:after="0" w:line="240" w:lineRule="auto"/>
              <w:jc w:val="both"/>
              <w:rPr>
                <w:rFonts w:cs="Arial"/>
                <w:sz w:val="18"/>
                <w:szCs w:val="18"/>
                <w:lang w:eastAsia="fr-FR"/>
              </w:rPr>
            </w:pPr>
          </w:p>
        </w:tc>
        <w:tc>
          <w:tcPr>
            <w:tcW w:w="776"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jc w:val="both"/>
              <w:rPr>
                <w:rFonts w:cs="Arial"/>
                <w:sz w:val="18"/>
                <w:szCs w:val="18"/>
                <w:lang w:eastAsia="fr-FR"/>
              </w:rPr>
            </w:pPr>
            <w:r w:rsidRPr="00570521">
              <w:rPr>
                <w:rFonts w:cs="Arial"/>
                <w:sz w:val="18"/>
                <w:szCs w:val="18"/>
                <w:lang w:eastAsia="fr-FR"/>
              </w:rPr>
              <w:t> </w:t>
            </w:r>
          </w:p>
        </w:tc>
        <w:tc>
          <w:tcPr>
            <w:tcW w:w="897" w:type="dxa"/>
            <w:tcBorders>
              <w:top w:val="nil"/>
              <w:left w:val="nil"/>
              <w:bottom w:val="single" w:sz="4" w:space="0" w:color="000000"/>
              <w:right w:val="single" w:sz="4" w:space="0" w:color="000000"/>
            </w:tcBorders>
          </w:tcPr>
          <w:p w:rsidR="00C623F0" w:rsidRPr="00570521" w:rsidRDefault="00C623F0" w:rsidP="00381D46">
            <w:pPr>
              <w:spacing w:after="0" w:line="240" w:lineRule="auto"/>
              <w:jc w:val="both"/>
              <w:rPr>
                <w:rFonts w:cs="Arial"/>
                <w:sz w:val="18"/>
                <w:szCs w:val="18"/>
                <w:lang w:eastAsia="fr-FR"/>
              </w:rPr>
            </w:pPr>
          </w:p>
        </w:tc>
        <w:tc>
          <w:tcPr>
            <w:tcW w:w="1082" w:type="dxa"/>
            <w:tcBorders>
              <w:top w:val="nil"/>
              <w:left w:val="nil"/>
              <w:bottom w:val="single" w:sz="4" w:space="0" w:color="000000"/>
              <w:right w:val="single" w:sz="4" w:space="0" w:color="000000"/>
            </w:tcBorders>
          </w:tcPr>
          <w:p w:rsidR="00C623F0" w:rsidRPr="00570521" w:rsidRDefault="00C623F0" w:rsidP="00381D46">
            <w:pPr>
              <w:spacing w:after="0" w:line="240" w:lineRule="auto"/>
              <w:jc w:val="both"/>
              <w:rPr>
                <w:rFonts w:cs="Arial"/>
                <w:sz w:val="18"/>
                <w:szCs w:val="18"/>
                <w:lang w:eastAsia="fr-FR"/>
              </w:rPr>
            </w:pPr>
          </w:p>
        </w:tc>
      </w:tr>
      <w:tr w:rsidR="00C623F0" w:rsidRPr="00570521" w:rsidTr="00381D46">
        <w:trPr>
          <w:trHeight w:val="255"/>
        </w:trPr>
        <w:tc>
          <w:tcPr>
            <w:tcW w:w="1374" w:type="dxa"/>
            <w:tcBorders>
              <w:top w:val="nil"/>
              <w:left w:val="single" w:sz="4" w:space="0" w:color="auto"/>
              <w:bottom w:val="single" w:sz="4" w:space="0" w:color="000000"/>
              <w:right w:val="single" w:sz="4" w:space="0" w:color="000000"/>
            </w:tcBorders>
            <w:noWrap/>
            <w:vAlign w:val="bottom"/>
          </w:tcPr>
          <w:p w:rsidR="00C623F0" w:rsidRPr="00570521" w:rsidRDefault="00C623F0" w:rsidP="00381D46">
            <w:pPr>
              <w:spacing w:after="0" w:line="240" w:lineRule="auto"/>
              <w:jc w:val="both"/>
              <w:rPr>
                <w:rFonts w:cs="Arial"/>
                <w:sz w:val="18"/>
                <w:szCs w:val="18"/>
                <w:lang w:eastAsia="fr-FR"/>
              </w:rPr>
            </w:pPr>
            <w:r w:rsidRPr="00570521">
              <w:rPr>
                <w:rFonts w:cs="Arial"/>
                <w:sz w:val="18"/>
                <w:szCs w:val="18"/>
                <w:lang w:eastAsia="fr-FR"/>
              </w:rPr>
              <w:t>Harmonie</w:t>
            </w:r>
          </w:p>
        </w:tc>
        <w:tc>
          <w:tcPr>
            <w:tcW w:w="2192"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jc w:val="both"/>
              <w:rPr>
                <w:rFonts w:cs="Arial"/>
                <w:sz w:val="18"/>
                <w:szCs w:val="18"/>
                <w:lang w:eastAsia="fr-FR"/>
              </w:rPr>
            </w:pPr>
            <w:r w:rsidRPr="00570521">
              <w:rPr>
                <w:rFonts w:cs="Arial"/>
                <w:sz w:val="18"/>
                <w:szCs w:val="18"/>
                <w:lang w:eastAsia="fr-FR"/>
              </w:rPr>
              <w:t>Rue des 3 Capitaines</w:t>
            </w:r>
          </w:p>
        </w:tc>
        <w:tc>
          <w:tcPr>
            <w:tcW w:w="1418"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66,89 €</w:t>
            </w:r>
          </w:p>
        </w:tc>
        <w:tc>
          <w:tcPr>
            <w:tcW w:w="965"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15</w:t>
            </w:r>
          </w:p>
        </w:tc>
        <w:tc>
          <w:tcPr>
            <w:tcW w:w="363" w:type="dxa"/>
            <w:tcBorders>
              <w:top w:val="nil"/>
              <w:left w:val="nil"/>
              <w:bottom w:val="single" w:sz="4" w:space="0" w:color="000000"/>
              <w:right w:val="nil"/>
            </w:tcBorders>
          </w:tcPr>
          <w:p w:rsidR="00C623F0" w:rsidRPr="00570521" w:rsidRDefault="00C623F0" w:rsidP="00381D46">
            <w:pPr>
              <w:spacing w:after="0" w:line="240" w:lineRule="auto"/>
              <w:rPr>
                <w:rFonts w:cs="Arial"/>
                <w:sz w:val="18"/>
                <w:szCs w:val="18"/>
                <w:lang w:eastAsia="fr-FR"/>
              </w:rPr>
            </w:pPr>
          </w:p>
        </w:tc>
        <w:tc>
          <w:tcPr>
            <w:tcW w:w="776"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4,46 €</w:t>
            </w:r>
          </w:p>
        </w:tc>
        <w:tc>
          <w:tcPr>
            <w:tcW w:w="897" w:type="dxa"/>
            <w:tcBorders>
              <w:top w:val="nil"/>
              <w:left w:val="nil"/>
              <w:bottom w:val="single" w:sz="4" w:space="0" w:color="000000"/>
              <w:right w:val="single" w:sz="4" w:space="0" w:color="000000"/>
            </w:tcBorders>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0</w:t>
            </w:r>
          </w:p>
        </w:tc>
        <w:tc>
          <w:tcPr>
            <w:tcW w:w="1082" w:type="dxa"/>
            <w:tcBorders>
              <w:top w:val="nil"/>
              <w:left w:val="nil"/>
              <w:bottom w:val="single" w:sz="4" w:space="0" w:color="000000"/>
              <w:right w:val="single" w:sz="4" w:space="0" w:color="000000"/>
            </w:tcBorders>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802.68</w:t>
            </w:r>
          </w:p>
        </w:tc>
      </w:tr>
      <w:tr w:rsidR="00C623F0" w:rsidRPr="00570521" w:rsidTr="00381D46">
        <w:trPr>
          <w:trHeight w:val="255"/>
        </w:trPr>
        <w:tc>
          <w:tcPr>
            <w:tcW w:w="1374" w:type="dxa"/>
            <w:tcBorders>
              <w:top w:val="nil"/>
              <w:left w:val="single" w:sz="4" w:space="0" w:color="auto"/>
              <w:bottom w:val="single" w:sz="4" w:space="0" w:color="000000"/>
              <w:right w:val="single" w:sz="4" w:space="0" w:color="000000"/>
            </w:tcBorders>
            <w:noWrap/>
            <w:vAlign w:val="bottom"/>
          </w:tcPr>
          <w:p w:rsidR="00C623F0" w:rsidRPr="00570521" w:rsidRDefault="00C623F0" w:rsidP="00381D46">
            <w:pPr>
              <w:spacing w:after="0" w:line="240" w:lineRule="auto"/>
              <w:jc w:val="both"/>
              <w:rPr>
                <w:rFonts w:cs="Arial"/>
                <w:sz w:val="18"/>
                <w:szCs w:val="18"/>
                <w:lang w:eastAsia="fr-FR"/>
              </w:rPr>
            </w:pPr>
          </w:p>
        </w:tc>
        <w:tc>
          <w:tcPr>
            <w:tcW w:w="2192"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jc w:val="both"/>
              <w:rPr>
                <w:rFonts w:cs="Arial"/>
                <w:sz w:val="18"/>
                <w:szCs w:val="18"/>
                <w:lang w:eastAsia="fr-FR"/>
              </w:rPr>
            </w:pPr>
          </w:p>
        </w:tc>
        <w:tc>
          <w:tcPr>
            <w:tcW w:w="1418"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66,89 €</w:t>
            </w:r>
          </w:p>
        </w:tc>
        <w:tc>
          <w:tcPr>
            <w:tcW w:w="965"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15</w:t>
            </w:r>
          </w:p>
        </w:tc>
        <w:tc>
          <w:tcPr>
            <w:tcW w:w="363" w:type="dxa"/>
            <w:tcBorders>
              <w:top w:val="nil"/>
              <w:left w:val="nil"/>
              <w:bottom w:val="single" w:sz="4" w:space="0" w:color="000000"/>
              <w:right w:val="nil"/>
            </w:tcBorders>
          </w:tcPr>
          <w:p w:rsidR="00C623F0" w:rsidRPr="00570521" w:rsidRDefault="00C623F0" w:rsidP="00381D46">
            <w:pPr>
              <w:spacing w:after="0" w:line="240" w:lineRule="auto"/>
              <w:rPr>
                <w:rFonts w:cs="Arial"/>
                <w:sz w:val="18"/>
                <w:szCs w:val="18"/>
                <w:lang w:eastAsia="fr-FR"/>
              </w:rPr>
            </w:pPr>
          </w:p>
        </w:tc>
        <w:tc>
          <w:tcPr>
            <w:tcW w:w="776"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4,46 €</w:t>
            </w:r>
          </w:p>
        </w:tc>
        <w:tc>
          <w:tcPr>
            <w:tcW w:w="897" w:type="dxa"/>
            <w:tcBorders>
              <w:top w:val="nil"/>
              <w:left w:val="nil"/>
              <w:bottom w:val="single" w:sz="4" w:space="0" w:color="000000"/>
              <w:right w:val="single" w:sz="4" w:space="0" w:color="000000"/>
            </w:tcBorders>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0</w:t>
            </w:r>
          </w:p>
        </w:tc>
        <w:tc>
          <w:tcPr>
            <w:tcW w:w="1082" w:type="dxa"/>
            <w:tcBorders>
              <w:top w:val="nil"/>
              <w:left w:val="nil"/>
              <w:bottom w:val="single" w:sz="4" w:space="0" w:color="000000"/>
              <w:right w:val="single" w:sz="4" w:space="0" w:color="000000"/>
            </w:tcBorders>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802.68</w:t>
            </w:r>
          </w:p>
        </w:tc>
      </w:tr>
      <w:tr w:rsidR="00C623F0" w:rsidRPr="00570521" w:rsidTr="00381D46">
        <w:trPr>
          <w:trHeight w:val="255"/>
        </w:trPr>
        <w:tc>
          <w:tcPr>
            <w:tcW w:w="1374" w:type="dxa"/>
            <w:tcBorders>
              <w:top w:val="nil"/>
              <w:left w:val="single" w:sz="4" w:space="0" w:color="auto"/>
              <w:bottom w:val="single" w:sz="4" w:space="0" w:color="000000"/>
              <w:right w:val="single" w:sz="4" w:space="0" w:color="000000"/>
            </w:tcBorders>
            <w:noWrap/>
            <w:vAlign w:val="bottom"/>
          </w:tcPr>
          <w:p w:rsidR="00C623F0" w:rsidRPr="00570521" w:rsidRDefault="00C623F0" w:rsidP="00381D46">
            <w:pPr>
              <w:spacing w:after="0" w:line="240" w:lineRule="auto"/>
              <w:jc w:val="both"/>
              <w:rPr>
                <w:rFonts w:cs="Arial"/>
                <w:sz w:val="18"/>
                <w:szCs w:val="18"/>
                <w:lang w:eastAsia="fr-FR"/>
              </w:rPr>
            </w:pPr>
            <w:r w:rsidRPr="00570521">
              <w:rPr>
                <w:rFonts w:cs="Arial"/>
                <w:sz w:val="18"/>
                <w:szCs w:val="18"/>
                <w:lang w:eastAsia="fr-FR"/>
              </w:rPr>
              <w:t>Harmonie</w:t>
            </w:r>
          </w:p>
        </w:tc>
        <w:tc>
          <w:tcPr>
            <w:tcW w:w="2192"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jc w:val="both"/>
              <w:rPr>
                <w:rFonts w:cs="Arial"/>
                <w:sz w:val="18"/>
                <w:szCs w:val="18"/>
                <w:lang w:eastAsia="fr-FR"/>
              </w:rPr>
            </w:pPr>
            <w:r w:rsidRPr="00570521">
              <w:rPr>
                <w:rFonts w:cs="Arial"/>
                <w:sz w:val="18"/>
                <w:szCs w:val="18"/>
                <w:lang w:eastAsia="fr-FR"/>
              </w:rPr>
              <w:t>Rue des 3 Capitaines</w:t>
            </w:r>
          </w:p>
        </w:tc>
        <w:tc>
          <w:tcPr>
            <w:tcW w:w="1418"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0</w:t>
            </w:r>
          </w:p>
        </w:tc>
        <w:tc>
          <w:tcPr>
            <w:tcW w:w="965"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44</w:t>
            </w:r>
          </w:p>
        </w:tc>
        <w:tc>
          <w:tcPr>
            <w:tcW w:w="363" w:type="dxa"/>
            <w:tcBorders>
              <w:top w:val="nil"/>
              <w:left w:val="nil"/>
              <w:bottom w:val="single" w:sz="4" w:space="0" w:color="000000"/>
              <w:right w:val="nil"/>
            </w:tcBorders>
          </w:tcPr>
          <w:p w:rsidR="00C623F0" w:rsidRPr="00570521" w:rsidRDefault="00C623F0" w:rsidP="00381D46">
            <w:pPr>
              <w:spacing w:after="0" w:line="240" w:lineRule="auto"/>
              <w:rPr>
                <w:rFonts w:cs="Arial"/>
                <w:sz w:val="18"/>
                <w:szCs w:val="18"/>
                <w:lang w:eastAsia="fr-FR"/>
              </w:rPr>
            </w:pPr>
          </w:p>
        </w:tc>
        <w:tc>
          <w:tcPr>
            <w:tcW w:w="776"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10,5 €</w:t>
            </w:r>
          </w:p>
        </w:tc>
        <w:tc>
          <w:tcPr>
            <w:tcW w:w="897" w:type="dxa"/>
            <w:tcBorders>
              <w:top w:val="nil"/>
              <w:left w:val="nil"/>
              <w:bottom w:val="single" w:sz="4" w:space="0" w:color="000000"/>
              <w:right w:val="single" w:sz="4" w:space="0" w:color="000000"/>
            </w:tcBorders>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0</w:t>
            </w:r>
          </w:p>
        </w:tc>
        <w:tc>
          <w:tcPr>
            <w:tcW w:w="1082" w:type="dxa"/>
            <w:tcBorders>
              <w:top w:val="nil"/>
              <w:left w:val="nil"/>
              <w:bottom w:val="single" w:sz="4" w:space="0" w:color="000000"/>
              <w:right w:val="single" w:sz="4" w:space="0" w:color="000000"/>
            </w:tcBorders>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0</w:t>
            </w:r>
          </w:p>
        </w:tc>
      </w:tr>
      <w:tr w:rsidR="00C623F0" w:rsidRPr="00570521" w:rsidTr="00381D46">
        <w:trPr>
          <w:trHeight w:val="255"/>
        </w:trPr>
        <w:tc>
          <w:tcPr>
            <w:tcW w:w="1374" w:type="dxa"/>
            <w:tcBorders>
              <w:top w:val="nil"/>
              <w:left w:val="single" w:sz="4" w:space="0" w:color="auto"/>
              <w:bottom w:val="single" w:sz="4" w:space="0" w:color="000000"/>
              <w:right w:val="single" w:sz="4" w:space="0" w:color="000000"/>
            </w:tcBorders>
            <w:noWrap/>
            <w:vAlign w:val="bottom"/>
          </w:tcPr>
          <w:p w:rsidR="00C623F0" w:rsidRPr="00570521" w:rsidRDefault="00C623F0" w:rsidP="00381D46">
            <w:pPr>
              <w:spacing w:after="0" w:line="240" w:lineRule="auto"/>
              <w:jc w:val="both"/>
              <w:rPr>
                <w:rFonts w:cs="Arial"/>
                <w:sz w:val="18"/>
                <w:szCs w:val="18"/>
                <w:lang w:eastAsia="fr-FR"/>
              </w:rPr>
            </w:pPr>
            <w:r w:rsidRPr="00570521">
              <w:rPr>
                <w:rFonts w:cs="Arial"/>
                <w:sz w:val="18"/>
                <w:szCs w:val="18"/>
                <w:lang w:eastAsia="fr-FR"/>
              </w:rPr>
              <w:t>Harmonie</w:t>
            </w:r>
          </w:p>
        </w:tc>
        <w:tc>
          <w:tcPr>
            <w:tcW w:w="2192"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jc w:val="both"/>
              <w:rPr>
                <w:rFonts w:cs="Arial"/>
                <w:sz w:val="18"/>
                <w:szCs w:val="18"/>
                <w:lang w:eastAsia="fr-FR"/>
              </w:rPr>
            </w:pPr>
            <w:r w:rsidRPr="00570521">
              <w:rPr>
                <w:rFonts w:cs="Arial"/>
                <w:sz w:val="18"/>
                <w:szCs w:val="18"/>
                <w:lang w:eastAsia="fr-FR"/>
              </w:rPr>
              <w:t>Rue des 3 Capitaines</w:t>
            </w:r>
          </w:p>
        </w:tc>
        <w:tc>
          <w:tcPr>
            <w:tcW w:w="1418"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420 €</w:t>
            </w:r>
          </w:p>
        </w:tc>
        <w:tc>
          <w:tcPr>
            <w:tcW w:w="965"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40</w:t>
            </w:r>
          </w:p>
        </w:tc>
        <w:tc>
          <w:tcPr>
            <w:tcW w:w="363" w:type="dxa"/>
            <w:tcBorders>
              <w:top w:val="nil"/>
              <w:left w:val="nil"/>
              <w:bottom w:val="single" w:sz="4" w:space="0" w:color="000000"/>
              <w:right w:val="nil"/>
            </w:tcBorders>
          </w:tcPr>
          <w:p w:rsidR="00C623F0" w:rsidRPr="00570521" w:rsidRDefault="00C623F0" w:rsidP="00381D46">
            <w:pPr>
              <w:spacing w:after="0" w:line="240" w:lineRule="auto"/>
              <w:rPr>
                <w:rFonts w:cs="Arial"/>
                <w:sz w:val="18"/>
                <w:szCs w:val="18"/>
                <w:lang w:eastAsia="fr-FR"/>
              </w:rPr>
            </w:pPr>
          </w:p>
        </w:tc>
        <w:tc>
          <w:tcPr>
            <w:tcW w:w="776"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10,5 €</w:t>
            </w:r>
          </w:p>
        </w:tc>
        <w:tc>
          <w:tcPr>
            <w:tcW w:w="897" w:type="dxa"/>
            <w:tcBorders>
              <w:top w:val="nil"/>
              <w:left w:val="nil"/>
              <w:bottom w:val="single" w:sz="4" w:space="0" w:color="000000"/>
              <w:right w:val="single" w:sz="4" w:space="0" w:color="000000"/>
            </w:tcBorders>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21</w:t>
            </w:r>
          </w:p>
        </w:tc>
        <w:tc>
          <w:tcPr>
            <w:tcW w:w="1082" w:type="dxa"/>
            <w:tcBorders>
              <w:top w:val="nil"/>
              <w:left w:val="nil"/>
              <w:bottom w:val="single" w:sz="4" w:space="0" w:color="000000"/>
              <w:right w:val="single" w:sz="4" w:space="0" w:color="000000"/>
            </w:tcBorders>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5 292</w:t>
            </w:r>
          </w:p>
        </w:tc>
      </w:tr>
      <w:tr w:rsidR="00C623F0" w:rsidRPr="00570521" w:rsidTr="00381D46">
        <w:trPr>
          <w:trHeight w:val="424"/>
        </w:trPr>
        <w:tc>
          <w:tcPr>
            <w:tcW w:w="1374" w:type="dxa"/>
            <w:tcBorders>
              <w:top w:val="nil"/>
              <w:left w:val="single" w:sz="4" w:space="0" w:color="auto"/>
              <w:bottom w:val="single" w:sz="4" w:space="0" w:color="000000"/>
              <w:right w:val="single" w:sz="4" w:space="0" w:color="000000"/>
            </w:tcBorders>
            <w:noWrap/>
            <w:vAlign w:val="bottom"/>
          </w:tcPr>
          <w:p w:rsidR="00C623F0" w:rsidRPr="00570521" w:rsidRDefault="00C623F0" w:rsidP="00381D46">
            <w:pPr>
              <w:spacing w:after="0" w:line="240" w:lineRule="auto"/>
              <w:jc w:val="both"/>
              <w:rPr>
                <w:rFonts w:cs="Arial"/>
                <w:sz w:val="18"/>
                <w:szCs w:val="18"/>
                <w:lang w:eastAsia="fr-FR"/>
              </w:rPr>
            </w:pPr>
            <w:r w:rsidRPr="00570521">
              <w:rPr>
                <w:rFonts w:cs="Arial"/>
                <w:sz w:val="18"/>
                <w:szCs w:val="18"/>
                <w:lang w:eastAsia="fr-FR"/>
              </w:rPr>
              <w:t>Harmonie</w:t>
            </w:r>
          </w:p>
        </w:tc>
        <w:tc>
          <w:tcPr>
            <w:tcW w:w="2192"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jc w:val="both"/>
              <w:rPr>
                <w:rFonts w:cs="Arial"/>
                <w:sz w:val="18"/>
                <w:szCs w:val="18"/>
                <w:lang w:eastAsia="fr-FR"/>
              </w:rPr>
            </w:pPr>
            <w:r w:rsidRPr="00570521">
              <w:rPr>
                <w:rFonts w:cs="Arial"/>
                <w:sz w:val="18"/>
                <w:szCs w:val="18"/>
                <w:lang w:eastAsia="fr-FR"/>
              </w:rPr>
              <w:t xml:space="preserve">Rue des 3 Capitaines </w:t>
            </w:r>
          </w:p>
        </w:tc>
        <w:tc>
          <w:tcPr>
            <w:tcW w:w="1418"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300 €</w:t>
            </w:r>
          </w:p>
        </w:tc>
        <w:tc>
          <w:tcPr>
            <w:tcW w:w="965"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50 (garage)</w:t>
            </w:r>
          </w:p>
        </w:tc>
        <w:tc>
          <w:tcPr>
            <w:tcW w:w="363" w:type="dxa"/>
            <w:tcBorders>
              <w:top w:val="nil"/>
              <w:left w:val="nil"/>
              <w:bottom w:val="single" w:sz="4" w:space="0" w:color="000000"/>
              <w:right w:val="nil"/>
            </w:tcBorders>
          </w:tcPr>
          <w:p w:rsidR="00C623F0" w:rsidRPr="00570521" w:rsidRDefault="00C623F0" w:rsidP="00381D46">
            <w:pPr>
              <w:spacing w:after="0" w:line="240" w:lineRule="auto"/>
              <w:rPr>
                <w:rFonts w:cs="Arial"/>
                <w:sz w:val="18"/>
                <w:szCs w:val="18"/>
                <w:lang w:eastAsia="fr-FR"/>
              </w:rPr>
            </w:pPr>
          </w:p>
        </w:tc>
        <w:tc>
          <w:tcPr>
            <w:tcW w:w="776"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6 €</w:t>
            </w:r>
          </w:p>
        </w:tc>
        <w:tc>
          <w:tcPr>
            <w:tcW w:w="897" w:type="dxa"/>
            <w:tcBorders>
              <w:top w:val="nil"/>
              <w:left w:val="nil"/>
              <w:bottom w:val="single" w:sz="4" w:space="0" w:color="000000"/>
              <w:right w:val="single" w:sz="4" w:space="0" w:color="000000"/>
            </w:tcBorders>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15</w:t>
            </w:r>
          </w:p>
        </w:tc>
        <w:tc>
          <w:tcPr>
            <w:tcW w:w="1082" w:type="dxa"/>
            <w:tcBorders>
              <w:top w:val="nil"/>
              <w:left w:val="nil"/>
              <w:bottom w:val="single" w:sz="4" w:space="0" w:color="000000"/>
              <w:right w:val="single" w:sz="4" w:space="0" w:color="000000"/>
            </w:tcBorders>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3 780</w:t>
            </w:r>
          </w:p>
        </w:tc>
      </w:tr>
      <w:tr w:rsidR="00C623F0" w:rsidRPr="00570521" w:rsidTr="00381D46">
        <w:trPr>
          <w:trHeight w:val="302"/>
        </w:trPr>
        <w:tc>
          <w:tcPr>
            <w:tcW w:w="1374" w:type="dxa"/>
            <w:tcBorders>
              <w:top w:val="nil"/>
              <w:left w:val="single" w:sz="4" w:space="0" w:color="auto"/>
              <w:bottom w:val="single" w:sz="4" w:space="0" w:color="000000"/>
              <w:right w:val="single" w:sz="4" w:space="0" w:color="000000"/>
            </w:tcBorders>
            <w:noWrap/>
            <w:vAlign w:val="bottom"/>
          </w:tcPr>
          <w:p w:rsidR="00C623F0" w:rsidRPr="00570521" w:rsidRDefault="00C623F0" w:rsidP="00381D46">
            <w:pPr>
              <w:spacing w:after="0" w:line="240" w:lineRule="auto"/>
              <w:jc w:val="both"/>
              <w:rPr>
                <w:rFonts w:cs="Arial"/>
                <w:sz w:val="18"/>
                <w:szCs w:val="18"/>
                <w:lang w:eastAsia="fr-FR"/>
              </w:rPr>
            </w:pPr>
            <w:r w:rsidRPr="00570521">
              <w:rPr>
                <w:rFonts w:cs="Arial"/>
                <w:sz w:val="18"/>
                <w:szCs w:val="18"/>
                <w:lang w:eastAsia="fr-FR"/>
              </w:rPr>
              <w:t>Harmonie 2</w:t>
            </w:r>
          </w:p>
        </w:tc>
        <w:tc>
          <w:tcPr>
            <w:tcW w:w="2192"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jc w:val="both"/>
              <w:rPr>
                <w:rFonts w:cs="Arial"/>
                <w:sz w:val="18"/>
                <w:szCs w:val="18"/>
                <w:lang w:eastAsia="fr-FR"/>
              </w:rPr>
            </w:pPr>
            <w:r w:rsidRPr="00570521">
              <w:rPr>
                <w:rFonts w:cs="Arial"/>
                <w:sz w:val="18"/>
                <w:szCs w:val="18"/>
                <w:lang w:eastAsia="fr-FR"/>
              </w:rPr>
              <w:t>Rue des 3 Capitaines</w:t>
            </w:r>
          </w:p>
        </w:tc>
        <w:tc>
          <w:tcPr>
            <w:tcW w:w="1418"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460,6 €</w:t>
            </w:r>
          </w:p>
        </w:tc>
        <w:tc>
          <w:tcPr>
            <w:tcW w:w="965"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100</w:t>
            </w:r>
          </w:p>
        </w:tc>
        <w:tc>
          <w:tcPr>
            <w:tcW w:w="363" w:type="dxa"/>
            <w:tcBorders>
              <w:top w:val="nil"/>
              <w:left w:val="nil"/>
              <w:bottom w:val="single" w:sz="4" w:space="0" w:color="000000"/>
              <w:right w:val="nil"/>
            </w:tcBorders>
          </w:tcPr>
          <w:p w:rsidR="00C623F0" w:rsidRPr="00570521" w:rsidRDefault="00C623F0" w:rsidP="00381D46">
            <w:pPr>
              <w:spacing w:after="0" w:line="240" w:lineRule="auto"/>
              <w:rPr>
                <w:rFonts w:cs="Arial"/>
                <w:sz w:val="18"/>
                <w:szCs w:val="18"/>
                <w:lang w:eastAsia="fr-FR"/>
              </w:rPr>
            </w:pPr>
          </w:p>
        </w:tc>
        <w:tc>
          <w:tcPr>
            <w:tcW w:w="776"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4,60 €</w:t>
            </w:r>
          </w:p>
        </w:tc>
        <w:tc>
          <w:tcPr>
            <w:tcW w:w="897" w:type="dxa"/>
            <w:tcBorders>
              <w:top w:val="nil"/>
              <w:left w:val="nil"/>
              <w:bottom w:val="single" w:sz="4" w:space="0" w:color="000000"/>
              <w:right w:val="single" w:sz="4" w:space="0" w:color="000000"/>
            </w:tcBorders>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23.03</w:t>
            </w:r>
          </w:p>
        </w:tc>
        <w:tc>
          <w:tcPr>
            <w:tcW w:w="1082" w:type="dxa"/>
            <w:tcBorders>
              <w:top w:val="nil"/>
              <w:left w:val="nil"/>
              <w:bottom w:val="single" w:sz="4" w:space="0" w:color="000000"/>
              <w:right w:val="single" w:sz="4" w:space="0" w:color="000000"/>
            </w:tcBorders>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5 804</w:t>
            </w:r>
          </w:p>
        </w:tc>
      </w:tr>
      <w:tr w:rsidR="00C623F0" w:rsidRPr="00570521" w:rsidTr="00381D46">
        <w:trPr>
          <w:trHeight w:val="255"/>
        </w:trPr>
        <w:tc>
          <w:tcPr>
            <w:tcW w:w="1374" w:type="dxa"/>
            <w:tcBorders>
              <w:top w:val="nil"/>
              <w:left w:val="single" w:sz="4" w:space="0" w:color="auto"/>
              <w:bottom w:val="single" w:sz="4" w:space="0" w:color="000000"/>
              <w:right w:val="single" w:sz="4" w:space="0" w:color="000000"/>
            </w:tcBorders>
            <w:noWrap/>
            <w:vAlign w:val="bottom"/>
          </w:tcPr>
          <w:p w:rsidR="00C623F0" w:rsidRPr="00570521" w:rsidRDefault="00C623F0" w:rsidP="00381D46">
            <w:pPr>
              <w:spacing w:after="0" w:line="240" w:lineRule="auto"/>
              <w:jc w:val="both"/>
              <w:rPr>
                <w:rFonts w:cs="Arial"/>
                <w:sz w:val="18"/>
                <w:szCs w:val="18"/>
                <w:lang w:eastAsia="fr-FR"/>
              </w:rPr>
            </w:pPr>
            <w:r w:rsidRPr="00570521">
              <w:rPr>
                <w:rFonts w:cs="Arial"/>
                <w:sz w:val="18"/>
                <w:szCs w:val="18"/>
                <w:lang w:eastAsia="fr-FR"/>
              </w:rPr>
              <w:t>Espace Louis Vallon</w:t>
            </w:r>
          </w:p>
        </w:tc>
        <w:tc>
          <w:tcPr>
            <w:tcW w:w="2192"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jc w:val="both"/>
              <w:rPr>
                <w:rFonts w:cs="Arial"/>
                <w:sz w:val="18"/>
                <w:szCs w:val="18"/>
                <w:lang w:eastAsia="fr-FR"/>
              </w:rPr>
            </w:pPr>
            <w:r w:rsidRPr="00570521">
              <w:rPr>
                <w:rFonts w:cs="Arial"/>
                <w:sz w:val="18"/>
                <w:szCs w:val="18"/>
                <w:lang w:eastAsia="fr-FR"/>
              </w:rPr>
              <w:t>Rue des Anciens Combattants</w:t>
            </w:r>
          </w:p>
          <w:p w:rsidR="00C623F0" w:rsidRPr="00570521" w:rsidRDefault="00C623F0" w:rsidP="00381D46">
            <w:pPr>
              <w:spacing w:after="0" w:line="240" w:lineRule="auto"/>
              <w:jc w:val="both"/>
              <w:rPr>
                <w:rFonts w:cs="Arial"/>
                <w:sz w:val="18"/>
                <w:szCs w:val="18"/>
                <w:lang w:eastAsia="fr-FR"/>
              </w:rPr>
            </w:pPr>
          </w:p>
        </w:tc>
        <w:tc>
          <w:tcPr>
            <w:tcW w:w="1418"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1 007,24 €</w:t>
            </w:r>
          </w:p>
        </w:tc>
        <w:tc>
          <w:tcPr>
            <w:tcW w:w="965"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120</w:t>
            </w:r>
          </w:p>
        </w:tc>
        <w:tc>
          <w:tcPr>
            <w:tcW w:w="363" w:type="dxa"/>
            <w:tcBorders>
              <w:top w:val="nil"/>
              <w:left w:val="nil"/>
              <w:bottom w:val="single" w:sz="4" w:space="0" w:color="000000"/>
              <w:right w:val="nil"/>
            </w:tcBorders>
          </w:tcPr>
          <w:p w:rsidR="00C623F0" w:rsidRPr="00570521" w:rsidRDefault="00C623F0" w:rsidP="00381D46">
            <w:pPr>
              <w:spacing w:after="0" w:line="240" w:lineRule="auto"/>
              <w:rPr>
                <w:rFonts w:cs="Arial"/>
                <w:sz w:val="18"/>
                <w:szCs w:val="18"/>
                <w:lang w:eastAsia="fr-FR"/>
              </w:rPr>
            </w:pPr>
          </w:p>
        </w:tc>
        <w:tc>
          <w:tcPr>
            <w:tcW w:w="776"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8,39 €</w:t>
            </w:r>
          </w:p>
        </w:tc>
        <w:tc>
          <w:tcPr>
            <w:tcW w:w="897" w:type="dxa"/>
            <w:tcBorders>
              <w:top w:val="nil"/>
              <w:left w:val="nil"/>
              <w:bottom w:val="single" w:sz="4" w:space="0" w:color="000000"/>
              <w:right w:val="single" w:sz="4" w:space="0" w:color="000000"/>
            </w:tcBorders>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50.36</w:t>
            </w:r>
          </w:p>
        </w:tc>
        <w:tc>
          <w:tcPr>
            <w:tcW w:w="1082" w:type="dxa"/>
            <w:tcBorders>
              <w:top w:val="nil"/>
              <w:left w:val="nil"/>
              <w:bottom w:val="single" w:sz="4" w:space="0" w:color="000000"/>
              <w:right w:val="single" w:sz="4" w:space="0" w:color="000000"/>
            </w:tcBorders>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12 691,22</w:t>
            </w:r>
          </w:p>
        </w:tc>
      </w:tr>
      <w:tr w:rsidR="00C623F0" w:rsidRPr="00570521" w:rsidTr="00381D46">
        <w:trPr>
          <w:trHeight w:val="255"/>
        </w:trPr>
        <w:tc>
          <w:tcPr>
            <w:tcW w:w="1374" w:type="dxa"/>
            <w:tcBorders>
              <w:top w:val="nil"/>
              <w:left w:val="single" w:sz="4" w:space="0" w:color="auto"/>
              <w:bottom w:val="single" w:sz="4" w:space="0" w:color="000000"/>
              <w:right w:val="single" w:sz="4" w:space="0" w:color="000000"/>
            </w:tcBorders>
            <w:noWrap/>
            <w:vAlign w:val="bottom"/>
          </w:tcPr>
          <w:p w:rsidR="00C623F0" w:rsidRPr="00570521" w:rsidRDefault="00C623F0" w:rsidP="00381D46">
            <w:pPr>
              <w:spacing w:after="0" w:line="240" w:lineRule="auto"/>
              <w:jc w:val="both"/>
              <w:rPr>
                <w:rFonts w:cs="Arial"/>
                <w:sz w:val="18"/>
                <w:szCs w:val="18"/>
                <w:lang w:eastAsia="fr-FR"/>
              </w:rPr>
            </w:pPr>
            <w:r w:rsidRPr="00570521">
              <w:rPr>
                <w:rFonts w:cs="Arial"/>
                <w:sz w:val="18"/>
                <w:szCs w:val="18"/>
                <w:lang w:eastAsia="fr-FR"/>
              </w:rPr>
              <w:t>Espace Louis Vallon</w:t>
            </w:r>
          </w:p>
        </w:tc>
        <w:tc>
          <w:tcPr>
            <w:tcW w:w="2192"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jc w:val="both"/>
              <w:rPr>
                <w:rFonts w:cs="Arial"/>
                <w:sz w:val="18"/>
                <w:szCs w:val="18"/>
                <w:lang w:eastAsia="fr-FR"/>
              </w:rPr>
            </w:pPr>
            <w:r w:rsidRPr="00570521">
              <w:rPr>
                <w:rFonts w:cs="Arial"/>
                <w:sz w:val="18"/>
                <w:szCs w:val="18"/>
                <w:lang w:eastAsia="fr-FR"/>
              </w:rPr>
              <w:t>Rue des Anciens Combattants</w:t>
            </w:r>
          </w:p>
        </w:tc>
        <w:tc>
          <w:tcPr>
            <w:tcW w:w="1418"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608,42 €</w:t>
            </w:r>
          </w:p>
        </w:tc>
        <w:tc>
          <w:tcPr>
            <w:tcW w:w="965"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139</w:t>
            </w:r>
          </w:p>
        </w:tc>
        <w:tc>
          <w:tcPr>
            <w:tcW w:w="363" w:type="dxa"/>
            <w:tcBorders>
              <w:top w:val="nil"/>
              <w:left w:val="nil"/>
              <w:bottom w:val="single" w:sz="4" w:space="0" w:color="000000"/>
              <w:right w:val="nil"/>
            </w:tcBorders>
          </w:tcPr>
          <w:p w:rsidR="00C623F0" w:rsidRPr="00570521" w:rsidRDefault="00C623F0" w:rsidP="00381D46">
            <w:pPr>
              <w:spacing w:after="0" w:line="240" w:lineRule="auto"/>
              <w:rPr>
                <w:rFonts w:cs="Arial"/>
                <w:sz w:val="18"/>
                <w:szCs w:val="18"/>
                <w:lang w:eastAsia="fr-FR"/>
              </w:rPr>
            </w:pPr>
          </w:p>
        </w:tc>
        <w:tc>
          <w:tcPr>
            <w:tcW w:w="776"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4,38 €</w:t>
            </w:r>
          </w:p>
        </w:tc>
        <w:tc>
          <w:tcPr>
            <w:tcW w:w="897" w:type="dxa"/>
            <w:tcBorders>
              <w:top w:val="nil"/>
              <w:left w:val="nil"/>
              <w:bottom w:val="single" w:sz="4" w:space="0" w:color="000000"/>
              <w:right w:val="single" w:sz="4" w:space="0" w:color="000000"/>
            </w:tcBorders>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30.42</w:t>
            </w:r>
          </w:p>
        </w:tc>
        <w:tc>
          <w:tcPr>
            <w:tcW w:w="1082" w:type="dxa"/>
            <w:tcBorders>
              <w:top w:val="nil"/>
              <w:left w:val="nil"/>
              <w:bottom w:val="single" w:sz="4" w:space="0" w:color="000000"/>
              <w:right w:val="single" w:sz="4" w:space="0" w:color="000000"/>
            </w:tcBorders>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7 666</w:t>
            </w:r>
          </w:p>
        </w:tc>
      </w:tr>
      <w:tr w:rsidR="00C623F0" w:rsidRPr="00570521" w:rsidTr="00381D46">
        <w:trPr>
          <w:trHeight w:val="255"/>
        </w:trPr>
        <w:tc>
          <w:tcPr>
            <w:tcW w:w="1374" w:type="dxa"/>
            <w:tcBorders>
              <w:top w:val="nil"/>
              <w:left w:val="single" w:sz="4" w:space="0" w:color="auto"/>
              <w:bottom w:val="single" w:sz="4" w:space="0" w:color="000000"/>
              <w:right w:val="single" w:sz="4" w:space="0" w:color="000000"/>
            </w:tcBorders>
            <w:noWrap/>
            <w:vAlign w:val="bottom"/>
          </w:tcPr>
          <w:p w:rsidR="00C623F0" w:rsidRPr="00570521" w:rsidRDefault="00C623F0" w:rsidP="00381D46">
            <w:pPr>
              <w:spacing w:after="0" w:line="240" w:lineRule="auto"/>
              <w:jc w:val="both"/>
              <w:rPr>
                <w:rFonts w:cs="Arial"/>
                <w:sz w:val="18"/>
                <w:szCs w:val="18"/>
                <w:lang w:eastAsia="fr-FR"/>
              </w:rPr>
            </w:pPr>
            <w:r w:rsidRPr="00570521">
              <w:rPr>
                <w:rFonts w:cs="Arial"/>
                <w:sz w:val="18"/>
                <w:szCs w:val="18"/>
                <w:lang w:eastAsia="fr-FR"/>
              </w:rPr>
              <w:t>Espace Louis Vallon</w:t>
            </w:r>
          </w:p>
        </w:tc>
        <w:tc>
          <w:tcPr>
            <w:tcW w:w="2192"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jc w:val="both"/>
              <w:rPr>
                <w:rFonts w:cs="Arial"/>
                <w:sz w:val="18"/>
                <w:szCs w:val="18"/>
                <w:lang w:eastAsia="fr-FR"/>
              </w:rPr>
            </w:pPr>
            <w:r w:rsidRPr="00570521">
              <w:rPr>
                <w:rFonts w:cs="Arial"/>
                <w:sz w:val="18"/>
                <w:szCs w:val="18"/>
                <w:lang w:eastAsia="fr-FR"/>
              </w:rPr>
              <w:t>Rue des Anciens Combattants</w:t>
            </w:r>
          </w:p>
        </w:tc>
        <w:tc>
          <w:tcPr>
            <w:tcW w:w="1418"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396,34 €</w:t>
            </w:r>
          </w:p>
        </w:tc>
        <w:tc>
          <w:tcPr>
            <w:tcW w:w="965"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78</w:t>
            </w:r>
          </w:p>
        </w:tc>
        <w:tc>
          <w:tcPr>
            <w:tcW w:w="363" w:type="dxa"/>
            <w:tcBorders>
              <w:top w:val="nil"/>
              <w:left w:val="nil"/>
              <w:bottom w:val="single" w:sz="4" w:space="0" w:color="000000"/>
              <w:right w:val="nil"/>
            </w:tcBorders>
          </w:tcPr>
          <w:p w:rsidR="00C623F0" w:rsidRPr="00570521" w:rsidRDefault="00C623F0" w:rsidP="00381D46">
            <w:pPr>
              <w:spacing w:after="0" w:line="240" w:lineRule="auto"/>
              <w:rPr>
                <w:rFonts w:cs="Arial"/>
                <w:sz w:val="18"/>
                <w:szCs w:val="18"/>
                <w:lang w:eastAsia="fr-FR"/>
              </w:rPr>
            </w:pPr>
          </w:p>
        </w:tc>
        <w:tc>
          <w:tcPr>
            <w:tcW w:w="776"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5,08 €</w:t>
            </w:r>
          </w:p>
        </w:tc>
        <w:tc>
          <w:tcPr>
            <w:tcW w:w="897" w:type="dxa"/>
            <w:tcBorders>
              <w:top w:val="nil"/>
              <w:left w:val="nil"/>
              <w:bottom w:val="single" w:sz="4" w:space="0" w:color="000000"/>
              <w:right w:val="single" w:sz="4" w:space="0" w:color="000000"/>
            </w:tcBorders>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19.82</w:t>
            </w:r>
          </w:p>
        </w:tc>
        <w:tc>
          <w:tcPr>
            <w:tcW w:w="1082" w:type="dxa"/>
            <w:tcBorders>
              <w:top w:val="nil"/>
              <w:left w:val="nil"/>
              <w:bottom w:val="single" w:sz="4" w:space="0" w:color="000000"/>
              <w:right w:val="single" w:sz="4" w:space="0" w:color="000000"/>
            </w:tcBorders>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4 994</w:t>
            </w:r>
          </w:p>
        </w:tc>
      </w:tr>
      <w:tr w:rsidR="00C623F0" w:rsidRPr="00570521" w:rsidTr="00381D46">
        <w:trPr>
          <w:trHeight w:val="255"/>
        </w:trPr>
        <w:tc>
          <w:tcPr>
            <w:tcW w:w="1374" w:type="dxa"/>
            <w:tcBorders>
              <w:top w:val="nil"/>
              <w:left w:val="single" w:sz="4" w:space="0" w:color="auto"/>
              <w:bottom w:val="single" w:sz="4" w:space="0" w:color="000000"/>
              <w:right w:val="single" w:sz="4" w:space="0" w:color="000000"/>
            </w:tcBorders>
            <w:noWrap/>
            <w:vAlign w:val="bottom"/>
          </w:tcPr>
          <w:p w:rsidR="00C623F0" w:rsidRPr="00570521" w:rsidRDefault="00C623F0" w:rsidP="00381D46">
            <w:pPr>
              <w:spacing w:after="0" w:line="240" w:lineRule="auto"/>
              <w:jc w:val="both"/>
              <w:rPr>
                <w:rFonts w:cs="Arial"/>
                <w:sz w:val="18"/>
                <w:szCs w:val="18"/>
                <w:lang w:eastAsia="fr-FR"/>
              </w:rPr>
            </w:pPr>
            <w:r w:rsidRPr="00570521">
              <w:rPr>
                <w:rFonts w:cs="Arial"/>
                <w:sz w:val="18"/>
                <w:szCs w:val="18"/>
                <w:lang w:eastAsia="fr-FR"/>
              </w:rPr>
              <w:t>Espace Martin Hérold</w:t>
            </w:r>
          </w:p>
        </w:tc>
        <w:tc>
          <w:tcPr>
            <w:tcW w:w="2192"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jc w:val="both"/>
              <w:rPr>
                <w:rFonts w:cs="Arial"/>
                <w:sz w:val="18"/>
                <w:szCs w:val="18"/>
                <w:lang w:eastAsia="fr-FR"/>
              </w:rPr>
            </w:pPr>
            <w:r w:rsidRPr="00570521">
              <w:rPr>
                <w:rFonts w:cs="Arial"/>
                <w:sz w:val="18"/>
                <w:szCs w:val="18"/>
                <w:lang w:eastAsia="fr-FR"/>
              </w:rPr>
              <w:t>Chemin du Grand St Jean</w:t>
            </w:r>
          </w:p>
        </w:tc>
        <w:tc>
          <w:tcPr>
            <w:tcW w:w="1418"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0</w:t>
            </w:r>
          </w:p>
        </w:tc>
        <w:tc>
          <w:tcPr>
            <w:tcW w:w="965"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209</w:t>
            </w:r>
          </w:p>
        </w:tc>
        <w:tc>
          <w:tcPr>
            <w:tcW w:w="363" w:type="dxa"/>
            <w:tcBorders>
              <w:top w:val="nil"/>
              <w:left w:val="nil"/>
              <w:bottom w:val="single" w:sz="4" w:space="0" w:color="000000"/>
              <w:right w:val="nil"/>
            </w:tcBorders>
          </w:tcPr>
          <w:p w:rsidR="00C623F0" w:rsidRPr="00570521" w:rsidRDefault="00C623F0" w:rsidP="00381D46">
            <w:pPr>
              <w:spacing w:after="0" w:line="240" w:lineRule="auto"/>
              <w:rPr>
                <w:rFonts w:cs="Arial"/>
                <w:sz w:val="18"/>
                <w:szCs w:val="18"/>
                <w:lang w:eastAsia="fr-FR"/>
              </w:rPr>
            </w:pPr>
          </w:p>
        </w:tc>
        <w:tc>
          <w:tcPr>
            <w:tcW w:w="776"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0</w:t>
            </w:r>
          </w:p>
        </w:tc>
        <w:tc>
          <w:tcPr>
            <w:tcW w:w="897" w:type="dxa"/>
            <w:tcBorders>
              <w:top w:val="nil"/>
              <w:left w:val="nil"/>
              <w:bottom w:val="single" w:sz="4" w:space="0" w:color="000000"/>
              <w:right w:val="single" w:sz="4" w:space="0" w:color="000000"/>
            </w:tcBorders>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0</w:t>
            </w:r>
          </w:p>
        </w:tc>
        <w:tc>
          <w:tcPr>
            <w:tcW w:w="1082" w:type="dxa"/>
            <w:tcBorders>
              <w:top w:val="nil"/>
              <w:left w:val="nil"/>
              <w:bottom w:val="single" w:sz="4" w:space="0" w:color="000000"/>
              <w:right w:val="single" w:sz="4" w:space="0" w:color="000000"/>
            </w:tcBorders>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0</w:t>
            </w:r>
          </w:p>
        </w:tc>
      </w:tr>
      <w:tr w:rsidR="00C623F0" w:rsidRPr="00570521" w:rsidTr="00381D46">
        <w:trPr>
          <w:trHeight w:val="255"/>
        </w:trPr>
        <w:tc>
          <w:tcPr>
            <w:tcW w:w="1374" w:type="dxa"/>
            <w:tcBorders>
              <w:top w:val="nil"/>
              <w:left w:val="single" w:sz="4" w:space="0" w:color="auto"/>
              <w:bottom w:val="single" w:sz="4" w:space="0" w:color="000000"/>
              <w:right w:val="single" w:sz="4" w:space="0" w:color="000000"/>
            </w:tcBorders>
            <w:noWrap/>
            <w:vAlign w:val="bottom"/>
          </w:tcPr>
          <w:p w:rsidR="00C623F0" w:rsidRPr="00570521" w:rsidRDefault="00C623F0" w:rsidP="00381D46">
            <w:pPr>
              <w:spacing w:after="0" w:line="240" w:lineRule="auto"/>
              <w:jc w:val="both"/>
              <w:rPr>
                <w:rFonts w:cs="Arial"/>
                <w:sz w:val="18"/>
                <w:szCs w:val="18"/>
                <w:lang w:eastAsia="fr-FR"/>
              </w:rPr>
            </w:pPr>
            <w:r w:rsidRPr="00570521">
              <w:rPr>
                <w:rFonts w:cs="Arial"/>
                <w:sz w:val="18"/>
                <w:szCs w:val="18"/>
                <w:lang w:eastAsia="fr-FR"/>
              </w:rPr>
              <w:t>Espace Martin Hérold</w:t>
            </w:r>
          </w:p>
        </w:tc>
        <w:tc>
          <w:tcPr>
            <w:tcW w:w="2192"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jc w:val="both"/>
              <w:rPr>
                <w:rFonts w:cs="Arial"/>
                <w:sz w:val="18"/>
                <w:szCs w:val="18"/>
                <w:lang w:eastAsia="fr-FR"/>
              </w:rPr>
            </w:pPr>
            <w:r w:rsidRPr="00570521">
              <w:rPr>
                <w:rFonts w:cs="Arial"/>
                <w:sz w:val="18"/>
                <w:szCs w:val="18"/>
                <w:lang w:eastAsia="fr-FR"/>
              </w:rPr>
              <w:t>Chemin du Grand St Jean</w:t>
            </w:r>
          </w:p>
        </w:tc>
        <w:tc>
          <w:tcPr>
            <w:tcW w:w="1418"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725,79 €</w:t>
            </w:r>
          </w:p>
        </w:tc>
        <w:tc>
          <w:tcPr>
            <w:tcW w:w="965"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212</w:t>
            </w:r>
          </w:p>
        </w:tc>
        <w:tc>
          <w:tcPr>
            <w:tcW w:w="363" w:type="dxa"/>
            <w:tcBorders>
              <w:top w:val="nil"/>
              <w:left w:val="nil"/>
              <w:bottom w:val="single" w:sz="4" w:space="0" w:color="000000"/>
              <w:right w:val="nil"/>
            </w:tcBorders>
          </w:tcPr>
          <w:p w:rsidR="00C623F0" w:rsidRPr="00570521" w:rsidRDefault="00C623F0" w:rsidP="00381D46">
            <w:pPr>
              <w:spacing w:after="0" w:line="240" w:lineRule="auto"/>
              <w:rPr>
                <w:rFonts w:cs="Arial"/>
                <w:sz w:val="18"/>
                <w:szCs w:val="18"/>
                <w:lang w:eastAsia="fr-FR"/>
              </w:rPr>
            </w:pPr>
          </w:p>
        </w:tc>
        <w:tc>
          <w:tcPr>
            <w:tcW w:w="776"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3,42 €</w:t>
            </w:r>
          </w:p>
        </w:tc>
        <w:tc>
          <w:tcPr>
            <w:tcW w:w="897" w:type="dxa"/>
            <w:tcBorders>
              <w:top w:val="nil"/>
              <w:left w:val="nil"/>
              <w:bottom w:val="single" w:sz="4" w:space="0" w:color="000000"/>
              <w:right w:val="single" w:sz="4" w:space="0" w:color="000000"/>
            </w:tcBorders>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36.29</w:t>
            </w:r>
          </w:p>
        </w:tc>
        <w:tc>
          <w:tcPr>
            <w:tcW w:w="1082" w:type="dxa"/>
            <w:tcBorders>
              <w:top w:val="nil"/>
              <w:left w:val="nil"/>
              <w:bottom w:val="single" w:sz="4" w:space="0" w:color="000000"/>
              <w:right w:val="single" w:sz="4" w:space="0" w:color="000000"/>
            </w:tcBorders>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9 145</w:t>
            </w:r>
          </w:p>
        </w:tc>
      </w:tr>
      <w:tr w:rsidR="00C623F0" w:rsidRPr="00570521" w:rsidTr="00381D46">
        <w:trPr>
          <w:trHeight w:val="255"/>
        </w:trPr>
        <w:tc>
          <w:tcPr>
            <w:tcW w:w="1374" w:type="dxa"/>
            <w:tcBorders>
              <w:top w:val="nil"/>
              <w:left w:val="single" w:sz="4" w:space="0" w:color="auto"/>
              <w:bottom w:val="single" w:sz="4" w:space="0" w:color="000000"/>
              <w:right w:val="single" w:sz="4" w:space="0" w:color="000000"/>
            </w:tcBorders>
            <w:noWrap/>
            <w:vAlign w:val="bottom"/>
          </w:tcPr>
          <w:p w:rsidR="00C623F0" w:rsidRPr="00570521" w:rsidRDefault="00C623F0" w:rsidP="00381D46">
            <w:pPr>
              <w:spacing w:after="0" w:line="240" w:lineRule="auto"/>
              <w:jc w:val="both"/>
              <w:rPr>
                <w:rFonts w:cs="Arial"/>
                <w:sz w:val="18"/>
                <w:szCs w:val="18"/>
                <w:lang w:eastAsia="fr-FR"/>
              </w:rPr>
            </w:pPr>
            <w:r w:rsidRPr="00570521">
              <w:rPr>
                <w:rFonts w:cs="Arial"/>
                <w:sz w:val="18"/>
                <w:szCs w:val="18"/>
                <w:lang w:eastAsia="fr-FR"/>
              </w:rPr>
              <w:t>Espace Martin Hérold</w:t>
            </w:r>
          </w:p>
        </w:tc>
        <w:tc>
          <w:tcPr>
            <w:tcW w:w="2192"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jc w:val="both"/>
              <w:rPr>
                <w:rFonts w:cs="Arial"/>
                <w:sz w:val="18"/>
                <w:szCs w:val="18"/>
                <w:lang w:eastAsia="fr-FR"/>
              </w:rPr>
            </w:pPr>
            <w:r w:rsidRPr="00570521">
              <w:rPr>
                <w:rFonts w:cs="Arial"/>
                <w:sz w:val="18"/>
                <w:szCs w:val="18"/>
                <w:lang w:eastAsia="fr-FR"/>
              </w:rPr>
              <w:t>Chemin du Grand St Jean</w:t>
            </w:r>
          </w:p>
        </w:tc>
        <w:tc>
          <w:tcPr>
            <w:tcW w:w="1418"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1 125,56 €</w:t>
            </w:r>
          </w:p>
        </w:tc>
        <w:tc>
          <w:tcPr>
            <w:tcW w:w="965"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312</w:t>
            </w:r>
          </w:p>
        </w:tc>
        <w:tc>
          <w:tcPr>
            <w:tcW w:w="363" w:type="dxa"/>
            <w:tcBorders>
              <w:top w:val="nil"/>
              <w:left w:val="nil"/>
              <w:bottom w:val="single" w:sz="4" w:space="0" w:color="000000"/>
              <w:right w:val="nil"/>
            </w:tcBorders>
          </w:tcPr>
          <w:p w:rsidR="00C623F0" w:rsidRPr="00570521" w:rsidRDefault="00C623F0" w:rsidP="00381D46">
            <w:pPr>
              <w:spacing w:after="0" w:line="240" w:lineRule="auto"/>
              <w:rPr>
                <w:rFonts w:cs="Arial"/>
                <w:sz w:val="18"/>
                <w:szCs w:val="18"/>
                <w:lang w:eastAsia="fr-FR"/>
              </w:rPr>
            </w:pPr>
          </w:p>
        </w:tc>
        <w:tc>
          <w:tcPr>
            <w:tcW w:w="776"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3,60 €</w:t>
            </w:r>
          </w:p>
        </w:tc>
        <w:tc>
          <w:tcPr>
            <w:tcW w:w="897" w:type="dxa"/>
            <w:tcBorders>
              <w:top w:val="nil"/>
              <w:left w:val="nil"/>
              <w:bottom w:val="single" w:sz="4" w:space="0" w:color="000000"/>
              <w:right w:val="single" w:sz="4" w:space="0" w:color="000000"/>
            </w:tcBorders>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56.28</w:t>
            </w:r>
          </w:p>
        </w:tc>
        <w:tc>
          <w:tcPr>
            <w:tcW w:w="1082" w:type="dxa"/>
            <w:tcBorders>
              <w:top w:val="nil"/>
              <w:left w:val="nil"/>
              <w:bottom w:val="single" w:sz="4" w:space="0" w:color="000000"/>
              <w:right w:val="single" w:sz="4" w:space="0" w:color="000000"/>
            </w:tcBorders>
          </w:tcPr>
          <w:p w:rsidR="00C623F0" w:rsidRPr="00570521" w:rsidRDefault="00C623F0" w:rsidP="00381D46">
            <w:pPr>
              <w:spacing w:after="0" w:line="240" w:lineRule="auto"/>
              <w:rPr>
                <w:rFonts w:cs="Arial"/>
                <w:sz w:val="18"/>
                <w:szCs w:val="18"/>
                <w:lang w:eastAsia="fr-FR"/>
              </w:rPr>
            </w:pPr>
            <w:r w:rsidRPr="00570521">
              <w:rPr>
                <w:rFonts w:cs="Arial"/>
                <w:sz w:val="18"/>
                <w:szCs w:val="18"/>
                <w:lang w:eastAsia="fr-FR"/>
              </w:rPr>
              <w:t>14 182</w:t>
            </w:r>
          </w:p>
        </w:tc>
      </w:tr>
      <w:tr w:rsidR="00C623F0" w:rsidRPr="00570521" w:rsidTr="00381D46">
        <w:trPr>
          <w:trHeight w:val="255"/>
        </w:trPr>
        <w:tc>
          <w:tcPr>
            <w:tcW w:w="1374" w:type="dxa"/>
            <w:tcBorders>
              <w:top w:val="nil"/>
              <w:left w:val="single" w:sz="4" w:space="0" w:color="auto"/>
              <w:bottom w:val="single" w:sz="4" w:space="0" w:color="000000"/>
              <w:right w:val="single" w:sz="4" w:space="0" w:color="000000"/>
            </w:tcBorders>
            <w:noWrap/>
            <w:vAlign w:val="bottom"/>
          </w:tcPr>
          <w:p w:rsidR="00C623F0" w:rsidRPr="00570521" w:rsidRDefault="00C623F0" w:rsidP="00381D46">
            <w:pPr>
              <w:spacing w:after="0" w:line="240" w:lineRule="auto"/>
              <w:jc w:val="both"/>
              <w:rPr>
                <w:rFonts w:cs="Arial"/>
                <w:color w:val="000000"/>
                <w:sz w:val="18"/>
                <w:szCs w:val="18"/>
                <w:lang w:eastAsia="fr-FR"/>
              </w:rPr>
            </w:pPr>
            <w:r w:rsidRPr="00570521">
              <w:rPr>
                <w:rFonts w:cs="Arial"/>
                <w:color w:val="000000"/>
                <w:sz w:val="18"/>
                <w:szCs w:val="18"/>
                <w:lang w:eastAsia="fr-FR"/>
              </w:rPr>
              <w:t>Espace Martin Hérold</w:t>
            </w:r>
          </w:p>
        </w:tc>
        <w:tc>
          <w:tcPr>
            <w:tcW w:w="2192"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jc w:val="both"/>
              <w:rPr>
                <w:rFonts w:cs="Arial"/>
                <w:color w:val="000000"/>
                <w:sz w:val="18"/>
                <w:szCs w:val="18"/>
                <w:lang w:eastAsia="fr-FR"/>
              </w:rPr>
            </w:pPr>
            <w:r w:rsidRPr="00570521">
              <w:rPr>
                <w:rFonts w:cs="Arial"/>
                <w:color w:val="000000"/>
                <w:sz w:val="18"/>
                <w:szCs w:val="18"/>
                <w:lang w:eastAsia="fr-FR"/>
              </w:rPr>
              <w:t>Chemin du Grand St Jean</w:t>
            </w:r>
          </w:p>
        </w:tc>
        <w:tc>
          <w:tcPr>
            <w:tcW w:w="1418"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color w:val="000000"/>
                <w:sz w:val="18"/>
                <w:szCs w:val="18"/>
                <w:lang w:eastAsia="fr-FR"/>
              </w:rPr>
            </w:pPr>
            <w:r w:rsidRPr="00570521">
              <w:rPr>
                <w:rFonts w:cs="Arial"/>
                <w:color w:val="000000"/>
                <w:sz w:val="18"/>
                <w:szCs w:val="18"/>
                <w:lang w:eastAsia="fr-FR"/>
              </w:rPr>
              <w:t>780,55 €</w:t>
            </w:r>
          </w:p>
        </w:tc>
        <w:tc>
          <w:tcPr>
            <w:tcW w:w="965"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color w:val="000000"/>
                <w:sz w:val="18"/>
                <w:szCs w:val="18"/>
                <w:lang w:eastAsia="fr-FR"/>
              </w:rPr>
            </w:pPr>
            <w:r w:rsidRPr="00570521">
              <w:rPr>
                <w:rFonts w:cs="Arial"/>
                <w:color w:val="000000"/>
                <w:sz w:val="18"/>
                <w:szCs w:val="18"/>
                <w:lang w:eastAsia="fr-FR"/>
              </w:rPr>
              <w:t>309</w:t>
            </w:r>
          </w:p>
        </w:tc>
        <w:tc>
          <w:tcPr>
            <w:tcW w:w="363" w:type="dxa"/>
            <w:tcBorders>
              <w:top w:val="nil"/>
              <w:left w:val="nil"/>
              <w:bottom w:val="single" w:sz="4" w:space="0" w:color="000000"/>
              <w:right w:val="nil"/>
            </w:tcBorders>
          </w:tcPr>
          <w:p w:rsidR="00C623F0" w:rsidRPr="00570521" w:rsidRDefault="00C623F0" w:rsidP="00381D46">
            <w:pPr>
              <w:spacing w:after="0" w:line="240" w:lineRule="auto"/>
              <w:rPr>
                <w:rFonts w:cs="Arial"/>
                <w:color w:val="000000"/>
                <w:sz w:val="18"/>
                <w:szCs w:val="18"/>
                <w:lang w:eastAsia="fr-FR"/>
              </w:rPr>
            </w:pPr>
          </w:p>
        </w:tc>
        <w:tc>
          <w:tcPr>
            <w:tcW w:w="776" w:type="dxa"/>
            <w:tcBorders>
              <w:top w:val="nil"/>
              <w:left w:val="nil"/>
              <w:bottom w:val="single" w:sz="4" w:space="0" w:color="000000"/>
              <w:right w:val="single" w:sz="4" w:space="0" w:color="000000"/>
            </w:tcBorders>
            <w:noWrap/>
            <w:vAlign w:val="bottom"/>
          </w:tcPr>
          <w:p w:rsidR="00C623F0" w:rsidRPr="00570521" w:rsidRDefault="00C623F0" w:rsidP="00381D46">
            <w:pPr>
              <w:spacing w:after="0" w:line="240" w:lineRule="auto"/>
              <w:rPr>
                <w:rFonts w:cs="Arial"/>
                <w:color w:val="000000"/>
                <w:sz w:val="18"/>
                <w:szCs w:val="18"/>
                <w:lang w:eastAsia="fr-FR"/>
              </w:rPr>
            </w:pPr>
            <w:r w:rsidRPr="00570521">
              <w:rPr>
                <w:rFonts w:cs="Arial"/>
                <w:color w:val="000000"/>
                <w:sz w:val="18"/>
                <w:szCs w:val="18"/>
                <w:lang w:eastAsia="fr-FR"/>
              </w:rPr>
              <w:t>2,53 €</w:t>
            </w:r>
          </w:p>
        </w:tc>
        <w:tc>
          <w:tcPr>
            <w:tcW w:w="897" w:type="dxa"/>
            <w:tcBorders>
              <w:top w:val="nil"/>
              <w:left w:val="nil"/>
              <w:bottom w:val="single" w:sz="4" w:space="0" w:color="000000"/>
              <w:right w:val="single" w:sz="4" w:space="0" w:color="000000"/>
            </w:tcBorders>
          </w:tcPr>
          <w:p w:rsidR="00C623F0" w:rsidRPr="00570521" w:rsidRDefault="00C623F0" w:rsidP="00381D46">
            <w:pPr>
              <w:spacing w:after="0" w:line="240" w:lineRule="auto"/>
              <w:rPr>
                <w:rFonts w:cs="Arial"/>
                <w:color w:val="000000"/>
                <w:sz w:val="18"/>
                <w:szCs w:val="18"/>
                <w:lang w:eastAsia="fr-FR"/>
              </w:rPr>
            </w:pPr>
            <w:r w:rsidRPr="00570521">
              <w:rPr>
                <w:rFonts w:cs="Arial"/>
                <w:color w:val="000000"/>
                <w:sz w:val="18"/>
                <w:szCs w:val="18"/>
                <w:lang w:eastAsia="fr-FR"/>
              </w:rPr>
              <w:t>39</w:t>
            </w:r>
          </w:p>
        </w:tc>
        <w:tc>
          <w:tcPr>
            <w:tcW w:w="1082" w:type="dxa"/>
            <w:tcBorders>
              <w:top w:val="nil"/>
              <w:left w:val="nil"/>
              <w:bottom w:val="single" w:sz="4" w:space="0" w:color="000000"/>
              <w:right w:val="single" w:sz="4" w:space="0" w:color="000000"/>
            </w:tcBorders>
          </w:tcPr>
          <w:p w:rsidR="00C623F0" w:rsidRPr="00570521" w:rsidRDefault="00C623F0" w:rsidP="00381D46">
            <w:pPr>
              <w:spacing w:after="0" w:line="240" w:lineRule="auto"/>
              <w:rPr>
                <w:rFonts w:cs="Arial"/>
                <w:color w:val="000000"/>
                <w:sz w:val="18"/>
                <w:szCs w:val="18"/>
                <w:lang w:eastAsia="fr-FR"/>
              </w:rPr>
            </w:pPr>
            <w:r w:rsidRPr="00570521">
              <w:rPr>
                <w:rFonts w:cs="Arial"/>
                <w:color w:val="000000"/>
                <w:sz w:val="18"/>
                <w:szCs w:val="18"/>
                <w:lang w:eastAsia="fr-FR"/>
              </w:rPr>
              <w:t>9 835</w:t>
            </w:r>
          </w:p>
        </w:tc>
      </w:tr>
    </w:tbl>
    <w:p w:rsidR="00C623F0" w:rsidRDefault="00C623F0" w:rsidP="00FC3D69">
      <w:pPr>
        <w:spacing w:after="0"/>
        <w:jc w:val="both"/>
        <w:rPr>
          <w:rFonts w:cs="Calibri"/>
          <w:b/>
        </w:rPr>
      </w:pPr>
    </w:p>
    <w:p w:rsidR="00C623F0" w:rsidRDefault="00C623F0" w:rsidP="00FC3D69">
      <w:pPr>
        <w:spacing w:after="0"/>
        <w:jc w:val="both"/>
        <w:rPr>
          <w:rFonts w:cs="Calibri"/>
        </w:rPr>
      </w:pPr>
      <w:r>
        <w:rPr>
          <w:rFonts w:cs="Calibri"/>
        </w:rPr>
        <w:t xml:space="preserve">Le montant total des recettes annuelles HT s’élève à 74 995 €. </w:t>
      </w:r>
    </w:p>
    <w:p w:rsidR="007228F1" w:rsidRDefault="007228F1" w:rsidP="00FC3D69">
      <w:pPr>
        <w:spacing w:after="0"/>
        <w:jc w:val="both"/>
        <w:rPr>
          <w:rFonts w:cs="Calibri"/>
          <w:b/>
          <w:i/>
        </w:rPr>
      </w:pPr>
    </w:p>
    <w:p w:rsidR="00C623F0" w:rsidRDefault="007228F1" w:rsidP="00FC3D69">
      <w:pPr>
        <w:spacing w:after="0"/>
        <w:jc w:val="both"/>
        <w:rPr>
          <w:rFonts w:cs="Calibri"/>
          <w:b/>
          <w:i/>
        </w:rPr>
      </w:pPr>
      <w:r>
        <w:rPr>
          <w:rFonts w:cs="Calibri"/>
          <w:b/>
          <w:i/>
        </w:rPr>
        <w:t xml:space="preserve">Les </w:t>
      </w:r>
      <w:r w:rsidR="00C623F0">
        <w:rPr>
          <w:rFonts w:cs="Calibri"/>
          <w:b/>
          <w:i/>
        </w:rPr>
        <w:t xml:space="preserve"> tarifs des loyers B</w:t>
      </w:r>
      <w:r>
        <w:rPr>
          <w:rFonts w:cs="Calibri"/>
          <w:b/>
          <w:i/>
        </w:rPr>
        <w:t>ureaux industriels et économiques</w:t>
      </w:r>
      <w:r w:rsidR="00C623F0">
        <w:rPr>
          <w:rFonts w:cs="Calibri"/>
          <w:b/>
          <w:i/>
        </w:rPr>
        <w:t xml:space="preserve"> de Crest </w:t>
      </w:r>
      <w:r>
        <w:rPr>
          <w:rFonts w:cs="Calibri"/>
          <w:b/>
          <w:i/>
        </w:rPr>
        <w:t xml:space="preserve">est adopté </w:t>
      </w:r>
      <w:r w:rsidR="00C623F0">
        <w:rPr>
          <w:rFonts w:cs="Calibri"/>
          <w:b/>
          <w:i/>
        </w:rPr>
        <w:t>à l’unanimité</w:t>
      </w:r>
    </w:p>
    <w:p w:rsidR="00C623F0" w:rsidRDefault="00C623F0" w:rsidP="00FC3D69">
      <w:pPr>
        <w:spacing w:after="0"/>
        <w:jc w:val="both"/>
        <w:rPr>
          <w:rFonts w:cs="Calibri"/>
          <w:b/>
          <w:i/>
        </w:rPr>
      </w:pPr>
    </w:p>
    <w:p w:rsidR="00C623F0" w:rsidRPr="009D2ED9" w:rsidRDefault="00C623F0" w:rsidP="00F90C4E">
      <w:pPr>
        <w:pStyle w:val="Paragraphedeliste"/>
        <w:numPr>
          <w:ilvl w:val="0"/>
          <w:numId w:val="1"/>
        </w:numPr>
        <w:spacing w:after="0"/>
        <w:jc w:val="both"/>
        <w:rPr>
          <w:rFonts w:cs="Calibri"/>
          <w:b/>
          <w:u w:val="single"/>
        </w:rPr>
      </w:pPr>
      <w:r w:rsidRPr="009D2ED9">
        <w:rPr>
          <w:rFonts w:cs="Calibri"/>
          <w:b/>
          <w:u w:val="single"/>
        </w:rPr>
        <w:t>Conventions financières</w:t>
      </w:r>
    </w:p>
    <w:p w:rsidR="00C623F0" w:rsidRDefault="00C623F0" w:rsidP="00FC3D69">
      <w:pPr>
        <w:widowControl w:val="0"/>
        <w:suppressAutoHyphens/>
        <w:spacing w:after="0" w:line="240" w:lineRule="auto"/>
        <w:jc w:val="both"/>
      </w:pPr>
    </w:p>
    <w:p w:rsidR="00C623F0" w:rsidRDefault="00C623F0" w:rsidP="00FC3D69">
      <w:pPr>
        <w:jc w:val="both"/>
        <w:rPr>
          <w:rFonts w:cs="Arial"/>
        </w:rPr>
      </w:pPr>
      <w:r w:rsidRPr="00E67DF8">
        <w:rPr>
          <w:rFonts w:cs="Arial"/>
          <w:b/>
        </w:rPr>
        <w:t>Le Président</w:t>
      </w:r>
      <w:r w:rsidRPr="00E44BEC">
        <w:rPr>
          <w:rFonts w:cs="Arial"/>
        </w:rPr>
        <w:t xml:space="preserve"> explique que le transfert de tous les contrats </w:t>
      </w:r>
      <w:r>
        <w:rPr>
          <w:rFonts w:cs="Arial"/>
        </w:rPr>
        <w:t xml:space="preserve">(qui ont fait l’objet d’un marché public) </w:t>
      </w:r>
      <w:r w:rsidRPr="00E44BEC">
        <w:rPr>
          <w:rFonts w:cs="Arial"/>
        </w:rPr>
        <w:t xml:space="preserve">relatifs aux compétences transférées peut prendre quelques semaines et nécessite la signature d'une </w:t>
      </w:r>
      <w:r>
        <w:rPr>
          <w:rFonts w:cs="Arial"/>
        </w:rPr>
        <w:t>conventio</w:t>
      </w:r>
      <w:r w:rsidR="00DB563B">
        <w:rPr>
          <w:rFonts w:cs="Arial"/>
        </w:rPr>
        <w:t xml:space="preserve">n financière entre </w:t>
      </w:r>
      <w:r>
        <w:rPr>
          <w:rFonts w:cs="Arial"/>
        </w:rPr>
        <w:t xml:space="preserve"> la Communauté de C</w:t>
      </w:r>
      <w:r w:rsidRPr="00E44BEC">
        <w:rPr>
          <w:rFonts w:cs="Arial"/>
        </w:rPr>
        <w:t>ommunes</w:t>
      </w:r>
      <w:r>
        <w:rPr>
          <w:rFonts w:cs="Arial"/>
        </w:rPr>
        <w:t xml:space="preserve"> et les communes. Cette convention fixe</w:t>
      </w:r>
      <w:r w:rsidRPr="00E44BEC">
        <w:rPr>
          <w:rFonts w:cs="Arial"/>
        </w:rPr>
        <w:t xml:space="preserve"> les mod</w:t>
      </w:r>
      <w:r>
        <w:rPr>
          <w:rFonts w:cs="Arial"/>
        </w:rPr>
        <w:t>alités de remboursement par la Communauté de Communes à la C</w:t>
      </w:r>
      <w:r w:rsidRPr="00E44BEC">
        <w:rPr>
          <w:rFonts w:cs="Arial"/>
        </w:rPr>
        <w:t>ommune de Crest des factures relatives à cette période transitoire</w:t>
      </w:r>
      <w:r>
        <w:rPr>
          <w:rFonts w:cs="Arial"/>
        </w:rPr>
        <w:t>, car elle seule, à des frais liés à des contrats issus de marchés publics</w:t>
      </w:r>
      <w:r w:rsidRPr="00E44BEC">
        <w:rPr>
          <w:rFonts w:cs="Arial"/>
        </w:rPr>
        <w:t>.</w:t>
      </w:r>
      <w:r>
        <w:rPr>
          <w:rFonts w:cs="Arial"/>
        </w:rPr>
        <w:t xml:space="preserve"> </w:t>
      </w:r>
    </w:p>
    <w:p w:rsidR="00C623F0" w:rsidRPr="00E44BEC" w:rsidRDefault="00C623F0" w:rsidP="00FC3D69">
      <w:pPr>
        <w:jc w:val="both"/>
        <w:rPr>
          <w:rFonts w:cs="Arial"/>
        </w:rPr>
      </w:pPr>
      <w:r w:rsidRPr="00E67DF8">
        <w:rPr>
          <w:rFonts w:cs="Arial"/>
          <w:b/>
        </w:rPr>
        <w:t>Le Président</w:t>
      </w:r>
      <w:r>
        <w:rPr>
          <w:rFonts w:cs="Arial"/>
        </w:rPr>
        <w:t xml:space="preserve"> explique ensuite que les équipements d’assainissement collectif ne sont pas inclus dans le calcul de l’attribution de compensation et qu’il faut par conséquent établir des conventions pour régler les questions financières entre le 1</w:t>
      </w:r>
      <w:r w:rsidRPr="00E44BEC">
        <w:rPr>
          <w:rFonts w:cs="Arial"/>
          <w:vertAlign w:val="superscript"/>
        </w:rPr>
        <w:t>er</w:t>
      </w:r>
      <w:r>
        <w:rPr>
          <w:rFonts w:cs="Arial"/>
        </w:rPr>
        <w:t xml:space="preserve"> janvier et le 28 février 2014, étant donné que nous allons collecter la redevance sur l’ensemble de l’année 2014.</w:t>
      </w:r>
    </w:p>
    <w:p w:rsidR="00C623F0" w:rsidRDefault="00C623F0" w:rsidP="00FC3D69">
      <w:pPr>
        <w:widowControl w:val="0"/>
        <w:suppressAutoHyphens/>
        <w:spacing w:after="0" w:line="240" w:lineRule="auto"/>
        <w:jc w:val="both"/>
        <w:rPr>
          <w:b/>
          <w:i/>
        </w:rPr>
      </w:pPr>
      <w:r>
        <w:rPr>
          <w:b/>
          <w:i/>
        </w:rPr>
        <w:t xml:space="preserve"> Le Conseil C</w:t>
      </w:r>
      <w:r w:rsidRPr="00C942D5">
        <w:rPr>
          <w:b/>
          <w:i/>
        </w:rPr>
        <w:t>ommunauta</w:t>
      </w:r>
      <w:r>
        <w:rPr>
          <w:b/>
          <w:i/>
        </w:rPr>
        <w:t xml:space="preserve">ire autorise </w:t>
      </w:r>
      <w:r w:rsidR="005E43BF">
        <w:rPr>
          <w:b/>
          <w:i/>
        </w:rPr>
        <w:t xml:space="preserve"> à l’unanimité </w:t>
      </w:r>
      <w:r>
        <w:rPr>
          <w:b/>
          <w:i/>
        </w:rPr>
        <w:t xml:space="preserve">le Président à signer les conventions financières suivantes : </w:t>
      </w:r>
    </w:p>
    <w:p w:rsidR="00C623F0" w:rsidRPr="00A2013D" w:rsidRDefault="00C623F0" w:rsidP="00FC3D69">
      <w:pPr>
        <w:pStyle w:val="TableContents"/>
        <w:numPr>
          <w:ilvl w:val="0"/>
          <w:numId w:val="31"/>
        </w:numPr>
        <w:tabs>
          <w:tab w:val="left" w:pos="-18106"/>
        </w:tabs>
        <w:autoSpaceDE w:val="0"/>
        <w:jc w:val="both"/>
        <w:rPr>
          <w:rFonts w:ascii="Calibri" w:hAnsi="Calibri" w:cs="Times New Roman"/>
          <w:b/>
          <w:i/>
          <w:kern w:val="0"/>
          <w:sz w:val="22"/>
          <w:szCs w:val="22"/>
          <w:lang w:eastAsia="en-US" w:bidi="ar-SA"/>
        </w:rPr>
      </w:pPr>
      <w:r w:rsidRPr="00A2013D">
        <w:rPr>
          <w:rFonts w:ascii="Calibri" w:hAnsi="Calibri" w:cs="Times New Roman"/>
          <w:b/>
          <w:i/>
          <w:kern w:val="0"/>
          <w:sz w:val="22"/>
          <w:szCs w:val="22"/>
          <w:lang w:eastAsia="en-US" w:bidi="ar-SA"/>
        </w:rPr>
        <w:t>Convention financière avec la commune de Crest relative aux Actions de développement économique intéressant l’ensemble de la Communauté de Communes ;</w:t>
      </w:r>
    </w:p>
    <w:p w:rsidR="00C623F0" w:rsidRPr="00A2013D" w:rsidRDefault="00C623F0" w:rsidP="00FC3D69">
      <w:pPr>
        <w:pStyle w:val="TableContents"/>
        <w:numPr>
          <w:ilvl w:val="0"/>
          <w:numId w:val="31"/>
        </w:numPr>
        <w:tabs>
          <w:tab w:val="left" w:pos="-18106"/>
        </w:tabs>
        <w:autoSpaceDE w:val="0"/>
        <w:jc w:val="both"/>
        <w:rPr>
          <w:rFonts w:ascii="Calibri" w:hAnsi="Calibri" w:cs="Times New Roman"/>
          <w:b/>
          <w:i/>
          <w:kern w:val="0"/>
          <w:sz w:val="22"/>
          <w:szCs w:val="22"/>
          <w:lang w:eastAsia="en-US" w:bidi="ar-SA"/>
        </w:rPr>
      </w:pPr>
      <w:r w:rsidRPr="00A2013D">
        <w:rPr>
          <w:rFonts w:ascii="Calibri" w:hAnsi="Calibri" w:cs="Times New Roman"/>
          <w:b/>
          <w:i/>
          <w:kern w:val="0"/>
          <w:sz w:val="22"/>
          <w:szCs w:val="22"/>
          <w:lang w:eastAsia="en-US" w:bidi="ar-SA"/>
        </w:rPr>
        <w:t>Convention financière avec la commune de Crest relative</w:t>
      </w:r>
      <w:r>
        <w:rPr>
          <w:rFonts w:ascii="Calibri" w:hAnsi="Calibri" w:cs="Times New Roman"/>
          <w:b/>
          <w:i/>
          <w:kern w:val="0"/>
          <w:sz w:val="22"/>
          <w:szCs w:val="22"/>
          <w:lang w:eastAsia="en-US" w:bidi="ar-SA"/>
        </w:rPr>
        <w:t xml:space="preserve"> </w:t>
      </w:r>
      <w:r w:rsidRPr="00A2013D">
        <w:rPr>
          <w:rFonts w:ascii="Calibri" w:hAnsi="Calibri" w:cs="Times New Roman"/>
          <w:b/>
          <w:i/>
          <w:kern w:val="0"/>
          <w:sz w:val="22"/>
          <w:szCs w:val="22"/>
          <w:lang w:eastAsia="en-US" w:bidi="ar-SA"/>
        </w:rPr>
        <w:t xml:space="preserve">à la  Protection et mise en valeur de l’environnement : Elimination et valorisation des déchets des ménages et déchets </w:t>
      </w:r>
      <w:r w:rsidRPr="00A2013D">
        <w:rPr>
          <w:rFonts w:ascii="Calibri" w:hAnsi="Calibri" w:cs="Times New Roman"/>
          <w:b/>
          <w:i/>
          <w:kern w:val="0"/>
          <w:sz w:val="22"/>
          <w:szCs w:val="22"/>
          <w:lang w:eastAsia="en-US" w:bidi="ar-SA"/>
        </w:rPr>
        <w:lastRenderedPageBreak/>
        <w:t>assimilés</w:t>
      </w:r>
      <w:r>
        <w:rPr>
          <w:rFonts w:ascii="Calibri" w:hAnsi="Calibri" w:cs="Times New Roman"/>
          <w:b/>
          <w:i/>
          <w:kern w:val="0"/>
          <w:sz w:val="22"/>
          <w:szCs w:val="22"/>
          <w:lang w:eastAsia="en-US" w:bidi="ar-SA"/>
        </w:rPr>
        <w:t> ;</w:t>
      </w:r>
    </w:p>
    <w:p w:rsidR="00C623F0" w:rsidRPr="00A2013D" w:rsidRDefault="00C623F0" w:rsidP="00FC3D69">
      <w:pPr>
        <w:pStyle w:val="TableContents"/>
        <w:numPr>
          <w:ilvl w:val="0"/>
          <w:numId w:val="31"/>
        </w:numPr>
        <w:tabs>
          <w:tab w:val="left" w:pos="-18106"/>
        </w:tabs>
        <w:autoSpaceDE w:val="0"/>
        <w:jc w:val="both"/>
        <w:rPr>
          <w:rFonts w:ascii="Calibri" w:hAnsi="Calibri" w:cs="Times New Roman"/>
          <w:b/>
          <w:i/>
          <w:kern w:val="0"/>
          <w:sz w:val="22"/>
          <w:szCs w:val="22"/>
          <w:lang w:eastAsia="en-US" w:bidi="ar-SA"/>
        </w:rPr>
      </w:pPr>
      <w:r>
        <w:rPr>
          <w:rFonts w:ascii="Calibri" w:hAnsi="Calibri" w:cs="Times New Roman"/>
          <w:b/>
          <w:i/>
          <w:kern w:val="0"/>
          <w:sz w:val="22"/>
          <w:szCs w:val="22"/>
          <w:lang w:eastAsia="en-US" w:bidi="ar-SA"/>
        </w:rPr>
        <w:t>Convention financière avec la commune de Crest relative à l’action sociale ;</w:t>
      </w:r>
    </w:p>
    <w:p w:rsidR="00C623F0" w:rsidRDefault="00C623F0" w:rsidP="00FC3D69">
      <w:pPr>
        <w:pStyle w:val="TableContents"/>
        <w:numPr>
          <w:ilvl w:val="0"/>
          <w:numId w:val="31"/>
        </w:numPr>
        <w:tabs>
          <w:tab w:val="left" w:pos="-18106"/>
        </w:tabs>
        <w:autoSpaceDE w:val="0"/>
        <w:jc w:val="both"/>
        <w:rPr>
          <w:rFonts w:ascii="Calibri" w:hAnsi="Calibri" w:cs="Times New Roman"/>
          <w:b/>
          <w:i/>
          <w:kern w:val="0"/>
          <w:sz w:val="22"/>
          <w:szCs w:val="22"/>
          <w:lang w:eastAsia="en-US" w:bidi="ar-SA"/>
        </w:rPr>
      </w:pPr>
      <w:r>
        <w:rPr>
          <w:rFonts w:ascii="Calibri" w:hAnsi="Calibri" w:cs="Times New Roman"/>
          <w:b/>
          <w:i/>
          <w:kern w:val="0"/>
          <w:sz w:val="22"/>
          <w:szCs w:val="22"/>
          <w:lang w:eastAsia="en-US" w:bidi="ar-SA"/>
        </w:rPr>
        <w:t xml:space="preserve">Convention financière avec la commune de Crest relative à la </w:t>
      </w:r>
      <w:r w:rsidRPr="00A2013D">
        <w:rPr>
          <w:rFonts w:ascii="Calibri" w:hAnsi="Calibri" w:cs="Times New Roman"/>
          <w:b/>
          <w:i/>
          <w:kern w:val="0"/>
          <w:sz w:val="22"/>
          <w:szCs w:val="22"/>
          <w:lang w:eastAsia="en-US" w:bidi="ar-SA"/>
        </w:rPr>
        <w:t>Construction, entretien et fonctionnement d’équipements culturels et sportifs et d’équipements de l’enseignement préélémentaire et élémentaire</w:t>
      </w:r>
      <w:r>
        <w:rPr>
          <w:rFonts w:ascii="Calibri" w:hAnsi="Calibri" w:cs="Times New Roman"/>
          <w:b/>
          <w:i/>
          <w:kern w:val="0"/>
          <w:sz w:val="22"/>
          <w:szCs w:val="22"/>
          <w:lang w:eastAsia="en-US" w:bidi="ar-SA"/>
        </w:rPr>
        <w:t> ;</w:t>
      </w:r>
    </w:p>
    <w:p w:rsidR="00C623F0" w:rsidRPr="00A2013D" w:rsidRDefault="00C623F0" w:rsidP="00FC3D69">
      <w:pPr>
        <w:pStyle w:val="TableContents"/>
        <w:numPr>
          <w:ilvl w:val="0"/>
          <w:numId w:val="31"/>
        </w:numPr>
        <w:tabs>
          <w:tab w:val="left" w:pos="-18106"/>
        </w:tabs>
        <w:autoSpaceDE w:val="0"/>
        <w:jc w:val="both"/>
        <w:rPr>
          <w:rFonts w:ascii="Calibri" w:hAnsi="Calibri" w:cs="Times New Roman"/>
          <w:b/>
          <w:i/>
          <w:kern w:val="0"/>
          <w:sz w:val="22"/>
          <w:szCs w:val="22"/>
          <w:lang w:eastAsia="en-US" w:bidi="ar-SA"/>
        </w:rPr>
      </w:pPr>
      <w:r>
        <w:rPr>
          <w:rFonts w:ascii="Calibri" w:hAnsi="Calibri" w:cs="Times New Roman"/>
          <w:b/>
          <w:i/>
          <w:kern w:val="0"/>
          <w:sz w:val="22"/>
          <w:szCs w:val="22"/>
          <w:lang w:eastAsia="en-US" w:bidi="ar-SA"/>
        </w:rPr>
        <w:t xml:space="preserve">Convention financière avec les communes d’Aurel, Chastel Arnaud, </w:t>
      </w:r>
      <w:proofErr w:type="spellStart"/>
      <w:r>
        <w:rPr>
          <w:rFonts w:ascii="Calibri" w:hAnsi="Calibri" w:cs="Times New Roman"/>
          <w:b/>
          <w:i/>
          <w:kern w:val="0"/>
          <w:sz w:val="22"/>
          <w:szCs w:val="22"/>
          <w:lang w:eastAsia="en-US" w:bidi="ar-SA"/>
        </w:rPr>
        <w:t>Espenel</w:t>
      </w:r>
      <w:proofErr w:type="spellEnd"/>
      <w:r>
        <w:rPr>
          <w:rFonts w:ascii="Calibri" w:hAnsi="Calibri" w:cs="Times New Roman"/>
          <w:b/>
          <w:i/>
          <w:kern w:val="0"/>
          <w:sz w:val="22"/>
          <w:szCs w:val="22"/>
          <w:lang w:eastAsia="en-US" w:bidi="ar-SA"/>
        </w:rPr>
        <w:t xml:space="preserve">, </w:t>
      </w:r>
      <w:proofErr w:type="spellStart"/>
      <w:r>
        <w:rPr>
          <w:rFonts w:ascii="Calibri" w:hAnsi="Calibri" w:cs="Times New Roman"/>
          <w:b/>
          <w:i/>
          <w:kern w:val="0"/>
          <w:sz w:val="22"/>
          <w:szCs w:val="22"/>
          <w:lang w:eastAsia="en-US" w:bidi="ar-SA"/>
        </w:rPr>
        <w:t>Saillans</w:t>
      </w:r>
      <w:proofErr w:type="spellEnd"/>
      <w:r>
        <w:rPr>
          <w:rFonts w:ascii="Calibri" w:hAnsi="Calibri" w:cs="Times New Roman"/>
          <w:b/>
          <w:i/>
          <w:kern w:val="0"/>
          <w:sz w:val="22"/>
          <w:szCs w:val="22"/>
          <w:lang w:eastAsia="en-US" w:bidi="ar-SA"/>
        </w:rPr>
        <w:t xml:space="preserve">, </w:t>
      </w:r>
      <w:proofErr w:type="spellStart"/>
      <w:r>
        <w:rPr>
          <w:rFonts w:ascii="Calibri" w:hAnsi="Calibri" w:cs="Times New Roman"/>
          <w:b/>
          <w:i/>
          <w:kern w:val="0"/>
          <w:sz w:val="22"/>
          <w:szCs w:val="22"/>
          <w:lang w:eastAsia="en-US" w:bidi="ar-SA"/>
        </w:rPr>
        <w:t>Rimon</w:t>
      </w:r>
      <w:proofErr w:type="spellEnd"/>
      <w:r>
        <w:rPr>
          <w:rFonts w:ascii="Calibri" w:hAnsi="Calibri" w:cs="Times New Roman"/>
          <w:b/>
          <w:i/>
          <w:kern w:val="0"/>
          <w:sz w:val="22"/>
          <w:szCs w:val="22"/>
          <w:lang w:eastAsia="en-US" w:bidi="ar-SA"/>
        </w:rPr>
        <w:t xml:space="preserve"> et </w:t>
      </w:r>
      <w:proofErr w:type="spellStart"/>
      <w:r>
        <w:rPr>
          <w:rFonts w:ascii="Calibri" w:hAnsi="Calibri" w:cs="Times New Roman"/>
          <w:b/>
          <w:i/>
          <w:kern w:val="0"/>
          <w:sz w:val="22"/>
          <w:szCs w:val="22"/>
          <w:lang w:eastAsia="en-US" w:bidi="ar-SA"/>
        </w:rPr>
        <w:t>Savel</w:t>
      </w:r>
      <w:proofErr w:type="spellEnd"/>
      <w:r>
        <w:rPr>
          <w:rFonts w:ascii="Calibri" w:hAnsi="Calibri" w:cs="Times New Roman"/>
          <w:b/>
          <w:i/>
          <w:kern w:val="0"/>
          <w:sz w:val="22"/>
          <w:szCs w:val="22"/>
          <w:lang w:eastAsia="en-US" w:bidi="ar-SA"/>
        </w:rPr>
        <w:t xml:space="preserve"> et </w:t>
      </w:r>
      <w:proofErr w:type="spellStart"/>
      <w:r>
        <w:rPr>
          <w:rFonts w:ascii="Calibri" w:hAnsi="Calibri" w:cs="Times New Roman"/>
          <w:b/>
          <w:i/>
          <w:kern w:val="0"/>
          <w:sz w:val="22"/>
          <w:szCs w:val="22"/>
          <w:lang w:eastAsia="en-US" w:bidi="ar-SA"/>
        </w:rPr>
        <w:t>Vercheny</w:t>
      </w:r>
      <w:proofErr w:type="spellEnd"/>
      <w:r>
        <w:rPr>
          <w:rFonts w:ascii="Calibri" w:hAnsi="Calibri" w:cs="Times New Roman"/>
          <w:b/>
          <w:i/>
          <w:kern w:val="0"/>
          <w:sz w:val="22"/>
          <w:szCs w:val="22"/>
          <w:lang w:eastAsia="en-US" w:bidi="ar-SA"/>
        </w:rPr>
        <w:t xml:space="preserve"> relative </w:t>
      </w:r>
      <w:r w:rsidRPr="00A2013D">
        <w:rPr>
          <w:rFonts w:ascii="Calibri" w:hAnsi="Calibri" w:cs="Times New Roman"/>
          <w:b/>
          <w:i/>
          <w:kern w:val="0"/>
          <w:sz w:val="22"/>
          <w:szCs w:val="22"/>
          <w:lang w:eastAsia="en-US" w:bidi="ar-SA"/>
        </w:rPr>
        <w:t>à la  Protection et mise en valeur de l’environnement :</w:t>
      </w:r>
      <w:r>
        <w:rPr>
          <w:rFonts w:ascii="Calibri" w:hAnsi="Calibri" w:cs="Times New Roman"/>
          <w:b/>
          <w:i/>
          <w:kern w:val="0"/>
          <w:sz w:val="22"/>
          <w:szCs w:val="22"/>
          <w:lang w:eastAsia="en-US" w:bidi="ar-SA"/>
        </w:rPr>
        <w:t xml:space="preserve"> assainissement collectif.</w:t>
      </w:r>
    </w:p>
    <w:p w:rsidR="00C623F0" w:rsidRDefault="00C623F0" w:rsidP="00FC3D69">
      <w:pPr>
        <w:widowControl w:val="0"/>
        <w:suppressAutoHyphens/>
        <w:spacing w:after="0" w:line="240" w:lineRule="auto"/>
        <w:jc w:val="both"/>
      </w:pPr>
    </w:p>
    <w:p w:rsidR="00831BE8" w:rsidRDefault="00831BE8" w:rsidP="00FC3D69">
      <w:pPr>
        <w:widowControl w:val="0"/>
        <w:suppressAutoHyphens/>
        <w:spacing w:after="0" w:line="240" w:lineRule="auto"/>
        <w:jc w:val="both"/>
      </w:pPr>
    </w:p>
    <w:p w:rsidR="00C623F0" w:rsidRDefault="00C623F0" w:rsidP="00F90C4E">
      <w:pPr>
        <w:pStyle w:val="Paragraphedeliste"/>
        <w:widowControl w:val="0"/>
        <w:numPr>
          <w:ilvl w:val="0"/>
          <w:numId w:val="1"/>
        </w:numPr>
        <w:suppressAutoHyphens/>
        <w:spacing w:after="0" w:line="240" w:lineRule="auto"/>
        <w:jc w:val="both"/>
        <w:rPr>
          <w:b/>
          <w:u w:val="single"/>
        </w:rPr>
      </w:pPr>
      <w:r w:rsidRPr="00E65635">
        <w:rPr>
          <w:b/>
          <w:u w:val="single"/>
        </w:rPr>
        <w:t xml:space="preserve">Convention de mise à disposition du minibus du CCAS de Crest </w:t>
      </w:r>
    </w:p>
    <w:p w:rsidR="00C623F0" w:rsidRDefault="00C623F0" w:rsidP="00FC3D69">
      <w:pPr>
        <w:pStyle w:val="Paragraphedeliste"/>
        <w:widowControl w:val="0"/>
        <w:suppressAutoHyphens/>
        <w:spacing w:after="0" w:line="240" w:lineRule="auto"/>
        <w:jc w:val="both"/>
        <w:rPr>
          <w:b/>
          <w:u w:val="single"/>
        </w:rPr>
      </w:pPr>
    </w:p>
    <w:p w:rsidR="00C623F0" w:rsidRDefault="00C623F0" w:rsidP="00FC3D69">
      <w:pPr>
        <w:widowControl w:val="0"/>
        <w:suppressAutoHyphens/>
        <w:spacing w:after="0" w:line="240" w:lineRule="auto"/>
        <w:jc w:val="both"/>
        <w:rPr>
          <w:rFonts w:cs="Arial"/>
        </w:rPr>
      </w:pPr>
      <w:r w:rsidRPr="00E65635">
        <w:rPr>
          <w:rFonts w:cs="Arial"/>
        </w:rPr>
        <w:t>Dans le cadre de notre compétence enfance jeunesse, le CCAS de Crest nous propose la mise à disposition de véhicules dans les conditions définies dans la convention annexée</w:t>
      </w:r>
      <w:r>
        <w:rPr>
          <w:rFonts w:cs="Arial"/>
        </w:rPr>
        <w:t>.</w:t>
      </w:r>
    </w:p>
    <w:p w:rsidR="00831BE8" w:rsidRDefault="00831BE8" w:rsidP="00FC3D69">
      <w:pPr>
        <w:widowControl w:val="0"/>
        <w:suppressAutoHyphens/>
        <w:spacing w:after="0" w:line="240" w:lineRule="auto"/>
        <w:jc w:val="both"/>
        <w:rPr>
          <w:rFonts w:cs="Arial"/>
          <w:b/>
        </w:rPr>
      </w:pPr>
    </w:p>
    <w:p w:rsidR="00831BE8" w:rsidRDefault="00911BC4" w:rsidP="00FC3D69">
      <w:pPr>
        <w:widowControl w:val="0"/>
        <w:suppressAutoHyphens/>
        <w:spacing w:after="0" w:line="240" w:lineRule="auto"/>
        <w:jc w:val="both"/>
        <w:rPr>
          <w:rFonts w:cs="Arial"/>
        </w:rPr>
      </w:pPr>
      <w:r w:rsidRPr="00911BC4">
        <w:rPr>
          <w:rFonts w:cs="Arial"/>
          <w:b/>
        </w:rPr>
        <w:t>Franck MONGE</w:t>
      </w:r>
      <w:r>
        <w:rPr>
          <w:rFonts w:cs="Arial"/>
        </w:rPr>
        <w:t xml:space="preserve"> demande </w:t>
      </w:r>
      <w:r w:rsidR="00831BE8">
        <w:rPr>
          <w:rFonts w:cs="Arial"/>
        </w:rPr>
        <w:t>quel va être le coût pour la collectivité.</w:t>
      </w:r>
    </w:p>
    <w:p w:rsidR="00911BC4" w:rsidRDefault="00831BE8" w:rsidP="00FC3D69">
      <w:pPr>
        <w:widowControl w:val="0"/>
        <w:suppressAutoHyphens/>
        <w:spacing w:after="0" w:line="240" w:lineRule="auto"/>
        <w:jc w:val="both"/>
        <w:rPr>
          <w:rFonts w:cs="Arial"/>
        </w:rPr>
      </w:pPr>
      <w:r>
        <w:rPr>
          <w:rFonts w:cs="Arial"/>
        </w:rPr>
        <w:t>Sandrine ECHAUBARD explique que le coût est celui de la location à la ville de Crest et qu’il sera ensuite déduit de la compensation financière.</w:t>
      </w:r>
    </w:p>
    <w:p w:rsidR="00C623F0" w:rsidRPr="00E65635" w:rsidRDefault="00C623F0" w:rsidP="00FC3D69">
      <w:pPr>
        <w:widowControl w:val="0"/>
        <w:suppressAutoHyphens/>
        <w:spacing w:after="0" w:line="240" w:lineRule="auto"/>
        <w:jc w:val="both"/>
        <w:rPr>
          <w:rFonts w:cs="Arial"/>
        </w:rPr>
      </w:pPr>
    </w:p>
    <w:p w:rsidR="00C623F0" w:rsidRPr="00E65635" w:rsidRDefault="00DB563B" w:rsidP="00FC3D69">
      <w:pPr>
        <w:widowControl w:val="0"/>
        <w:suppressAutoHyphens/>
        <w:spacing w:after="0" w:line="240" w:lineRule="auto"/>
        <w:jc w:val="both"/>
        <w:rPr>
          <w:b/>
          <w:i/>
        </w:rPr>
      </w:pPr>
      <w:r>
        <w:rPr>
          <w:b/>
          <w:i/>
        </w:rPr>
        <w:t>La</w:t>
      </w:r>
      <w:r w:rsidR="00C623F0">
        <w:rPr>
          <w:b/>
          <w:i/>
        </w:rPr>
        <w:t xml:space="preserve"> convention</w:t>
      </w:r>
      <w:r>
        <w:rPr>
          <w:b/>
          <w:i/>
        </w:rPr>
        <w:t xml:space="preserve"> de mise à disposition du </w:t>
      </w:r>
      <w:proofErr w:type="spellStart"/>
      <w:r>
        <w:rPr>
          <w:b/>
          <w:i/>
        </w:rPr>
        <w:t>mini-bus</w:t>
      </w:r>
      <w:proofErr w:type="spellEnd"/>
      <w:r>
        <w:rPr>
          <w:b/>
          <w:i/>
        </w:rPr>
        <w:t xml:space="preserve"> du CCAS de Crest</w:t>
      </w:r>
      <w:r w:rsidR="00C623F0">
        <w:rPr>
          <w:b/>
          <w:i/>
        </w:rPr>
        <w:t xml:space="preserve"> est approuvée à l’unanimité et le Conseil Communautaire autorise le Président à signer les conventions afférentes.</w:t>
      </w:r>
    </w:p>
    <w:p w:rsidR="00C623F0" w:rsidRDefault="00C623F0" w:rsidP="00FC3D69">
      <w:pPr>
        <w:widowControl w:val="0"/>
        <w:suppressAutoHyphens/>
        <w:spacing w:after="0" w:line="240" w:lineRule="auto"/>
        <w:jc w:val="both"/>
        <w:rPr>
          <w:b/>
          <w:i/>
        </w:rPr>
      </w:pPr>
    </w:p>
    <w:p w:rsidR="00831BE8" w:rsidRPr="00E65635" w:rsidRDefault="00831BE8" w:rsidP="00FC3D69">
      <w:pPr>
        <w:widowControl w:val="0"/>
        <w:suppressAutoHyphens/>
        <w:spacing w:after="0" w:line="240" w:lineRule="auto"/>
        <w:jc w:val="both"/>
        <w:rPr>
          <w:b/>
          <w:i/>
        </w:rPr>
      </w:pPr>
    </w:p>
    <w:p w:rsidR="00C623F0" w:rsidRPr="00E63CED" w:rsidRDefault="00C623F0" w:rsidP="00F90C4E">
      <w:pPr>
        <w:pStyle w:val="Paragraphedeliste"/>
        <w:widowControl w:val="0"/>
        <w:numPr>
          <w:ilvl w:val="0"/>
          <w:numId w:val="1"/>
        </w:numPr>
        <w:suppressAutoHyphens/>
        <w:spacing w:after="0" w:line="240" w:lineRule="auto"/>
        <w:jc w:val="both"/>
        <w:rPr>
          <w:b/>
          <w:u w:val="single"/>
        </w:rPr>
      </w:pPr>
      <w:r>
        <w:rPr>
          <w:b/>
          <w:u w:val="single"/>
        </w:rPr>
        <w:t>Délégation du Conseil C</w:t>
      </w:r>
      <w:r w:rsidRPr="00E63CED">
        <w:rPr>
          <w:b/>
          <w:u w:val="single"/>
        </w:rPr>
        <w:t>ommunautaire au Président</w:t>
      </w:r>
    </w:p>
    <w:p w:rsidR="00C623F0" w:rsidRDefault="00C623F0" w:rsidP="00FC3D69">
      <w:pPr>
        <w:widowControl w:val="0"/>
        <w:suppressAutoHyphens/>
        <w:spacing w:after="0" w:line="240" w:lineRule="auto"/>
        <w:jc w:val="both"/>
      </w:pPr>
    </w:p>
    <w:p w:rsidR="00C623F0" w:rsidRDefault="00C623F0" w:rsidP="00FC3D69">
      <w:pPr>
        <w:jc w:val="both"/>
        <w:rPr>
          <w:rFonts w:cs="Arial"/>
        </w:rPr>
      </w:pPr>
      <w:r w:rsidRPr="00A66339">
        <w:rPr>
          <w:rFonts w:cs="Arial"/>
        </w:rPr>
        <w:t xml:space="preserve">VU les articles L </w:t>
      </w:r>
      <w:r>
        <w:rPr>
          <w:rFonts w:cs="Arial"/>
        </w:rPr>
        <w:t>5211-9 et L 5211-10</w:t>
      </w:r>
      <w:r w:rsidRPr="00A66339">
        <w:rPr>
          <w:rFonts w:cs="Arial"/>
        </w:rPr>
        <w:t xml:space="preserve"> du CGCT qui prévoient la possibilité pour l’organe délibérant d’un EPCI de déléguer</w:t>
      </w:r>
      <w:r>
        <w:rPr>
          <w:rFonts w:cs="Arial"/>
        </w:rPr>
        <w:t xml:space="preserve"> certains pouvoirs au Président ;</w:t>
      </w:r>
    </w:p>
    <w:p w:rsidR="00C623F0" w:rsidRDefault="00C623F0" w:rsidP="00FC3D69">
      <w:pPr>
        <w:jc w:val="both"/>
        <w:rPr>
          <w:rFonts w:cs="Arial"/>
        </w:rPr>
      </w:pPr>
      <w:r>
        <w:rPr>
          <w:rFonts w:cs="Arial"/>
        </w:rPr>
        <w:t>La délibération du 8 janvier 2014 N° 2014-005 porte délégation du Conseil Communautaire au Président pour certaines actions énumérées limitativement.</w:t>
      </w:r>
    </w:p>
    <w:p w:rsidR="00C623F0" w:rsidRDefault="00DB563B" w:rsidP="00FC3D69">
      <w:pPr>
        <w:jc w:val="both"/>
        <w:rPr>
          <w:b/>
          <w:i/>
        </w:rPr>
      </w:pPr>
      <w:r>
        <w:rPr>
          <w:b/>
          <w:i/>
        </w:rPr>
        <w:t>Le</w:t>
      </w:r>
      <w:r w:rsidR="00C623F0">
        <w:rPr>
          <w:b/>
          <w:i/>
        </w:rPr>
        <w:t xml:space="preserve"> Conseil C</w:t>
      </w:r>
      <w:r w:rsidR="00C623F0" w:rsidRPr="00C942D5">
        <w:rPr>
          <w:b/>
          <w:i/>
        </w:rPr>
        <w:t>ommunauta</w:t>
      </w:r>
      <w:r>
        <w:rPr>
          <w:b/>
          <w:i/>
        </w:rPr>
        <w:t xml:space="preserve">ire donne </w:t>
      </w:r>
      <w:r w:rsidR="005E43BF">
        <w:rPr>
          <w:b/>
          <w:i/>
        </w:rPr>
        <w:t xml:space="preserve">à l’unanimité </w:t>
      </w:r>
      <w:r>
        <w:rPr>
          <w:b/>
          <w:i/>
        </w:rPr>
        <w:t>délégation au Président pour</w:t>
      </w:r>
      <w:r w:rsidR="00C623F0">
        <w:rPr>
          <w:b/>
          <w:i/>
        </w:rPr>
        <w:t xml:space="preserve"> la conclusion de convention avec les familles pour les actions sociales et les conventions de mise à disposition de personnel entre les communes et l’EPCI, que ce soit des mises à disposition</w:t>
      </w:r>
      <w:r>
        <w:rPr>
          <w:b/>
          <w:i/>
        </w:rPr>
        <w:t xml:space="preserve"> individuelle ou de service.</w:t>
      </w:r>
    </w:p>
    <w:p w:rsidR="00C623F0" w:rsidRDefault="00C623F0" w:rsidP="00FC3D69">
      <w:pPr>
        <w:widowControl w:val="0"/>
        <w:suppressAutoHyphens/>
        <w:spacing w:after="0" w:line="240" w:lineRule="auto"/>
        <w:jc w:val="both"/>
      </w:pPr>
    </w:p>
    <w:p w:rsidR="00C623F0" w:rsidRPr="00C942D5" w:rsidRDefault="00DB563B" w:rsidP="00F90C4E">
      <w:pPr>
        <w:pStyle w:val="Paragraphedeliste"/>
        <w:widowControl w:val="0"/>
        <w:numPr>
          <w:ilvl w:val="0"/>
          <w:numId w:val="1"/>
        </w:numPr>
        <w:suppressAutoHyphens/>
        <w:spacing w:after="0" w:line="240" w:lineRule="auto"/>
        <w:jc w:val="both"/>
        <w:rPr>
          <w:b/>
          <w:u w:val="single"/>
        </w:rPr>
      </w:pPr>
      <w:r>
        <w:rPr>
          <w:b/>
          <w:u w:val="single"/>
        </w:rPr>
        <w:t>Règlement intérieur de la CC</w:t>
      </w:r>
      <w:r w:rsidR="00C623F0" w:rsidRPr="00C942D5">
        <w:rPr>
          <w:b/>
          <w:u w:val="single"/>
        </w:rPr>
        <w:t>CPS</w:t>
      </w:r>
    </w:p>
    <w:p w:rsidR="00C623F0" w:rsidRDefault="00C623F0" w:rsidP="00FC3D69">
      <w:pPr>
        <w:spacing w:after="0"/>
        <w:jc w:val="both"/>
        <w:rPr>
          <w:rFonts w:cs="Calibri"/>
        </w:rPr>
      </w:pPr>
    </w:p>
    <w:p w:rsidR="00C623F0" w:rsidRDefault="00C623F0" w:rsidP="00FC3D69">
      <w:pPr>
        <w:spacing w:after="0"/>
        <w:jc w:val="both"/>
      </w:pPr>
      <w:r w:rsidRPr="00E67DF8">
        <w:rPr>
          <w:rFonts w:cs="Calibri"/>
          <w:b/>
        </w:rPr>
        <w:t>Le Président</w:t>
      </w:r>
      <w:r w:rsidRPr="00C942D5">
        <w:rPr>
          <w:rFonts w:cs="Calibri"/>
        </w:rPr>
        <w:t xml:space="preserve"> rappelle que </w:t>
      </w:r>
      <w:r w:rsidRPr="00C942D5">
        <w:t>dans le cadre de la sécurité au travail, la collectivité doit élaborer un règlement</w:t>
      </w:r>
      <w:r w:rsidRPr="00C942D5">
        <w:rPr>
          <w:rFonts w:cs="Calibri"/>
        </w:rPr>
        <w:t>. Le présent règlement est destiné à organiser la vie et les conditions d’exécution du travail dans la collectivité. Il précise en particulier certaines dispositions d’hygiène et de sécurité. Des dispositions particulières peuvent être prévues pour certaines activités. Elles se trouvent en annexe du présent règlement</w:t>
      </w:r>
      <w:r>
        <w:rPr>
          <w:rFonts w:cs="Calibri"/>
        </w:rPr>
        <w:t xml:space="preserve">. </w:t>
      </w:r>
      <w:r w:rsidRPr="00C942D5">
        <w:t>Il a été présenté à l’avis du CTP pour validation</w:t>
      </w:r>
      <w:r>
        <w:t xml:space="preserve"> dont l’avis vous sera restitué le jour de la séance du Conseil</w:t>
      </w:r>
      <w:r w:rsidRPr="00C942D5">
        <w:t xml:space="preserve">. </w:t>
      </w:r>
    </w:p>
    <w:p w:rsidR="00C623F0" w:rsidRDefault="00C623F0" w:rsidP="00FC3D69">
      <w:pPr>
        <w:spacing w:after="0"/>
        <w:jc w:val="both"/>
      </w:pPr>
      <w:r>
        <w:t>Le Bureau propose de valider le règlement intérieur.</w:t>
      </w:r>
    </w:p>
    <w:p w:rsidR="00C623F0" w:rsidRPr="00C942D5" w:rsidRDefault="00C623F0" w:rsidP="00FC3D69">
      <w:pPr>
        <w:spacing w:after="0"/>
        <w:jc w:val="both"/>
      </w:pPr>
    </w:p>
    <w:p w:rsidR="00C623F0" w:rsidRDefault="00C623F0" w:rsidP="00FC3D69">
      <w:pPr>
        <w:spacing w:after="0"/>
        <w:jc w:val="both"/>
        <w:rPr>
          <w:b/>
          <w:i/>
        </w:rPr>
      </w:pPr>
      <w:r>
        <w:rPr>
          <w:b/>
          <w:i/>
        </w:rPr>
        <w:lastRenderedPageBreak/>
        <w:t xml:space="preserve"> Le Conseil Communautaire approuve </w:t>
      </w:r>
      <w:r w:rsidRPr="00C942D5">
        <w:rPr>
          <w:b/>
          <w:i/>
        </w:rPr>
        <w:t xml:space="preserve"> </w:t>
      </w:r>
      <w:r>
        <w:rPr>
          <w:b/>
          <w:i/>
        </w:rPr>
        <w:t>le rè</w:t>
      </w:r>
      <w:r w:rsidR="00DB563B">
        <w:rPr>
          <w:b/>
          <w:i/>
        </w:rPr>
        <w:t xml:space="preserve">glement intérieur de la CCCPS </w:t>
      </w:r>
      <w:r>
        <w:rPr>
          <w:b/>
          <w:i/>
        </w:rPr>
        <w:t xml:space="preserve"> à l’unanimité et autorise</w:t>
      </w:r>
      <w:r w:rsidRPr="00C942D5">
        <w:rPr>
          <w:b/>
          <w:i/>
        </w:rPr>
        <w:t xml:space="preserve"> le Président à signer tous les actes afférents à cette décision.</w:t>
      </w:r>
    </w:p>
    <w:p w:rsidR="00C623F0" w:rsidRDefault="00C623F0" w:rsidP="00FC3D69">
      <w:pPr>
        <w:spacing w:after="0"/>
        <w:jc w:val="both"/>
        <w:rPr>
          <w:b/>
          <w:i/>
        </w:rPr>
      </w:pPr>
    </w:p>
    <w:p w:rsidR="00C623F0" w:rsidRPr="00C942D5" w:rsidRDefault="00C623F0" w:rsidP="00FC3D69">
      <w:pPr>
        <w:spacing w:after="0"/>
        <w:ind w:left="360"/>
        <w:jc w:val="both"/>
      </w:pPr>
    </w:p>
    <w:p w:rsidR="00C623F0" w:rsidRPr="00C942D5" w:rsidRDefault="00C623F0" w:rsidP="00F90C4E">
      <w:pPr>
        <w:pStyle w:val="Paragraphedeliste"/>
        <w:numPr>
          <w:ilvl w:val="0"/>
          <w:numId w:val="1"/>
        </w:numPr>
        <w:spacing w:after="0" w:line="240" w:lineRule="auto"/>
        <w:jc w:val="both"/>
        <w:rPr>
          <w:b/>
          <w:u w:val="single"/>
        </w:rPr>
      </w:pPr>
      <w:r w:rsidRPr="00C942D5">
        <w:rPr>
          <w:b/>
          <w:u w:val="single"/>
        </w:rPr>
        <w:t xml:space="preserve">Protocole réduction du temps de travail </w:t>
      </w:r>
    </w:p>
    <w:p w:rsidR="00C623F0" w:rsidRPr="00C942D5" w:rsidRDefault="00C623F0" w:rsidP="00FC3D69">
      <w:pPr>
        <w:spacing w:after="0" w:line="240" w:lineRule="auto"/>
        <w:ind w:left="360"/>
        <w:jc w:val="both"/>
        <w:rPr>
          <w:u w:val="single"/>
        </w:rPr>
      </w:pPr>
    </w:p>
    <w:p w:rsidR="00C623F0" w:rsidRPr="00C942D5" w:rsidRDefault="00C623F0" w:rsidP="00FC3D69">
      <w:pPr>
        <w:pStyle w:val="Paragraphedeliste"/>
        <w:numPr>
          <w:ilvl w:val="0"/>
          <w:numId w:val="11"/>
        </w:numPr>
        <w:spacing w:after="0" w:line="240" w:lineRule="auto"/>
        <w:ind w:left="720"/>
        <w:jc w:val="both"/>
        <w:rPr>
          <w:rFonts w:cs="Calibri"/>
          <w:lang w:eastAsia="fr-FR"/>
        </w:rPr>
      </w:pPr>
      <w:r w:rsidRPr="00C942D5">
        <w:rPr>
          <w:rFonts w:cs="Calibri"/>
          <w:lang w:eastAsia="fr-FR"/>
        </w:rPr>
        <w:t xml:space="preserve">Au vu de l’art L.4121 alinéas de 1 à 4 du code du Travail  rappelant les principes généraux de prévention et de l’avis du CTP en date du 13/03/2014, Il est demandé au Conseil Communautaire de se prononcer sur le règlement de travail, de sécurité et de conditions de travail. </w:t>
      </w:r>
    </w:p>
    <w:p w:rsidR="00C623F0" w:rsidRPr="004923AE" w:rsidRDefault="00C623F0" w:rsidP="00FC3D69">
      <w:pPr>
        <w:numPr>
          <w:ilvl w:val="0"/>
          <w:numId w:val="10"/>
        </w:numPr>
        <w:spacing w:after="0" w:line="240" w:lineRule="auto"/>
        <w:jc w:val="both"/>
        <w:rPr>
          <w:rFonts w:cs="Calibri"/>
          <w:lang w:eastAsia="fr-FR"/>
        </w:rPr>
      </w:pPr>
      <w:r w:rsidRPr="004923AE">
        <w:rPr>
          <w:rFonts w:cs="Calibri"/>
          <w:lang w:eastAsia="fr-FR"/>
        </w:rPr>
        <w:t>Vu le Décret 2000-815 du 20 Août 2000 prévoit la mise en œuvre de l’Aménagement et de la Réduction du Temps de Travail (ARTT) dans la fonction publique d’Etat à compter du 1</w:t>
      </w:r>
      <w:r w:rsidRPr="004923AE">
        <w:rPr>
          <w:rFonts w:cs="Calibri"/>
          <w:vertAlign w:val="superscript"/>
          <w:lang w:eastAsia="fr-FR"/>
        </w:rPr>
        <w:t>er</w:t>
      </w:r>
      <w:r w:rsidRPr="004923AE">
        <w:rPr>
          <w:rFonts w:cs="Calibri"/>
          <w:lang w:eastAsia="fr-FR"/>
        </w:rPr>
        <w:t xml:space="preserve"> janvier 2002.</w:t>
      </w:r>
    </w:p>
    <w:p w:rsidR="00C623F0" w:rsidRPr="004923AE" w:rsidRDefault="00C623F0" w:rsidP="00FC3D69">
      <w:pPr>
        <w:numPr>
          <w:ilvl w:val="0"/>
          <w:numId w:val="10"/>
        </w:numPr>
        <w:spacing w:after="0" w:line="240" w:lineRule="auto"/>
        <w:jc w:val="both"/>
        <w:rPr>
          <w:rFonts w:cs="Calibri"/>
          <w:lang w:eastAsia="fr-FR"/>
        </w:rPr>
      </w:pPr>
      <w:r w:rsidRPr="004923AE">
        <w:rPr>
          <w:rFonts w:cs="Calibri"/>
          <w:lang w:eastAsia="fr-FR"/>
        </w:rPr>
        <w:t>Vu la Loi n° 2001-2 du 3 janvier 2001 transpose les dispositions relatives à la fonction publique d’Etat aux agents des collectivités locales.</w:t>
      </w:r>
    </w:p>
    <w:p w:rsidR="00C623F0" w:rsidRPr="00C942D5" w:rsidRDefault="00C623F0" w:rsidP="00FC3D69">
      <w:pPr>
        <w:numPr>
          <w:ilvl w:val="0"/>
          <w:numId w:val="10"/>
        </w:numPr>
        <w:spacing w:after="0" w:line="240" w:lineRule="auto"/>
        <w:jc w:val="both"/>
        <w:rPr>
          <w:rFonts w:cs="Calibri"/>
          <w:lang w:eastAsia="fr-FR"/>
        </w:rPr>
      </w:pPr>
      <w:r w:rsidRPr="004923AE">
        <w:rPr>
          <w:rFonts w:cs="Calibri"/>
          <w:lang w:eastAsia="fr-FR"/>
        </w:rPr>
        <w:t xml:space="preserve">Vu l’avis du </w:t>
      </w:r>
      <w:r>
        <w:rPr>
          <w:rFonts w:cs="Calibri"/>
          <w:lang w:eastAsia="fr-FR"/>
        </w:rPr>
        <w:t xml:space="preserve">CTP </w:t>
      </w:r>
      <w:r w:rsidRPr="00C942D5">
        <w:rPr>
          <w:rFonts w:cs="Calibri"/>
          <w:lang w:eastAsia="fr-FR"/>
        </w:rPr>
        <w:t>en date du 13/03/2014</w:t>
      </w:r>
    </w:p>
    <w:p w:rsidR="00C623F0" w:rsidRPr="004923AE" w:rsidRDefault="00C623F0" w:rsidP="00FC3D69">
      <w:pPr>
        <w:spacing w:after="0"/>
        <w:ind w:left="720"/>
        <w:jc w:val="both"/>
        <w:rPr>
          <w:rFonts w:cs="Calibri"/>
          <w:lang w:eastAsia="fr-FR"/>
        </w:rPr>
      </w:pPr>
    </w:p>
    <w:p w:rsidR="00C623F0" w:rsidRDefault="00C623F0" w:rsidP="00FC3D69">
      <w:pPr>
        <w:spacing w:after="0"/>
        <w:jc w:val="both"/>
        <w:rPr>
          <w:rFonts w:cs="Calibri"/>
        </w:rPr>
      </w:pPr>
      <w:r w:rsidRPr="00E41025">
        <w:rPr>
          <w:rFonts w:cs="Calibri"/>
          <w:b/>
          <w:lang w:eastAsia="fr-FR"/>
        </w:rPr>
        <w:t>Le Président</w:t>
      </w:r>
      <w:r w:rsidRPr="004923AE">
        <w:rPr>
          <w:rFonts w:cs="Calibri"/>
          <w:lang w:eastAsia="fr-FR"/>
        </w:rPr>
        <w:t xml:space="preserve"> explique </w:t>
      </w:r>
      <w:r>
        <w:rPr>
          <w:rFonts w:cs="Calibri"/>
          <w:lang w:eastAsia="fr-FR"/>
        </w:rPr>
        <w:t>que</w:t>
      </w:r>
      <w:r w:rsidRPr="007C68E8">
        <w:rPr>
          <w:rFonts w:cs="Calibri"/>
        </w:rPr>
        <w:t xml:space="preserve"> </w:t>
      </w:r>
      <w:r>
        <w:rPr>
          <w:rFonts w:cs="Calibri"/>
        </w:rPr>
        <w:t xml:space="preserve">ce travail a été conduit dans les mêmes considérations et dans l’objectif de sauvegarder ou d’améliorer les situations existantes pour les agents. Le protocole d’accord proposé s’applique également </w:t>
      </w:r>
      <w:r w:rsidRPr="00D45B63">
        <w:rPr>
          <w:rFonts w:cs="Calibri"/>
        </w:rPr>
        <w:t>dans le cadre d’une volonté de modernisation et d’adaptation du service à travers la mise en œuvre d’une démarche de consultation et d’information du personnel concerné</w:t>
      </w:r>
      <w:r>
        <w:rPr>
          <w:rFonts w:cs="Calibri"/>
        </w:rPr>
        <w:t xml:space="preserve">. Celui-ci </w:t>
      </w:r>
      <w:r w:rsidRPr="00D45B63">
        <w:rPr>
          <w:rFonts w:cs="Calibri"/>
        </w:rPr>
        <w:t>a porté sur l’aménagement et l’organisation des services et sur les modalités de réduction du temps de travail.</w:t>
      </w:r>
    </w:p>
    <w:p w:rsidR="00C623F0" w:rsidRPr="004923AE" w:rsidRDefault="00C623F0" w:rsidP="00FC3D69">
      <w:pPr>
        <w:spacing w:after="0"/>
        <w:jc w:val="both"/>
      </w:pPr>
      <w:r w:rsidRPr="004923AE">
        <w:t>Le Bureau propose de valider le</w:t>
      </w:r>
      <w:r>
        <w:t xml:space="preserve"> nouveau protocole d’accord. </w:t>
      </w:r>
      <w:r w:rsidRPr="004923AE">
        <w:t xml:space="preserve">L’ensemble des agents </w:t>
      </w:r>
      <w:r>
        <w:t xml:space="preserve">présents </w:t>
      </w:r>
      <w:r w:rsidRPr="004923AE">
        <w:t xml:space="preserve">ont approuvé en réunion d’équipe le nouveau protocole. </w:t>
      </w:r>
    </w:p>
    <w:p w:rsidR="00C623F0" w:rsidRDefault="00C623F0" w:rsidP="00FC3D69">
      <w:pPr>
        <w:spacing w:after="0"/>
        <w:jc w:val="both"/>
        <w:rPr>
          <w:b/>
          <w:i/>
        </w:rPr>
      </w:pPr>
    </w:p>
    <w:p w:rsidR="00C623F0" w:rsidRDefault="00C623F0" w:rsidP="00FC3D69">
      <w:pPr>
        <w:spacing w:after="0"/>
        <w:jc w:val="both"/>
        <w:rPr>
          <w:b/>
          <w:i/>
        </w:rPr>
      </w:pPr>
      <w:r>
        <w:rPr>
          <w:b/>
          <w:i/>
        </w:rPr>
        <w:t>L</w:t>
      </w:r>
      <w:r w:rsidRPr="00C942D5">
        <w:rPr>
          <w:b/>
          <w:i/>
        </w:rPr>
        <w:t>e nouveau protocole d’accord des 35h</w:t>
      </w:r>
      <w:r>
        <w:rPr>
          <w:b/>
          <w:i/>
        </w:rPr>
        <w:t xml:space="preserve"> est approuvé à l’unanimité</w:t>
      </w:r>
      <w:r w:rsidRPr="00C942D5">
        <w:rPr>
          <w:b/>
          <w:i/>
        </w:rPr>
        <w:t xml:space="preserve"> et</w:t>
      </w:r>
      <w:r>
        <w:rPr>
          <w:b/>
          <w:i/>
        </w:rPr>
        <w:t xml:space="preserve"> le Conseil Communautaire autorise</w:t>
      </w:r>
      <w:r w:rsidRPr="00C942D5">
        <w:rPr>
          <w:b/>
          <w:i/>
        </w:rPr>
        <w:t xml:space="preserve"> le Président à signer tous les actes afférents à cette décision.</w:t>
      </w:r>
    </w:p>
    <w:p w:rsidR="00C623F0" w:rsidRDefault="00C623F0" w:rsidP="00FC3D69">
      <w:pPr>
        <w:spacing w:after="0"/>
        <w:jc w:val="both"/>
        <w:rPr>
          <w:b/>
          <w:i/>
        </w:rPr>
      </w:pPr>
    </w:p>
    <w:p w:rsidR="00C623F0" w:rsidRDefault="00C623F0" w:rsidP="00F90C4E">
      <w:pPr>
        <w:pStyle w:val="Paragraphedeliste"/>
        <w:widowControl w:val="0"/>
        <w:numPr>
          <w:ilvl w:val="0"/>
          <w:numId w:val="1"/>
        </w:numPr>
        <w:suppressAutoHyphens/>
        <w:spacing w:after="0" w:line="240" w:lineRule="auto"/>
        <w:jc w:val="both"/>
        <w:rPr>
          <w:b/>
          <w:u w:val="single"/>
        </w:rPr>
      </w:pPr>
      <w:r>
        <w:rPr>
          <w:b/>
          <w:u w:val="single"/>
        </w:rPr>
        <w:t>C</w:t>
      </w:r>
      <w:r w:rsidRPr="00C942D5">
        <w:rPr>
          <w:b/>
          <w:u w:val="single"/>
        </w:rPr>
        <w:t>onvention C</w:t>
      </w:r>
      <w:r>
        <w:rPr>
          <w:b/>
          <w:u w:val="single"/>
        </w:rPr>
        <w:t xml:space="preserve">entre </w:t>
      </w:r>
      <w:r w:rsidR="00F348B6">
        <w:rPr>
          <w:b/>
          <w:u w:val="single"/>
        </w:rPr>
        <w:t xml:space="preserve">de </w:t>
      </w:r>
      <w:r w:rsidRPr="00C942D5">
        <w:rPr>
          <w:b/>
          <w:u w:val="single"/>
        </w:rPr>
        <w:t>G</w:t>
      </w:r>
      <w:r>
        <w:rPr>
          <w:b/>
          <w:u w:val="single"/>
        </w:rPr>
        <w:t>estion de la Drôme : Liquidation retraite </w:t>
      </w:r>
    </w:p>
    <w:p w:rsidR="00C623F0" w:rsidRPr="00C942D5" w:rsidRDefault="00C623F0" w:rsidP="00FC3D69">
      <w:pPr>
        <w:pStyle w:val="Paragraphedeliste"/>
        <w:widowControl w:val="0"/>
        <w:suppressAutoHyphens/>
        <w:spacing w:after="0" w:line="240" w:lineRule="auto"/>
        <w:jc w:val="both"/>
        <w:rPr>
          <w:b/>
          <w:u w:val="single"/>
        </w:rPr>
      </w:pPr>
    </w:p>
    <w:p w:rsidR="00C623F0" w:rsidRPr="00FC33B5" w:rsidRDefault="00C623F0" w:rsidP="00FC3D69">
      <w:pPr>
        <w:spacing w:after="0"/>
        <w:jc w:val="both"/>
      </w:pPr>
      <w:r w:rsidRPr="00E41025">
        <w:rPr>
          <w:b/>
        </w:rPr>
        <w:t>Le Président</w:t>
      </w:r>
      <w:r>
        <w:t xml:space="preserve"> explique que p</w:t>
      </w:r>
      <w:r w:rsidRPr="00FC33B5">
        <w:t xml:space="preserve">our la gestion des retraites de ces agents titulaires CNRACL (Caisse Nationale de Retraites des Agents des Collectivités Locales), le Centre de Gestion de la Drôme apporte une assistance sur le contrôle ou la réalisation sur les processus matérialisés ou dématérialisés et les actes transmis à la CNRACL. </w:t>
      </w:r>
    </w:p>
    <w:p w:rsidR="00C623F0" w:rsidRPr="00FC33B5" w:rsidRDefault="00C623F0" w:rsidP="00FC3D69">
      <w:pPr>
        <w:spacing w:after="0"/>
        <w:jc w:val="both"/>
      </w:pPr>
      <w:r w:rsidRPr="00FC33B5">
        <w:t>Les interventions du CDG26 concernent les dossiers et processus suivants :</w:t>
      </w:r>
    </w:p>
    <w:p w:rsidR="00C623F0" w:rsidRDefault="00C623F0" w:rsidP="00FC3D69">
      <w:pPr>
        <w:numPr>
          <w:ilvl w:val="0"/>
          <w:numId w:val="12"/>
        </w:numPr>
        <w:spacing w:after="0"/>
        <w:jc w:val="both"/>
      </w:pPr>
      <w:r>
        <w:t>La réalisation totale sur le processus matérialisé ou dématérialisé et actes transmis à la Caisse Nationale de Retraites des Agents de Collectivités Locales (CNRACL)</w:t>
      </w:r>
    </w:p>
    <w:p w:rsidR="00C623F0" w:rsidRPr="00FC33B5" w:rsidRDefault="00C623F0" w:rsidP="00FC3D69">
      <w:pPr>
        <w:numPr>
          <w:ilvl w:val="0"/>
          <w:numId w:val="12"/>
        </w:numPr>
        <w:spacing w:after="0"/>
        <w:jc w:val="both"/>
      </w:pPr>
      <w:r w:rsidRPr="00FC33B5">
        <w:t>la validation, la régularisation de services et le transfert de droits (rétablissement)</w:t>
      </w:r>
    </w:p>
    <w:p w:rsidR="00C623F0" w:rsidRPr="00FC33B5" w:rsidRDefault="00C623F0" w:rsidP="00FC3D69">
      <w:pPr>
        <w:numPr>
          <w:ilvl w:val="0"/>
          <w:numId w:val="12"/>
        </w:numPr>
        <w:spacing w:after="0"/>
        <w:jc w:val="both"/>
      </w:pPr>
      <w:r w:rsidRPr="00FC33B5">
        <w:t>la liquidation des droits à pension normale, d’invalidité et de réversion,</w:t>
      </w:r>
    </w:p>
    <w:p w:rsidR="00C623F0" w:rsidRPr="00FC33B5" w:rsidRDefault="00C623F0" w:rsidP="00FC3D69">
      <w:pPr>
        <w:numPr>
          <w:ilvl w:val="0"/>
          <w:numId w:val="12"/>
        </w:numPr>
        <w:spacing w:after="0"/>
        <w:jc w:val="both"/>
      </w:pPr>
      <w:r w:rsidRPr="00FC33B5">
        <w:t>la reprise d’antériorité des carrières (données administratives) et la pré-liquidation (données administratives et familiales).</w:t>
      </w:r>
    </w:p>
    <w:p w:rsidR="00C623F0" w:rsidRPr="00FC33B5" w:rsidRDefault="00C623F0" w:rsidP="00FC3D69">
      <w:pPr>
        <w:numPr>
          <w:ilvl w:val="0"/>
          <w:numId w:val="12"/>
        </w:numPr>
        <w:spacing w:after="0"/>
        <w:jc w:val="both"/>
      </w:pPr>
      <w:r w:rsidRPr="00FC33B5">
        <w:t>l’immatriculation de la collectivité</w:t>
      </w:r>
    </w:p>
    <w:p w:rsidR="00C623F0" w:rsidRPr="00FC33B5" w:rsidRDefault="00C623F0" w:rsidP="00FC3D69">
      <w:pPr>
        <w:spacing w:after="0"/>
        <w:jc w:val="both"/>
      </w:pPr>
      <w:r w:rsidRPr="00FC33B5">
        <w:t xml:space="preserve">La tarification, effectuée par processus, nombre et type de mission varie de </w:t>
      </w:r>
      <w:r w:rsidRPr="00C942D5">
        <w:t>20 € à 91 €</w:t>
      </w:r>
      <w:r>
        <w:t>, selon les demandes</w:t>
      </w:r>
      <w:r w:rsidRPr="00C942D5">
        <w:t>.</w:t>
      </w:r>
      <w:r>
        <w:t xml:space="preserve"> Le Bureau propose l’adhésion à ce service.</w:t>
      </w:r>
    </w:p>
    <w:p w:rsidR="00C623F0" w:rsidRDefault="00C623F0" w:rsidP="00FC3D69">
      <w:pPr>
        <w:spacing w:after="0"/>
        <w:jc w:val="both"/>
        <w:rPr>
          <w:rFonts w:cs="Calibri"/>
          <w:b/>
          <w:i/>
          <w:kern w:val="28"/>
          <w:lang w:eastAsia="fr-FR"/>
        </w:rPr>
      </w:pPr>
    </w:p>
    <w:p w:rsidR="00C623F0" w:rsidRDefault="00DB563B" w:rsidP="00870394">
      <w:pPr>
        <w:spacing w:after="0"/>
        <w:jc w:val="both"/>
        <w:rPr>
          <w:rFonts w:cs="Calibri"/>
          <w:b/>
          <w:i/>
          <w:kern w:val="28"/>
          <w:lang w:eastAsia="fr-FR"/>
        </w:rPr>
      </w:pPr>
      <w:r>
        <w:rPr>
          <w:rFonts w:cs="Calibri"/>
          <w:b/>
          <w:i/>
          <w:kern w:val="28"/>
          <w:lang w:eastAsia="fr-FR"/>
        </w:rPr>
        <w:t xml:space="preserve">  L’adhésion à l’ensemble de ce</w:t>
      </w:r>
      <w:r w:rsidR="00C623F0">
        <w:rPr>
          <w:rFonts w:cs="Calibri"/>
          <w:b/>
          <w:i/>
          <w:kern w:val="28"/>
          <w:lang w:eastAsia="fr-FR"/>
        </w:rPr>
        <w:t xml:space="preserve"> service est votée à l’unanimité  et  le Président est autorisé à signer la convention assistance retraite.</w:t>
      </w:r>
    </w:p>
    <w:p w:rsidR="00C623F0" w:rsidRDefault="00C623F0" w:rsidP="00FC3D69">
      <w:pPr>
        <w:spacing w:after="0"/>
        <w:jc w:val="both"/>
        <w:rPr>
          <w:rFonts w:cs="Calibri"/>
          <w:b/>
          <w:i/>
          <w:kern w:val="28"/>
          <w:lang w:eastAsia="fr-FR"/>
        </w:rPr>
      </w:pPr>
    </w:p>
    <w:p w:rsidR="00C623F0" w:rsidRDefault="00C623F0" w:rsidP="00FC3D69">
      <w:pPr>
        <w:spacing w:after="0"/>
        <w:jc w:val="both"/>
        <w:rPr>
          <w:rFonts w:cs="Calibri"/>
          <w:b/>
          <w:i/>
          <w:kern w:val="28"/>
          <w:lang w:eastAsia="fr-FR"/>
        </w:rPr>
      </w:pPr>
    </w:p>
    <w:p w:rsidR="00C623F0" w:rsidRDefault="00C623F0" w:rsidP="00F90C4E">
      <w:pPr>
        <w:pStyle w:val="Paragraphedeliste"/>
        <w:widowControl w:val="0"/>
        <w:numPr>
          <w:ilvl w:val="0"/>
          <w:numId w:val="1"/>
        </w:numPr>
        <w:suppressAutoHyphens/>
        <w:spacing w:after="0" w:line="240" w:lineRule="auto"/>
        <w:jc w:val="both"/>
        <w:rPr>
          <w:b/>
          <w:u w:val="single"/>
        </w:rPr>
      </w:pPr>
      <w:r w:rsidRPr="00EA7F1F">
        <w:rPr>
          <w:b/>
          <w:u w:val="single"/>
        </w:rPr>
        <w:t>Frais de déplacement</w:t>
      </w:r>
    </w:p>
    <w:p w:rsidR="00C623F0" w:rsidRPr="00EA7F1F" w:rsidRDefault="00C623F0" w:rsidP="00FC3D69">
      <w:pPr>
        <w:pStyle w:val="Paragraphedeliste"/>
        <w:widowControl w:val="0"/>
        <w:suppressAutoHyphens/>
        <w:spacing w:after="0" w:line="240" w:lineRule="auto"/>
        <w:jc w:val="both"/>
        <w:rPr>
          <w:b/>
          <w:u w:val="single"/>
        </w:rPr>
      </w:pPr>
    </w:p>
    <w:p w:rsidR="00C623F0" w:rsidRPr="00564E79" w:rsidRDefault="00C623F0" w:rsidP="00FC3D69">
      <w:pPr>
        <w:autoSpaceDE w:val="0"/>
        <w:autoSpaceDN w:val="0"/>
        <w:adjustRightInd w:val="0"/>
        <w:spacing w:after="0"/>
        <w:jc w:val="both"/>
        <w:rPr>
          <w:rFonts w:cs="Arial"/>
          <w:lang w:eastAsia="fr-FR"/>
        </w:rPr>
      </w:pPr>
      <w:r w:rsidRPr="00E41025">
        <w:rPr>
          <w:rFonts w:cs="Calibri"/>
          <w:b/>
          <w:lang w:eastAsia="fr-FR"/>
        </w:rPr>
        <w:t>Le Président</w:t>
      </w:r>
      <w:r w:rsidRPr="004923AE">
        <w:rPr>
          <w:rFonts w:cs="Calibri"/>
          <w:lang w:eastAsia="fr-FR"/>
        </w:rPr>
        <w:t xml:space="preserve"> explique </w:t>
      </w:r>
      <w:r>
        <w:rPr>
          <w:rFonts w:cs="Calibri"/>
          <w:lang w:eastAsia="fr-FR"/>
        </w:rPr>
        <w:t>que</w:t>
      </w:r>
      <w:r w:rsidRPr="007C68E8">
        <w:rPr>
          <w:rFonts w:cs="Calibri"/>
        </w:rPr>
        <w:t xml:space="preserve"> </w:t>
      </w:r>
      <w:r>
        <w:rPr>
          <w:rFonts w:cs="Calibri"/>
        </w:rPr>
        <w:t xml:space="preserve">ce travail a été conduit dans les mêmes considérations et dans l’objectif de sauvegarder ou d’améliorer les situations existantes pour les agents. </w:t>
      </w:r>
      <w:r>
        <w:rPr>
          <w:rFonts w:cs="Arial"/>
          <w:lang w:eastAsia="fr-FR"/>
        </w:rPr>
        <w:t>Il</w:t>
      </w:r>
      <w:r w:rsidRPr="00564E79">
        <w:rPr>
          <w:rFonts w:cs="Arial"/>
          <w:lang w:eastAsia="fr-FR"/>
        </w:rPr>
        <w:t xml:space="preserve"> rappelle que les agents territoriaux et les collaborateurs</w:t>
      </w:r>
      <w:r>
        <w:rPr>
          <w:rFonts w:cs="Arial"/>
          <w:lang w:eastAsia="fr-FR"/>
        </w:rPr>
        <w:t xml:space="preserve"> occasionnels d’une c</w:t>
      </w:r>
      <w:r w:rsidRPr="00564E79">
        <w:rPr>
          <w:rFonts w:cs="Arial"/>
          <w:lang w:eastAsia="fr-FR"/>
        </w:rPr>
        <w:t xml:space="preserve">ollectivité territoriale </w:t>
      </w:r>
      <w:r>
        <w:rPr>
          <w:rFonts w:cs="Arial"/>
          <w:lang w:eastAsia="fr-FR"/>
        </w:rPr>
        <w:t>bénéficient</w:t>
      </w:r>
      <w:r w:rsidRPr="00564E79">
        <w:rPr>
          <w:rFonts w:cs="Arial"/>
          <w:lang w:eastAsia="fr-FR"/>
        </w:rPr>
        <w:t xml:space="preserve"> du remboursement des frais</w:t>
      </w:r>
      <w:r>
        <w:rPr>
          <w:rFonts w:cs="Arial"/>
          <w:lang w:eastAsia="fr-FR"/>
        </w:rPr>
        <w:t xml:space="preserve"> </w:t>
      </w:r>
      <w:r w:rsidRPr="00564E79">
        <w:rPr>
          <w:rFonts w:cs="Arial"/>
          <w:lang w:eastAsia="fr-FR"/>
        </w:rPr>
        <w:t>induits par l’exercice de leurs fonctions pour le compte de la collectivité.</w:t>
      </w:r>
    </w:p>
    <w:p w:rsidR="00C623F0" w:rsidRDefault="00C623F0" w:rsidP="00FC3D69">
      <w:pPr>
        <w:autoSpaceDE w:val="0"/>
        <w:autoSpaceDN w:val="0"/>
        <w:adjustRightInd w:val="0"/>
        <w:spacing w:after="0"/>
        <w:jc w:val="both"/>
        <w:rPr>
          <w:rFonts w:cs="Arial"/>
          <w:lang w:eastAsia="fr-FR"/>
        </w:rPr>
      </w:pPr>
      <w:r w:rsidRPr="00564E79">
        <w:rPr>
          <w:rFonts w:cs="Arial"/>
          <w:lang w:eastAsia="fr-FR"/>
        </w:rPr>
        <w:t>La réglementation fixe un cadre général mais donne compétence aux organes</w:t>
      </w:r>
      <w:r>
        <w:rPr>
          <w:rFonts w:cs="Arial"/>
          <w:lang w:eastAsia="fr-FR"/>
        </w:rPr>
        <w:t xml:space="preserve"> </w:t>
      </w:r>
      <w:r w:rsidRPr="00564E79">
        <w:rPr>
          <w:rFonts w:cs="Arial"/>
          <w:lang w:eastAsia="fr-FR"/>
        </w:rPr>
        <w:t>délibérants des collectivités pour fixer certa</w:t>
      </w:r>
      <w:r>
        <w:rPr>
          <w:rFonts w:cs="Arial"/>
          <w:lang w:eastAsia="fr-FR"/>
        </w:rPr>
        <w:t>ines modalités de remboursement.</w:t>
      </w:r>
    </w:p>
    <w:p w:rsidR="00C623F0" w:rsidRPr="00564E79" w:rsidRDefault="00C623F0" w:rsidP="00FC3D69">
      <w:pPr>
        <w:autoSpaceDE w:val="0"/>
        <w:autoSpaceDN w:val="0"/>
        <w:adjustRightInd w:val="0"/>
        <w:spacing w:after="0"/>
        <w:jc w:val="both"/>
        <w:rPr>
          <w:rFonts w:cs="Arial"/>
          <w:lang w:eastAsia="fr-FR"/>
        </w:rPr>
      </w:pPr>
    </w:p>
    <w:p w:rsidR="00C623F0" w:rsidRDefault="00C623F0" w:rsidP="00FC3D69">
      <w:pPr>
        <w:tabs>
          <w:tab w:val="left" w:pos="975"/>
        </w:tabs>
        <w:spacing w:after="0"/>
        <w:jc w:val="both"/>
        <w:rPr>
          <w:rFonts w:cs="Arial"/>
          <w:lang w:eastAsia="fr-FR"/>
        </w:rPr>
      </w:pPr>
      <w:r w:rsidRPr="00E41025">
        <w:rPr>
          <w:rFonts w:cs="Arial"/>
          <w:b/>
          <w:lang w:eastAsia="fr-FR"/>
        </w:rPr>
        <w:t xml:space="preserve">Le </w:t>
      </w:r>
      <w:r w:rsidRPr="00E41025">
        <w:rPr>
          <w:rFonts w:cs="Arial"/>
          <w:b/>
          <w:iCs/>
          <w:lang w:eastAsia="fr-FR"/>
        </w:rPr>
        <w:t>Président</w:t>
      </w:r>
      <w:r w:rsidRPr="006008F9">
        <w:rPr>
          <w:rFonts w:cs="Arial"/>
          <w:iCs/>
          <w:lang w:eastAsia="fr-FR"/>
        </w:rPr>
        <w:t xml:space="preserve"> </w:t>
      </w:r>
      <w:r w:rsidRPr="006008F9">
        <w:rPr>
          <w:rFonts w:cs="Arial"/>
          <w:lang w:eastAsia="fr-FR"/>
        </w:rPr>
        <w:t xml:space="preserve">propose à </w:t>
      </w:r>
      <w:r>
        <w:rPr>
          <w:rFonts w:cs="Arial"/>
          <w:lang w:eastAsia="fr-FR"/>
        </w:rPr>
        <w:t>L’A</w:t>
      </w:r>
      <w:r w:rsidRPr="006008F9">
        <w:rPr>
          <w:rFonts w:cs="Arial"/>
          <w:iCs/>
          <w:lang w:eastAsia="fr-FR"/>
        </w:rPr>
        <w:t xml:space="preserve">ssemblée  </w:t>
      </w:r>
      <w:r w:rsidRPr="006008F9">
        <w:rPr>
          <w:rFonts w:cs="Arial"/>
          <w:lang w:eastAsia="fr-FR"/>
        </w:rPr>
        <w:t>de se prononcer sur les points suivants</w:t>
      </w:r>
      <w:r>
        <w:rPr>
          <w:rFonts w:cs="Arial"/>
          <w:lang w:eastAsia="fr-FR"/>
        </w:rPr>
        <w:t xml:space="preserve"> : </w:t>
      </w:r>
    </w:p>
    <w:p w:rsidR="00C623F0" w:rsidRDefault="00C623F0" w:rsidP="00BB4C93">
      <w:pPr>
        <w:pStyle w:val="Paragraphedeliste"/>
        <w:numPr>
          <w:ilvl w:val="0"/>
          <w:numId w:val="23"/>
        </w:numPr>
        <w:tabs>
          <w:tab w:val="left" w:pos="426"/>
        </w:tabs>
        <w:spacing w:after="0"/>
        <w:jc w:val="both"/>
      </w:pPr>
      <w:r>
        <w:t>Tous les agents composant la collectivité (</w:t>
      </w:r>
      <w:r w:rsidRPr="006008F9">
        <w:t>titulaires, stagiaire</w:t>
      </w:r>
      <w:r>
        <w:t xml:space="preserve">s, non titulaires, contractuels, contrat aidé…) </w:t>
      </w:r>
      <w:r w:rsidRPr="006008F9">
        <w:t xml:space="preserve">peuvent prétendre </w:t>
      </w:r>
      <w:r>
        <w:t>au remboursement des frais dès lors qu’ils ont reçu un ordre de mission</w:t>
      </w:r>
    </w:p>
    <w:p w:rsidR="00C623F0" w:rsidRPr="006F2C2C" w:rsidRDefault="00C623F0" w:rsidP="00FC3D69">
      <w:pPr>
        <w:numPr>
          <w:ilvl w:val="0"/>
          <w:numId w:val="12"/>
        </w:numPr>
        <w:autoSpaceDE w:val="0"/>
        <w:autoSpaceDN w:val="0"/>
        <w:adjustRightInd w:val="0"/>
        <w:spacing w:after="0" w:line="240" w:lineRule="auto"/>
        <w:jc w:val="both"/>
      </w:pPr>
      <w:r>
        <w:t>D</w:t>
      </w:r>
      <w:r w:rsidRPr="006F2C2C">
        <w:t>e retenir le principe d'un remboursement</w:t>
      </w:r>
      <w:r>
        <w:t xml:space="preserve"> selon la base de</w:t>
      </w:r>
      <w:r w:rsidRPr="006F2C2C">
        <w:t xml:space="preserve"> </w:t>
      </w:r>
      <w:r>
        <w:t>l’</w:t>
      </w:r>
      <w:r w:rsidRPr="006F2C2C">
        <w:t>arrêté ministériel du 3 juillet 2006</w:t>
      </w:r>
      <w:r>
        <w:t xml:space="preserve"> et de ses modifications. </w:t>
      </w:r>
    </w:p>
    <w:p w:rsidR="00C623F0" w:rsidRDefault="00C623F0" w:rsidP="00FC3D69">
      <w:pPr>
        <w:pStyle w:val="Paragraphedeliste"/>
        <w:numPr>
          <w:ilvl w:val="0"/>
          <w:numId w:val="12"/>
        </w:numPr>
        <w:autoSpaceDE w:val="0"/>
        <w:autoSpaceDN w:val="0"/>
        <w:adjustRightInd w:val="0"/>
        <w:spacing w:after="0"/>
        <w:jc w:val="both"/>
      </w:pPr>
      <w:r w:rsidRPr="006F2C2C">
        <w:t>De retenir les trajets liés à</w:t>
      </w:r>
      <w:r>
        <w:t xml:space="preserve"> l’activité professionnelle</w:t>
      </w:r>
      <w:r w:rsidRPr="006F2C2C">
        <w:t xml:space="preserve"> (réunion, formation, stage, concours, examen professionnel, ….)</w:t>
      </w:r>
    </w:p>
    <w:p w:rsidR="005E43BF" w:rsidRDefault="005E43BF" w:rsidP="00FC3D69">
      <w:pPr>
        <w:autoSpaceDE w:val="0"/>
        <w:autoSpaceDN w:val="0"/>
        <w:adjustRightInd w:val="0"/>
        <w:spacing w:after="0"/>
        <w:jc w:val="both"/>
        <w:rPr>
          <w:b/>
          <w:i/>
        </w:rPr>
      </w:pPr>
    </w:p>
    <w:p w:rsidR="00C623F0" w:rsidRPr="001B78BE" w:rsidRDefault="00DB563B" w:rsidP="00FC3D69">
      <w:pPr>
        <w:autoSpaceDE w:val="0"/>
        <w:autoSpaceDN w:val="0"/>
        <w:adjustRightInd w:val="0"/>
        <w:spacing w:after="0"/>
        <w:jc w:val="both"/>
        <w:rPr>
          <w:b/>
          <w:i/>
        </w:rPr>
      </w:pPr>
      <w:r>
        <w:rPr>
          <w:b/>
          <w:i/>
        </w:rPr>
        <w:t xml:space="preserve">  L’Assemblée vote à l’unanimité le remboursement des frais de déplacement.</w:t>
      </w:r>
    </w:p>
    <w:p w:rsidR="00C623F0" w:rsidRDefault="00C623F0" w:rsidP="00FC3D69">
      <w:pPr>
        <w:pStyle w:val="Paragraphedeliste"/>
        <w:tabs>
          <w:tab w:val="left" w:pos="975"/>
        </w:tabs>
        <w:spacing w:after="0"/>
        <w:jc w:val="both"/>
        <w:rPr>
          <w:b/>
          <w:highlight w:val="yellow"/>
          <w:u w:val="single"/>
        </w:rPr>
      </w:pPr>
    </w:p>
    <w:p w:rsidR="005E43BF" w:rsidRDefault="005E43BF" w:rsidP="00FC3D69">
      <w:pPr>
        <w:pStyle w:val="Paragraphedeliste"/>
        <w:tabs>
          <w:tab w:val="left" w:pos="975"/>
        </w:tabs>
        <w:spacing w:after="0"/>
        <w:jc w:val="both"/>
        <w:rPr>
          <w:b/>
          <w:highlight w:val="yellow"/>
          <w:u w:val="single"/>
        </w:rPr>
      </w:pPr>
    </w:p>
    <w:p w:rsidR="00C623F0" w:rsidRDefault="00C623F0" w:rsidP="00F90C4E">
      <w:pPr>
        <w:pStyle w:val="Paragraphedeliste"/>
        <w:numPr>
          <w:ilvl w:val="0"/>
          <w:numId w:val="1"/>
        </w:numPr>
        <w:tabs>
          <w:tab w:val="left" w:pos="975"/>
        </w:tabs>
        <w:spacing w:after="0"/>
        <w:jc w:val="both"/>
        <w:rPr>
          <w:b/>
          <w:u w:val="single"/>
        </w:rPr>
      </w:pPr>
      <w:r w:rsidRPr="00D729EB">
        <w:rPr>
          <w:b/>
          <w:u w:val="single"/>
        </w:rPr>
        <w:t xml:space="preserve">Création de postes pour la micro crèche de </w:t>
      </w:r>
      <w:proofErr w:type="spellStart"/>
      <w:r w:rsidRPr="00D729EB">
        <w:rPr>
          <w:b/>
          <w:u w:val="single"/>
        </w:rPr>
        <w:t>Piégros</w:t>
      </w:r>
      <w:proofErr w:type="spellEnd"/>
      <w:r w:rsidRPr="00D729EB">
        <w:rPr>
          <w:b/>
          <w:u w:val="single"/>
        </w:rPr>
        <w:t xml:space="preserve"> la </w:t>
      </w:r>
      <w:proofErr w:type="spellStart"/>
      <w:r w:rsidRPr="00D729EB">
        <w:rPr>
          <w:b/>
          <w:u w:val="single"/>
        </w:rPr>
        <w:t>Clastre</w:t>
      </w:r>
      <w:proofErr w:type="spellEnd"/>
    </w:p>
    <w:p w:rsidR="00C623F0" w:rsidRPr="00D729EB" w:rsidRDefault="00C623F0" w:rsidP="00FC3D69">
      <w:pPr>
        <w:pStyle w:val="Paragraphedeliste"/>
        <w:tabs>
          <w:tab w:val="left" w:pos="975"/>
        </w:tabs>
        <w:spacing w:after="0"/>
        <w:jc w:val="both"/>
        <w:rPr>
          <w:b/>
          <w:u w:val="single"/>
        </w:rPr>
      </w:pPr>
    </w:p>
    <w:p w:rsidR="00C623F0" w:rsidRDefault="00C623F0" w:rsidP="00FC3D69">
      <w:pPr>
        <w:tabs>
          <w:tab w:val="left" w:pos="975"/>
        </w:tabs>
        <w:spacing w:after="0"/>
        <w:jc w:val="both"/>
      </w:pPr>
      <w:r w:rsidRPr="00E41025">
        <w:rPr>
          <w:b/>
        </w:rPr>
        <w:t>Le Président</w:t>
      </w:r>
      <w:r>
        <w:t xml:space="preserve"> rappelle le projet de micro-crèche intercommunale de </w:t>
      </w:r>
      <w:proofErr w:type="spellStart"/>
      <w:r>
        <w:t>Piégros</w:t>
      </w:r>
      <w:proofErr w:type="spellEnd"/>
      <w:r>
        <w:t xml:space="preserve"> La </w:t>
      </w:r>
      <w:proofErr w:type="spellStart"/>
      <w:r>
        <w:t>Clastre</w:t>
      </w:r>
      <w:proofErr w:type="spellEnd"/>
      <w:r>
        <w:t>. A partir de septembre 2014, 10 enfants de 0 à 6 ans pourront être accueillis de 8h à 18h dans des locaux nouvellement aménagés. A cette fin, il faut créer les postes nécessaires au fonctionnement de cet équipement. Pour répondre aux attentes d’organisation interne, il faut recruter une auxiliaire de puériculture, deux agents titulaires a minima d’un CAP petite enfance à temps non complet chacun et un agent d’entretien et aides ménagères à temps non complet.</w:t>
      </w:r>
    </w:p>
    <w:p w:rsidR="00C623F0" w:rsidRPr="009772DF" w:rsidRDefault="00C623F0" w:rsidP="00FC3D69">
      <w:pPr>
        <w:tabs>
          <w:tab w:val="left" w:pos="975"/>
        </w:tabs>
        <w:spacing w:after="0"/>
        <w:jc w:val="both"/>
      </w:pPr>
    </w:p>
    <w:p w:rsidR="00C623F0" w:rsidRPr="001739A7" w:rsidRDefault="00C623F0" w:rsidP="00FC3D69">
      <w:pPr>
        <w:pStyle w:val="Paragraphedeliste"/>
        <w:numPr>
          <w:ilvl w:val="0"/>
          <w:numId w:val="21"/>
        </w:numPr>
        <w:spacing w:after="0" w:line="276" w:lineRule="auto"/>
        <w:jc w:val="both"/>
      </w:pPr>
      <w:r w:rsidRPr="001739A7">
        <w:t>Vu la loi n°83-634 du 13 juillet 1983 portant droits et obligations des fonctionnaires ;</w:t>
      </w:r>
    </w:p>
    <w:p w:rsidR="00C623F0" w:rsidRPr="001739A7" w:rsidRDefault="00C623F0" w:rsidP="00FC3D69">
      <w:pPr>
        <w:pStyle w:val="Paragraphedeliste"/>
        <w:numPr>
          <w:ilvl w:val="0"/>
          <w:numId w:val="21"/>
        </w:numPr>
        <w:spacing w:after="0" w:line="276" w:lineRule="auto"/>
        <w:jc w:val="both"/>
      </w:pPr>
      <w:r w:rsidRPr="001739A7">
        <w:t>Vu la loi n°84-53 du 26 janvier 1984 portant disposition statutaires relatives à la fonction publique territoriale</w:t>
      </w:r>
    </w:p>
    <w:p w:rsidR="00C623F0" w:rsidRPr="001739A7" w:rsidRDefault="00C623F0" w:rsidP="00FC3D69">
      <w:pPr>
        <w:pStyle w:val="Paragraphedeliste"/>
        <w:numPr>
          <w:ilvl w:val="0"/>
          <w:numId w:val="21"/>
        </w:numPr>
        <w:spacing w:after="0" w:line="276" w:lineRule="auto"/>
        <w:jc w:val="both"/>
      </w:pPr>
      <w:r w:rsidRPr="001739A7">
        <w:t>Vu la loi n°2012-347 du 12 mars 2012 relative à l’accès à l’emploi titulaire et à l’amélioration des conditions d’emploi des agents contractuels dans la fonction publique, à la lutte contre les discriminations et portant diverses dispositions relatives à la fonction publique</w:t>
      </w:r>
    </w:p>
    <w:p w:rsidR="00C623F0" w:rsidRDefault="00C623F0" w:rsidP="00FC3D69">
      <w:pPr>
        <w:tabs>
          <w:tab w:val="left" w:pos="975"/>
        </w:tabs>
        <w:spacing w:after="0"/>
        <w:jc w:val="both"/>
      </w:pPr>
      <w:r w:rsidRPr="00E41025">
        <w:rPr>
          <w:b/>
        </w:rPr>
        <w:t>Le Président</w:t>
      </w:r>
      <w:r>
        <w:t xml:space="preserve"> propose de créer les postes suivants : </w:t>
      </w:r>
    </w:p>
    <w:p w:rsidR="00C623F0" w:rsidRPr="009772DF" w:rsidRDefault="00C623F0" w:rsidP="00FC3D69">
      <w:pPr>
        <w:tabs>
          <w:tab w:val="left" w:pos="975"/>
        </w:tabs>
        <w:spacing w:after="0"/>
        <w:jc w:val="both"/>
      </w:pPr>
    </w:p>
    <w:p w:rsidR="00C623F0" w:rsidRPr="007C68E8" w:rsidRDefault="00C623F0" w:rsidP="00FC3D69">
      <w:pPr>
        <w:pStyle w:val="Paragraphedeliste"/>
        <w:numPr>
          <w:ilvl w:val="0"/>
          <w:numId w:val="22"/>
        </w:numPr>
        <w:spacing w:after="0" w:line="276" w:lineRule="auto"/>
        <w:jc w:val="both"/>
      </w:pPr>
      <w:r w:rsidRPr="001739A7">
        <w:rPr>
          <w:u w:val="single"/>
        </w:rPr>
        <w:lastRenderedPageBreak/>
        <w:t>1 poste d’empl</w:t>
      </w:r>
      <w:r>
        <w:rPr>
          <w:u w:val="single"/>
        </w:rPr>
        <w:t>oi d’auxiliaire de puériculture</w:t>
      </w:r>
      <w:r>
        <w:t>, catégorie C, filière médico-sociale, au cadre d’e</w:t>
      </w:r>
      <w:r w:rsidR="00C328D3">
        <w:t>mploi d’auxiliaire puéricultrice</w:t>
      </w:r>
      <w:r>
        <w:t xml:space="preserve"> territorial</w:t>
      </w:r>
      <w:r w:rsidR="00C328D3">
        <w:t>e</w:t>
      </w:r>
      <w:r>
        <w:t xml:space="preserve">, sur un temps complet à compter du 25 août 2014, selon la fiche de </w:t>
      </w:r>
      <w:r w:rsidRPr="007C68E8">
        <w:t xml:space="preserve">poste ci-jointe. </w:t>
      </w:r>
    </w:p>
    <w:p w:rsidR="00C623F0" w:rsidRDefault="00C623F0" w:rsidP="00FC3D69">
      <w:pPr>
        <w:pStyle w:val="Paragraphedeliste"/>
        <w:numPr>
          <w:ilvl w:val="0"/>
          <w:numId w:val="22"/>
        </w:numPr>
        <w:spacing w:after="0" w:line="276" w:lineRule="auto"/>
        <w:jc w:val="both"/>
      </w:pPr>
      <w:r w:rsidRPr="001739A7">
        <w:rPr>
          <w:u w:val="single"/>
        </w:rPr>
        <w:t>2 postes d’emplois d’agents d’accueil</w:t>
      </w:r>
      <w:r>
        <w:t>, catégorie C, filière sociale, au cadre d’emploi d’agents sociaux territoriaux, sur un temps non complet à raison de 30h/semaine, à compter du 25 août 2014, selon la fiche de poste ci-jointe.</w:t>
      </w:r>
    </w:p>
    <w:p w:rsidR="00C623F0" w:rsidRDefault="00C623F0" w:rsidP="00FC3D69">
      <w:pPr>
        <w:pStyle w:val="Paragraphedeliste"/>
        <w:numPr>
          <w:ilvl w:val="0"/>
          <w:numId w:val="22"/>
        </w:numPr>
        <w:spacing w:after="0" w:line="276" w:lineRule="auto"/>
        <w:jc w:val="both"/>
      </w:pPr>
      <w:r w:rsidRPr="001739A7">
        <w:rPr>
          <w:u w:val="single"/>
        </w:rPr>
        <w:t>1 poste d’emploi d’agent de nettoyage</w:t>
      </w:r>
      <w:r>
        <w:t xml:space="preserve"> et aides ménagères, catégorie C, filière technique, au cadre d’emploi d’adjoint technique territorial, sur un temps non complet à raison de 7.5 h par semaine à la micro crèche pour nettoyage et 10 heures pour l’aide-ménagère pendant les repas ; puis de 10 heures au siège* pour le nettoyage. Soit un temps de travail de 27.5 h hebdomadaires, à compter du 25 août 2014, selon la fiche de poste ci-jointe.</w:t>
      </w:r>
    </w:p>
    <w:p w:rsidR="002A3F62" w:rsidRDefault="002A3F62" w:rsidP="00FC3D69">
      <w:pPr>
        <w:spacing w:after="0"/>
        <w:ind w:left="360"/>
        <w:jc w:val="both"/>
      </w:pPr>
    </w:p>
    <w:p w:rsidR="00C623F0" w:rsidRDefault="00C623F0" w:rsidP="00FC3D69">
      <w:pPr>
        <w:spacing w:after="0"/>
        <w:jc w:val="both"/>
      </w:pPr>
      <w:r>
        <w:t>Le Bureau indique que la création de ces postes était prévue dans l’organigramme validé en Comité de Projet et de pilotage fusion.</w:t>
      </w:r>
    </w:p>
    <w:p w:rsidR="00C623F0" w:rsidRPr="00906F1C" w:rsidRDefault="00C623F0" w:rsidP="00C328D3">
      <w:pPr>
        <w:spacing w:after="0"/>
        <w:jc w:val="both"/>
        <w:outlineLvl w:val="0"/>
        <w:rPr>
          <w:b/>
          <w:i/>
        </w:rPr>
      </w:pPr>
      <w:r>
        <w:rPr>
          <w:rFonts w:cs="Calibri"/>
          <w:b/>
          <w:i/>
        </w:rPr>
        <w:t>Le</w:t>
      </w:r>
      <w:r w:rsidR="00C328D3">
        <w:rPr>
          <w:rFonts w:cs="Calibri"/>
          <w:b/>
          <w:i/>
        </w:rPr>
        <w:t xml:space="preserve"> Conseil Communautaire vote à l’unanimité la création d’un</w:t>
      </w:r>
      <w:r w:rsidRPr="00906F1C">
        <w:rPr>
          <w:b/>
          <w:i/>
        </w:rPr>
        <w:t xml:space="preserve"> poste d’auxiliaire puéricultrice à temps complet</w:t>
      </w:r>
      <w:r w:rsidR="00C328D3">
        <w:rPr>
          <w:b/>
          <w:i/>
        </w:rPr>
        <w:t>, la  création de</w:t>
      </w:r>
      <w:r w:rsidRPr="00906F1C">
        <w:rPr>
          <w:b/>
          <w:i/>
        </w:rPr>
        <w:t xml:space="preserve"> 2 postes d’agents d’accueil à temps non complet de 30h/semaine</w:t>
      </w:r>
      <w:r w:rsidR="00C328D3">
        <w:rPr>
          <w:b/>
          <w:i/>
        </w:rPr>
        <w:t xml:space="preserve">, la création d’un </w:t>
      </w:r>
      <w:r w:rsidRPr="00906F1C">
        <w:rPr>
          <w:b/>
          <w:i/>
        </w:rPr>
        <w:t xml:space="preserve"> poste d’agent de nettoyage</w:t>
      </w:r>
      <w:r>
        <w:rPr>
          <w:b/>
          <w:i/>
        </w:rPr>
        <w:t xml:space="preserve"> et aide-ménagère</w:t>
      </w:r>
      <w:r w:rsidRPr="00906F1C">
        <w:rPr>
          <w:b/>
          <w:i/>
        </w:rPr>
        <w:t xml:space="preserve"> </w:t>
      </w:r>
      <w:r>
        <w:rPr>
          <w:b/>
          <w:i/>
        </w:rPr>
        <w:t>à temps non complet de 27.5</w:t>
      </w:r>
      <w:r w:rsidRPr="00906F1C">
        <w:rPr>
          <w:b/>
          <w:i/>
        </w:rPr>
        <w:t>h/semaine</w:t>
      </w:r>
      <w:r w:rsidR="00C328D3">
        <w:rPr>
          <w:b/>
          <w:i/>
        </w:rPr>
        <w:t>,</w:t>
      </w:r>
    </w:p>
    <w:p w:rsidR="00C623F0" w:rsidRPr="00906F1C" w:rsidRDefault="00C623F0" w:rsidP="00C328D3">
      <w:pPr>
        <w:pStyle w:val="Paragraphedeliste"/>
        <w:spacing w:after="0" w:line="276" w:lineRule="auto"/>
        <w:ind w:left="0"/>
        <w:contextualSpacing w:val="0"/>
        <w:jc w:val="both"/>
        <w:rPr>
          <w:b/>
          <w:i/>
        </w:rPr>
      </w:pPr>
      <w:r>
        <w:rPr>
          <w:b/>
          <w:i/>
        </w:rPr>
        <w:t xml:space="preserve"> Autorise le P</w:t>
      </w:r>
      <w:r w:rsidRPr="00906F1C">
        <w:rPr>
          <w:b/>
          <w:i/>
        </w:rPr>
        <w:t>résident à recruter des non titulaires sous réserve qu’aucun fonctionnaire n’ait pu être recruté dans les conditions prévues par la loi</w:t>
      </w:r>
    </w:p>
    <w:p w:rsidR="00C623F0" w:rsidRPr="00906F1C" w:rsidRDefault="00C623F0" w:rsidP="00C328D3">
      <w:pPr>
        <w:pStyle w:val="Paragraphedeliste"/>
        <w:spacing w:after="0" w:line="276" w:lineRule="auto"/>
        <w:ind w:left="0"/>
        <w:contextualSpacing w:val="0"/>
        <w:jc w:val="both"/>
        <w:rPr>
          <w:b/>
          <w:i/>
        </w:rPr>
      </w:pPr>
      <w:r>
        <w:rPr>
          <w:b/>
          <w:i/>
        </w:rPr>
        <w:t xml:space="preserve"> </w:t>
      </w:r>
      <w:r w:rsidRPr="00906F1C">
        <w:rPr>
          <w:b/>
          <w:i/>
        </w:rPr>
        <w:t xml:space="preserve">Précise que l’échelon et le régime indemnitaire seront définis dans le contrat </w:t>
      </w:r>
    </w:p>
    <w:p w:rsidR="00C623F0" w:rsidRPr="00906F1C" w:rsidRDefault="00C328D3" w:rsidP="00C328D3">
      <w:pPr>
        <w:pStyle w:val="Paragraphedeliste"/>
        <w:spacing w:after="0" w:line="276" w:lineRule="auto"/>
        <w:ind w:left="0"/>
        <w:contextualSpacing w:val="0"/>
        <w:jc w:val="both"/>
        <w:rPr>
          <w:b/>
          <w:i/>
        </w:rPr>
      </w:pPr>
      <w:r>
        <w:rPr>
          <w:b/>
          <w:i/>
        </w:rPr>
        <w:t xml:space="preserve"> A</w:t>
      </w:r>
      <w:r w:rsidR="00C623F0">
        <w:rPr>
          <w:b/>
          <w:i/>
        </w:rPr>
        <w:t>utorise le P</w:t>
      </w:r>
      <w:r w:rsidR="00C623F0" w:rsidRPr="00906F1C">
        <w:rPr>
          <w:b/>
          <w:i/>
        </w:rPr>
        <w:t>résident à signer tout document afférent à cette décision</w:t>
      </w:r>
    </w:p>
    <w:p w:rsidR="00C623F0" w:rsidRPr="005E0356" w:rsidRDefault="00C328D3" w:rsidP="00C328D3">
      <w:pPr>
        <w:pStyle w:val="Paragraphedeliste"/>
        <w:spacing w:after="0" w:line="276" w:lineRule="auto"/>
        <w:ind w:left="0"/>
        <w:contextualSpacing w:val="0"/>
        <w:jc w:val="both"/>
        <w:rPr>
          <w:b/>
          <w:i/>
        </w:rPr>
      </w:pPr>
      <w:r>
        <w:rPr>
          <w:b/>
          <w:i/>
        </w:rPr>
        <w:t xml:space="preserve"> D</w:t>
      </w:r>
      <w:r w:rsidR="00C623F0" w:rsidRPr="00906F1C">
        <w:rPr>
          <w:b/>
          <w:i/>
        </w:rPr>
        <w:t xml:space="preserve">it que les sommes seront inscrites </w:t>
      </w:r>
      <w:r w:rsidR="00C623F0" w:rsidRPr="00906F1C">
        <w:rPr>
          <w:rFonts w:cs="Calibri"/>
          <w:b/>
          <w:i/>
        </w:rPr>
        <w:t>au budget primitif 2014</w:t>
      </w:r>
    </w:p>
    <w:p w:rsidR="00C623F0" w:rsidRDefault="00C623F0" w:rsidP="00FC3D69">
      <w:pPr>
        <w:spacing w:after="0"/>
        <w:ind w:left="360"/>
        <w:jc w:val="both"/>
        <w:rPr>
          <w:b/>
          <w:i/>
        </w:rPr>
      </w:pPr>
    </w:p>
    <w:p w:rsidR="00C623F0" w:rsidRDefault="00C623F0" w:rsidP="00F90C4E">
      <w:pPr>
        <w:pStyle w:val="Paragraphedeliste"/>
        <w:numPr>
          <w:ilvl w:val="0"/>
          <w:numId w:val="1"/>
        </w:numPr>
        <w:tabs>
          <w:tab w:val="left" w:pos="975"/>
        </w:tabs>
        <w:spacing w:after="0"/>
        <w:jc w:val="both"/>
        <w:rPr>
          <w:b/>
          <w:u w:val="single"/>
        </w:rPr>
      </w:pPr>
      <w:r>
        <w:rPr>
          <w:b/>
          <w:u w:val="single"/>
        </w:rPr>
        <w:t>Tableau des effectifs</w:t>
      </w:r>
    </w:p>
    <w:p w:rsidR="00C623F0" w:rsidRDefault="00C623F0" w:rsidP="00FC3D69">
      <w:pPr>
        <w:pStyle w:val="Paragraphedeliste"/>
        <w:tabs>
          <w:tab w:val="left" w:pos="975"/>
        </w:tabs>
        <w:spacing w:after="0"/>
        <w:jc w:val="both"/>
        <w:rPr>
          <w:b/>
          <w:u w:val="single"/>
        </w:rPr>
      </w:pPr>
    </w:p>
    <w:p w:rsidR="00C623F0" w:rsidRDefault="00C623F0" w:rsidP="00FC3D69">
      <w:pPr>
        <w:pStyle w:val="Paragraphedeliste"/>
        <w:numPr>
          <w:ilvl w:val="0"/>
          <w:numId w:val="26"/>
        </w:numPr>
        <w:spacing w:after="0" w:line="240" w:lineRule="auto"/>
        <w:contextualSpacing w:val="0"/>
        <w:jc w:val="both"/>
      </w:pPr>
      <w:r>
        <w:t>Vu l’arrêté préfectoral à effet du 1</w:t>
      </w:r>
      <w:r w:rsidRPr="002B5B8C">
        <w:rPr>
          <w:vertAlign w:val="superscript"/>
        </w:rPr>
        <w:t>er</w:t>
      </w:r>
      <w:r>
        <w:t xml:space="preserve"> mars 2014, portant adoption des statuts de la Communauté de Communes du Crestois et du Pays de Saillans – Cœur de Drôme,</w:t>
      </w:r>
    </w:p>
    <w:p w:rsidR="00C623F0" w:rsidRDefault="00C623F0" w:rsidP="00FC3D69">
      <w:pPr>
        <w:pStyle w:val="Paragraphedeliste"/>
        <w:numPr>
          <w:ilvl w:val="0"/>
          <w:numId w:val="26"/>
        </w:numPr>
        <w:spacing w:after="0" w:line="240" w:lineRule="auto"/>
        <w:contextualSpacing w:val="0"/>
        <w:jc w:val="both"/>
        <w:outlineLvl w:val="0"/>
      </w:pPr>
      <w:r>
        <w:t>Vu les créations d’emploi pour la micro-crèche</w:t>
      </w:r>
    </w:p>
    <w:p w:rsidR="00C623F0" w:rsidRPr="001B78BE" w:rsidRDefault="00C623F0" w:rsidP="00FC3D69">
      <w:pPr>
        <w:pStyle w:val="Paragraphedeliste"/>
        <w:numPr>
          <w:ilvl w:val="0"/>
          <w:numId w:val="26"/>
        </w:numPr>
        <w:spacing w:after="0"/>
        <w:jc w:val="both"/>
      </w:pPr>
      <w:r w:rsidRPr="001B78BE">
        <w:t>Le tableau des effectifs doit comprendre également dans une partie distincte les postes en contrat aidé et les postes créés selon l’article 3 1</w:t>
      </w:r>
      <w:r w:rsidRPr="001B78BE">
        <w:rPr>
          <w:vertAlign w:val="superscript"/>
        </w:rPr>
        <w:t>er</w:t>
      </w:r>
      <w:r w:rsidRPr="001B78BE">
        <w:t xml:space="preserve"> et 2</w:t>
      </w:r>
      <w:r w:rsidRPr="001B78BE">
        <w:rPr>
          <w:vertAlign w:val="superscript"/>
        </w:rPr>
        <w:t>ème</w:t>
      </w:r>
      <w:r w:rsidRPr="001B78BE">
        <w:t xml:space="preserve"> (accroissement temporaire d’act</w:t>
      </w:r>
      <w:r>
        <w:t>ivité, accroissement saisonnier</w:t>
      </w:r>
      <w:r w:rsidRPr="001B78BE">
        <w:t xml:space="preserve"> d’activités) et article 3-1</w:t>
      </w:r>
      <w:r>
        <w:t xml:space="preserve"> </w:t>
      </w:r>
      <w:r w:rsidRPr="001B78BE">
        <w:t xml:space="preserve">(remplacement temporaire) : Loi du 24/01/1984. </w:t>
      </w:r>
    </w:p>
    <w:p w:rsidR="00C623F0" w:rsidRDefault="00C623F0" w:rsidP="00FC3D69">
      <w:pPr>
        <w:spacing w:after="0"/>
        <w:jc w:val="both"/>
      </w:pPr>
    </w:p>
    <w:p w:rsidR="00C623F0" w:rsidRDefault="00C623F0" w:rsidP="00870394">
      <w:pPr>
        <w:spacing w:after="0"/>
        <w:jc w:val="both"/>
      </w:pPr>
      <w:r w:rsidRPr="002C4F2A">
        <w:t>Le tableau des effectifs sera envoyé au CTP et validé une nouvelle fois par la Communauté de Communes, mais il faut valider ce tableau pour la Trésorerie</w:t>
      </w:r>
    </w:p>
    <w:p w:rsidR="00870394" w:rsidRDefault="00870394" w:rsidP="00870394">
      <w:pPr>
        <w:spacing w:after="0"/>
        <w:jc w:val="both"/>
      </w:pPr>
    </w:p>
    <w:tbl>
      <w:tblPr>
        <w:tblpPr w:leftFromText="141" w:rightFromText="141" w:vertAnchor="text" w:horzAnchor="margin" w:tblpY="20"/>
        <w:tblW w:w="9425" w:type="dxa"/>
        <w:tblLayout w:type="fixed"/>
        <w:tblCellMar>
          <w:left w:w="70" w:type="dxa"/>
          <w:right w:w="70" w:type="dxa"/>
        </w:tblCellMar>
        <w:tblLook w:val="00A0" w:firstRow="1" w:lastRow="0" w:firstColumn="1" w:lastColumn="0" w:noHBand="0" w:noVBand="0"/>
      </w:tblPr>
      <w:tblGrid>
        <w:gridCol w:w="2622"/>
        <w:gridCol w:w="3685"/>
        <w:gridCol w:w="992"/>
        <w:gridCol w:w="2126"/>
      </w:tblGrid>
      <w:tr w:rsidR="00C623F0" w:rsidRPr="00570521" w:rsidTr="00381D46">
        <w:tc>
          <w:tcPr>
            <w:tcW w:w="2622"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605"/>
              </w:tabs>
              <w:spacing w:before="120" w:after="0"/>
              <w:jc w:val="both"/>
              <w:rPr>
                <w:bCs/>
                <w:sz w:val="18"/>
                <w:szCs w:val="18"/>
              </w:rPr>
            </w:pPr>
            <w:r w:rsidRPr="00570521">
              <w:rPr>
                <w:b/>
                <w:bCs/>
                <w:sz w:val="18"/>
                <w:szCs w:val="18"/>
              </w:rPr>
              <w:t>Cadres d’emplois</w:t>
            </w:r>
            <w:r w:rsidRPr="00570521">
              <w:rPr>
                <w:b/>
                <w:bCs/>
                <w:sz w:val="18"/>
                <w:szCs w:val="18"/>
              </w:rPr>
              <w:tab/>
            </w:r>
          </w:p>
        </w:tc>
        <w:tc>
          <w:tcPr>
            <w:tcW w:w="3685"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spacing w:before="120" w:after="0"/>
              <w:jc w:val="both"/>
              <w:rPr>
                <w:bCs/>
                <w:sz w:val="18"/>
                <w:szCs w:val="18"/>
              </w:rPr>
            </w:pPr>
            <w:r w:rsidRPr="00570521">
              <w:rPr>
                <w:b/>
                <w:bCs/>
                <w:sz w:val="18"/>
                <w:szCs w:val="18"/>
              </w:rPr>
              <w:t>Grades</w:t>
            </w:r>
          </w:p>
        </w:tc>
        <w:tc>
          <w:tcPr>
            <w:tcW w:w="992"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0"/>
              <w:jc w:val="both"/>
              <w:rPr>
                <w:bCs/>
                <w:sz w:val="18"/>
                <w:szCs w:val="18"/>
              </w:rPr>
            </w:pPr>
            <w:r w:rsidRPr="00570521">
              <w:rPr>
                <w:b/>
                <w:bCs/>
                <w:sz w:val="18"/>
                <w:szCs w:val="18"/>
              </w:rPr>
              <w:t>Nombres d’emplois</w:t>
            </w:r>
          </w:p>
        </w:tc>
        <w:tc>
          <w:tcPr>
            <w:tcW w:w="2126"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0"/>
              <w:ind w:left="23" w:hanging="23"/>
              <w:jc w:val="both"/>
              <w:rPr>
                <w:b/>
                <w:bCs/>
                <w:sz w:val="18"/>
                <w:szCs w:val="18"/>
              </w:rPr>
            </w:pPr>
            <w:r w:rsidRPr="00570521">
              <w:rPr>
                <w:b/>
                <w:bCs/>
                <w:sz w:val="18"/>
                <w:szCs w:val="18"/>
              </w:rPr>
              <w:t xml:space="preserve">Temps </w:t>
            </w:r>
          </w:p>
        </w:tc>
      </w:tr>
      <w:tr w:rsidR="00C623F0" w:rsidRPr="00570521" w:rsidTr="00381D46">
        <w:trPr>
          <w:trHeight w:val="2495"/>
        </w:trPr>
        <w:tc>
          <w:tcPr>
            <w:tcW w:w="2622"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bCs/>
                <w:sz w:val="18"/>
                <w:szCs w:val="18"/>
              </w:rPr>
            </w:pPr>
            <w:r w:rsidRPr="00570521">
              <w:rPr>
                <w:b/>
                <w:bCs/>
                <w:sz w:val="18"/>
                <w:szCs w:val="18"/>
              </w:rPr>
              <w:lastRenderedPageBreak/>
              <w:t>Filière administrative</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Attaché territorial / direction</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sz w:val="18"/>
                <w:szCs w:val="18"/>
              </w:rPr>
            </w:pPr>
            <w:r w:rsidRPr="00570521">
              <w:rPr>
                <w:sz w:val="18"/>
                <w:szCs w:val="18"/>
              </w:rPr>
              <w:t>Attaché territorial/ Direction</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sz w:val="18"/>
                <w:szCs w:val="18"/>
              </w:rPr>
            </w:pPr>
            <w:r w:rsidRPr="00570521">
              <w:rPr>
                <w:sz w:val="18"/>
                <w:szCs w:val="18"/>
              </w:rPr>
              <w:t>Attaché Territorial/Direction</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sz w:val="18"/>
                <w:szCs w:val="18"/>
              </w:rPr>
            </w:pPr>
            <w:r w:rsidRPr="00570521">
              <w:rPr>
                <w:sz w:val="18"/>
                <w:szCs w:val="18"/>
              </w:rPr>
              <w:t xml:space="preserve">Attaché territorial </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sz w:val="18"/>
                <w:szCs w:val="18"/>
              </w:rPr>
              <w:t>Attaché territorial</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sz w:val="18"/>
                <w:szCs w:val="18"/>
              </w:rPr>
            </w:pPr>
            <w:r w:rsidRPr="00570521">
              <w:rPr>
                <w:sz w:val="18"/>
                <w:szCs w:val="18"/>
              </w:rPr>
              <w:t>Adjoint administratif</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sz w:val="18"/>
                <w:szCs w:val="18"/>
              </w:rPr>
            </w:pPr>
            <w:r w:rsidRPr="00570521">
              <w:rPr>
                <w:sz w:val="18"/>
                <w:szCs w:val="18"/>
              </w:rPr>
              <w:t>Adjoint administratif</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sz w:val="18"/>
                <w:szCs w:val="18"/>
              </w:rPr>
            </w:pPr>
            <w:r w:rsidRPr="00570521">
              <w:rPr>
                <w:sz w:val="18"/>
                <w:szCs w:val="18"/>
              </w:rPr>
              <w:t>Adjoint administratif</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sz w:val="18"/>
                <w:szCs w:val="18"/>
              </w:rPr>
            </w:pPr>
            <w:r w:rsidRPr="00570521">
              <w:rPr>
                <w:sz w:val="18"/>
                <w:szCs w:val="18"/>
              </w:rPr>
              <w:t>Adjoint administratif</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p>
        </w:tc>
        <w:tc>
          <w:tcPr>
            <w:tcW w:w="3685"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spacing w:after="0"/>
              <w:jc w:val="both"/>
              <w:rPr>
                <w:bCs/>
                <w:sz w:val="18"/>
                <w:szCs w:val="18"/>
              </w:rPr>
            </w:pPr>
          </w:p>
          <w:p w:rsidR="00C623F0" w:rsidRPr="00570521" w:rsidRDefault="00C623F0" w:rsidP="00381D46">
            <w:pPr>
              <w:spacing w:after="0"/>
              <w:jc w:val="both"/>
              <w:rPr>
                <w:sz w:val="18"/>
                <w:szCs w:val="18"/>
              </w:rPr>
            </w:pPr>
            <w:r w:rsidRPr="00570521">
              <w:rPr>
                <w:sz w:val="18"/>
                <w:szCs w:val="18"/>
              </w:rPr>
              <w:t>Attaché principal</w:t>
            </w:r>
          </w:p>
          <w:p w:rsidR="00C623F0" w:rsidRPr="00570521" w:rsidRDefault="00C623F0" w:rsidP="00381D46">
            <w:pPr>
              <w:spacing w:after="0"/>
              <w:jc w:val="both"/>
              <w:rPr>
                <w:sz w:val="18"/>
                <w:szCs w:val="18"/>
              </w:rPr>
            </w:pPr>
            <w:r w:rsidRPr="00570521">
              <w:rPr>
                <w:sz w:val="18"/>
                <w:szCs w:val="18"/>
              </w:rPr>
              <w:t xml:space="preserve">Attaché </w:t>
            </w:r>
          </w:p>
          <w:p w:rsidR="00C623F0" w:rsidRPr="00570521" w:rsidRDefault="00C623F0" w:rsidP="00381D46">
            <w:pPr>
              <w:spacing w:after="0"/>
              <w:jc w:val="both"/>
              <w:rPr>
                <w:sz w:val="18"/>
                <w:szCs w:val="18"/>
              </w:rPr>
            </w:pPr>
            <w:r w:rsidRPr="00570521">
              <w:rPr>
                <w:sz w:val="18"/>
                <w:szCs w:val="18"/>
              </w:rPr>
              <w:t>Attaché</w:t>
            </w:r>
          </w:p>
          <w:p w:rsidR="00C623F0" w:rsidRPr="00570521" w:rsidRDefault="00C623F0" w:rsidP="00381D46">
            <w:pPr>
              <w:spacing w:after="0"/>
              <w:jc w:val="both"/>
              <w:rPr>
                <w:sz w:val="18"/>
                <w:szCs w:val="18"/>
              </w:rPr>
            </w:pPr>
            <w:r w:rsidRPr="00570521">
              <w:rPr>
                <w:sz w:val="18"/>
                <w:szCs w:val="18"/>
              </w:rPr>
              <w:t>attaché contractuel</w:t>
            </w:r>
          </w:p>
          <w:p w:rsidR="00C623F0" w:rsidRPr="00570521" w:rsidRDefault="00C623F0" w:rsidP="00381D46">
            <w:pPr>
              <w:spacing w:after="0"/>
              <w:jc w:val="both"/>
              <w:rPr>
                <w:sz w:val="18"/>
                <w:szCs w:val="18"/>
              </w:rPr>
            </w:pPr>
            <w:r w:rsidRPr="00570521">
              <w:rPr>
                <w:sz w:val="18"/>
                <w:szCs w:val="18"/>
              </w:rPr>
              <w:t>Attaché contractuel</w:t>
            </w:r>
          </w:p>
          <w:p w:rsidR="00C623F0" w:rsidRPr="00570521" w:rsidRDefault="00C623F0" w:rsidP="00381D46">
            <w:pPr>
              <w:spacing w:after="0"/>
              <w:jc w:val="both"/>
              <w:rPr>
                <w:sz w:val="18"/>
                <w:szCs w:val="18"/>
              </w:rPr>
            </w:pPr>
            <w:r w:rsidRPr="00570521">
              <w:rPr>
                <w:sz w:val="18"/>
                <w:szCs w:val="18"/>
              </w:rPr>
              <w:t>Adjoint administratif principal 2ème classe</w:t>
            </w:r>
          </w:p>
          <w:p w:rsidR="00C623F0" w:rsidRPr="00570521" w:rsidRDefault="00C623F0" w:rsidP="00381D46">
            <w:pPr>
              <w:spacing w:after="0"/>
              <w:jc w:val="both"/>
              <w:rPr>
                <w:sz w:val="18"/>
                <w:szCs w:val="18"/>
              </w:rPr>
            </w:pPr>
            <w:r w:rsidRPr="00570521">
              <w:rPr>
                <w:sz w:val="18"/>
                <w:szCs w:val="18"/>
              </w:rPr>
              <w:t>Adjoint administratif principal 2ème classe</w:t>
            </w:r>
          </w:p>
          <w:p w:rsidR="00C623F0" w:rsidRPr="00570521" w:rsidRDefault="00C623F0" w:rsidP="00381D46">
            <w:pPr>
              <w:spacing w:after="0"/>
              <w:jc w:val="both"/>
              <w:rPr>
                <w:sz w:val="18"/>
                <w:szCs w:val="18"/>
              </w:rPr>
            </w:pPr>
            <w:r w:rsidRPr="00570521">
              <w:rPr>
                <w:sz w:val="18"/>
                <w:szCs w:val="18"/>
              </w:rPr>
              <w:t>Adjoint administratif 1ère classe</w:t>
            </w:r>
          </w:p>
          <w:p w:rsidR="00C623F0" w:rsidRPr="00570521" w:rsidRDefault="00C623F0" w:rsidP="00381D46">
            <w:pPr>
              <w:spacing w:after="0"/>
              <w:jc w:val="both"/>
              <w:rPr>
                <w:bCs/>
                <w:sz w:val="18"/>
                <w:szCs w:val="18"/>
              </w:rPr>
            </w:pPr>
            <w:r w:rsidRPr="00570521">
              <w:rPr>
                <w:sz w:val="18"/>
                <w:szCs w:val="18"/>
              </w:rPr>
              <w:t>Adjoint administratif 2è classe</w:t>
            </w:r>
          </w:p>
        </w:tc>
        <w:tc>
          <w:tcPr>
            <w:tcW w:w="992"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bCs/>
                <w:sz w:val="18"/>
                <w:szCs w:val="18"/>
                <w:lang w:val="en-US"/>
              </w:rPr>
            </w:pP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r w:rsidRPr="00570521">
              <w:rPr>
                <w:sz w:val="18"/>
                <w:szCs w:val="18"/>
              </w:rPr>
              <w:t>1</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r w:rsidRPr="00570521">
              <w:rPr>
                <w:sz w:val="18"/>
                <w:szCs w:val="18"/>
              </w:rPr>
              <w:t>1</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r w:rsidRPr="00570521">
              <w:rPr>
                <w:sz w:val="18"/>
                <w:szCs w:val="18"/>
              </w:rPr>
              <w:t>1</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r w:rsidRPr="00570521">
              <w:rPr>
                <w:sz w:val="18"/>
                <w:szCs w:val="18"/>
              </w:rPr>
              <w:t>2</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bCs/>
                <w:sz w:val="18"/>
                <w:szCs w:val="18"/>
              </w:rPr>
            </w:pPr>
            <w:r w:rsidRPr="00570521">
              <w:rPr>
                <w:bCs/>
                <w:sz w:val="18"/>
                <w:szCs w:val="18"/>
              </w:rPr>
              <w:t>2</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bCs/>
                <w:sz w:val="18"/>
                <w:szCs w:val="18"/>
              </w:rPr>
            </w:pPr>
            <w:r w:rsidRPr="00570521">
              <w:rPr>
                <w:bCs/>
                <w:sz w:val="18"/>
                <w:szCs w:val="18"/>
              </w:rPr>
              <w:t>1</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bCs/>
                <w:sz w:val="18"/>
                <w:szCs w:val="18"/>
              </w:rPr>
            </w:pPr>
            <w:r w:rsidRPr="00570521">
              <w:rPr>
                <w:bCs/>
                <w:sz w:val="18"/>
                <w:szCs w:val="18"/>
              </w:rPr>
              <w:t>1</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bCs/>
                <w:sz w:val="18"/>
                <w:szCs w:val="18"/>
              </w:rPr>
            </w:pPr>
            <w:r w:rsidRPr="00570521">
              <w:rPr>
                <w:bCs/>
                <w:sz w:val="18"/>
                <w:szCs w:val="18"/>
              </w:rPr>
              <w:t>1</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bCs/>
                <w:sz w:val="18"/>
                <w:szCs w:val="18"/>
              </w:rPr>
            </w:pPr>
            <w:r w:rsidRPr="00570521">
              <w:rPr>
                <w:bCs/>
                <w:sz w:val="18"/>
                <w:szCs w:val="18"/>
              </w:rPr>
              <w:t>2</w:t>
            </w:r>
          </w:p>
        </w:tc>
        <w:tc>
          <w:tcPr>
            <w:tcW w:w="2126"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bCs/>
                <w:sz w:val="18"/>
                <w:szCs w:val="18"/>
              </w:rPr>
            </w:pP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bCs/>
                <w:sz w:val="18"/>
                <w:szCs w:val="18"/>
              </w:rPr>
            </w:pPr>
            <w:r w:rsidRPr="00570521">
              <w:rPr>
                <w:bCs/>
                <w:sz w:val="18"/>
                <w:szCs w:val="18"/>
              </w:rPr>
              <w:t>Temps complet</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bCs/>
                <w:sz w:val="18"/>
                <w:szCs w:val="18"/>
              </w:rPr>
            </w:pPr>
            <w:r w:rsidRPr="00570521">
              <w:rPr>
                <w:bCs/>
                <w:sz w:val="18"/>
                <w:szCs w:val="18"/>
              </w:rPr>
              <w:t>Temps complet</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bCs/>
                <w:sz w:val="18"/>
                <w:szCs w:val="18"/>
              </w:rPr>
            </w:pPr>
            <w:r w:rsidRPr="00570521">
              <w:rPr>
                <w:bCs/>
                <w:sz w:val="18"/>
                <w:szCs w:val="18"/>
              </w:rPr>
              <w:t>Temps complet</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bCs/>
                <w:sz w:val="18"/>
                <w:szCs w:val="18"/>
              </w:rPr>
            </w:pPr>
            <w:r w:rsidRPr="00570521">
              <w:rPr>
                <w:bCs/>
                <w:sz w:val="18"/>
                <w:szCs w:val="18"/>
              </w:rPr>
              <w:t>Temps complet</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bCs/>
                <w:sz w:val="18"/>
                <w:szCs w:val="18"/>
              </w:rPr>
            </w:pPr>
            <w:r w:rsidRPr="00570521">
              <w:rPr>
                <w:bCs/>
                <w:sz w:val="18"/>
                <w:szCs w:val="18"/>
              </w:rPr>
              <w:t>Temps complet</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bCs/>
                <w:sz w:val="18"/>
                <w:szCs w:val="18"/>
              </w:rPr>
            </w:pPr>
            <w:r w:rsidRPr="00570521">
              <w:rPr>
                <w:bCs/>
                <w:sz w:val="18"/>
                <w:szCs w:val="18"/>
              </w:rPr>
              <w:t>Temps complet</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bCs/>
                <w:sz w:val="18"/>
                <w:szCs w:val="18"/>
              </w:rPr>
            </w:pPr>
            <w:r w:rsidRPr="00570521">
              <w:rPr>
                <w:bCs/>
                <w:sz w:val="18"/>
                <w:szCs w:val="18"/>
              </w:rPr>
              <w:t>Temps complet</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bCs/>
                <w:sz w:val="18"/>
                <w:szCs w:val="18"/>
              </w:rPr>
            </w:pPr>
            <w:r w:rsidRPr="00570521">
              <w:rPr>
                <w:bCs/>
                <w:sz w:val="18"/>
                <w:szCs w:val="18"/>
              </w:rPr>
              <w:t>Temps complet</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bCs/>
                <w:sz w:val="18"/>
                <w:szCs w:val="18"/>
              </w:rPr>
            </w:pPr>
            <w:r w:rsidRPr="00570521">
              <w:rPr>
                <w:bCs/>
                <w:sz w:val="18"/>
                <w:szCs w:val="18"/>
              </w:rPr>
              <w:t>Temps complet</w:t>
            </w:r>
          </w:p>
        </w:tc>
      </w:tr>
      <w:tr w:rsidR="00C623F0" w:rsidRPr="00570521" w:rsidTr="00381D46">
        <w:tc>
          <w:tcPr>
            <w:tcW w:w="2622"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bCs/>
                <w:sz w:val="18"/>
                <w:szCs w:val="18"/>
              </w:rPr>
            </w:pPr>
            <w:r w:rsidRPr="00570521">
              <w:rPr>
                <w:b/>
                <w:bCs/>
                <w:sz w:val="18"/>
                <w:szCs w:val="18"/>
              </w:rPr>
              <w:t>Filière technique</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Technicien</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Adjoint technique</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 xml:space="preserve">Adjoint technique </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 xml:space="preserve">Adjoint technique </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 xml:space="preserve">Adjoint technique </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 xml:space="preserve">Adjoint technique </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Agent de maîtrise</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Adjoint technique</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Adjoint technique</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Adjoint technique</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p>
        </w:tc>
        <w:tc>
          <w:tcPr>
            <w:tcW w:w="3685"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spacing w:after="0"/>
              <w:jc w:val="both"/>
              <w:rPr>
                <w:bCs/>
                <w:sz w:val="18"/>
                <w:szCs w:val="18"/>
              </w:rPr>
            </w:pPr>
          </w:p>
          <w:p w:rsidR="00C623F0" w:rsidRPr="00570521" w:rsidRDefault="00C623F0" w:rsidP="00381D46">
            <w:pPr>
              <w:spacing w:after="0"/>
              <w:jc w:val="both"/>
              <w:rPr>
                <w:bCs/>
                <w:sz w:val="18"/>
                <w:szCs w:val="18"/>
              </w:rPr>
            </w:pPr>
            <w:r w:rsidRPr="00570521">
              <w:rPr>
                <w:bCs/>
                <w:sz w:val="18"/>
                <w:szCs w:val="18"/>
              </w:rPr>
              <w:t>Technicien principal 1</w:t>
            </w:r>
            <w:r w:rsidRPr="00570521">
              <w:rPr>
                <w:bCs/>
                <w:sz w:val="18"/>
                <w:szCs w:val="18"/>
                <w:vertAlign w:val="superscript"/>
              </w:rPr>
              <w:t>ère</w:t>
            </w:r>
            <w:r w:rsidRPr="00570521">
              <w:rPr>
                <w:bCs/>
                <w:sz w:val="18"/>
                <w:szCs w:val="18"/>
              </w:rPr>
              <w:t xml:space="preserve"> classe</w:t>
            </w:r>
          </w:p>
          <w:p w:rsidR="00C623F0" w:rsidRPr="00570521" w:rsidRDefault="00C623F0" w:rsidP="00381D46">
            <w:pPr>
              <w:spacing w:after="0"/>
              <w:jc w:val="both"/>
              <w:rPr>
                <w:bCs/>
                <w:sz w:val="18"/>
                <w:szCs w:val="18"/>
              </w:rPr>
            </w:pPr>
            <w:r w:rsidRPr="00570521">
              <w:rPr>
                <w:bCs/>
                <w:sz w:val="18"/>
                <w:szCs w:val="18"/>
              </w:rPr>
              <w:t>Adjoint technique 2</w:t>
            </w:r>
            <w:r w:rsidRPr="00570521">
              <w:rPr>
                <w:bCs/>
                <w:sz w:val="18"/>
                <w:szCs w:val="18"/>
                <w:vertAlign w:val="superscript"/>
              </w:rPr>
              <w:t>ème</w:t>
            </w:r>
            <w:r w:rsidRPr="00570521">
              <w:rPr>
                <w:bCs/>
                <w:sz w:val="18"/>
                <w:szCs w:val="18"/>
              </w:rPr>
              <w:t xml:space="preserve"> classe</w:t>
            </w:r>
          </w:p>
          <w:p w:rsidR="00C623F0" w:rsidRPr="00570521" w:rsidRDefault="00C623F0" w:rsidP="00381D46">
            <w:pPr>
              <w:spacing w:after="0"/>
              <w:jc w:val="both"/>
              <w:rPr>
                <w:bCs/>
                <w:sz w:val="18"/>
                <w:szCs w:val="18"/>
              </w:rPr>
            </w:pPr>
            <w:r w:rsidRPr="00570521">
              <w:rPr>
                <w:bCs/>
                <w:sz w:val="18"/>
                <w:szCs w:val="18"/>
              </w:rPr>
              <w:t>Adjoint technique 2</w:t>
            </w:r>
            <w:r w:rsidRPr="00570521">
              <w:rPr>
                <w:bCs/>
                <w:sz w:val="18"/>
                <w:szCs w:val="18"/>
                <w:vertAlign w:val="superscript"/>
              </w:rPr>
              <w:t>ème</w:t>
            </w:r>
            <w:r w:rsidRPr="00570521">
              <w:rPr>
                <w:bCs/>
                <w:sz w:val="18"/>
                <w:szCs w:val="18"/>
              </w:rPr>
              <w:t xml:space="preserve"> classe contractuel</w:t>
            </w:r>
          </w:p>
          <w:p w:rsidR="00C623F0" w:rsidRPr="00570521" w:rsidRDefault="00C623F0" w:rsidP="00381D46">
            <w:pPr>
              <w:spacing w:after="0"/>
              <w:jc w:val="both"/>
              <w:rPr>
                <w:bCs/>
                <w:sz w:val="18"/>
                <w:szCs w:val="18"/>
              </w:rPr>
            </w:pPr>
            <w:r w:rsidRPr="00570521">
              <w:rPr>
                <w:bCs/>
                <w:sz w:val="18"/>
                <w:szCs w:val="18"/>
              </w:rPr>
              <w:t>Adjoint technique 2</w:t>
            </w:r>
            <w:r w:rsidRPr="00570521">
              <w:rPr>
                <w:bCs/>
                <w:sz w:val="18"/>
                <w:szCs w:val="18"/>
                <w:vertAlign w:val="superscript"/>
              </w:rPr>
              <w:t>ème</w:t>
            </w:r>
            <w:r w:rsidRPr="00570521">
              <w:rPr>
                <w:bCs/>
                <w:sz w:val="18"/>
                <w:szCs w:val="18"/>
              </w:rPr>
              <w:t xml:space="preserve"> classe</w:t>
            </w:r>
          </w:p>
          <w:p w:rsidR="00C623F0" w:rsidRPr="00570521" w:rsidRDefault="00C623F0" w:rsidP="00381D46">
            <w:pPr>
              <w:spacing w:after="0"/>
              <w:jc w:val="both"/>
              <w:rPr>
                <w:bCs/>
                <w:sz w:val="18"/>
                <w:szCs w:val="18"/>
              </w:rPr>
            </w:pPr>
            <w:r w:rsidRPr="00570521">
              <w:rPr>
                <w:bCs/>
                <w:sz w:val="18"/>
                <w:szCs w:val="18"/>
              </w:rPr>
              <w:t>Adjoint technique 2</w:t>
            </w:r>
            <w:r w:rsidRPr="00570521">
              <w:rPr>
                <w:bCs/>
                <w:sz w:val="18"/>
                <w:szCs w:val="18"/>
                <w:vertAlign w:val="superscript"/>
              </w:rPr>
              <w:t>ème</w:t>
            </w:r>
            <w:r w:rsidRPr="00570521">
              <w:rPr>
                <w:bCs/>
                <w:sz w:val="18"/>
                <w:szCs w:val="18"/>
              </w:rPr>
              <w:t xml:space="preserve"> classe contractuel</w:t>
            </w:r>
          </w:p>
          <w:p w:rsidR="00C623F0" w:rsidRPr="00570521" w:rsidRDefault="00C623F0" w:rsidP="00381D46">
            <w:pPr>
              <w:spacing w:after="0"/>
              <w:jc w:val="both"/>
              <w:rPr>
                <w:bCs/>
                <w:sz w:val="18"/>
                <w:szCs w:val="18"/>
              </w:rPr>
            </w:pPr>
            <w:r w:rsidRPr="00570521">
              <w:rPr>
                <w:bCs/>
                <w:sz w:val="18"/>
                <w:szCs w:val="18"/>
              </w:rPr>
              <w:t>Adjoint technique 1ère classe</w:t>
            </w:r>
          </w:p>
          <w:p w:rsidR="00C623F0" w:rsidRPr="00570521" w:rsidRDefault="00C623F0" w:rsidP="00381D46">
            <w:pPr>
              <w:spacing w:after="0"/>
              <w:jc w:val="both"/>
              <w:rPr>
                <w:bCs/>
                <w:sz w:val="18"/>
                <w:szCs w:val="18"/>
              </w:rPr>
            </w:pPr>
          </w:p>
          <w:p w:rsidR="00C623F0" w:rsidRPr="00570521" w:rsidRDefault="00C623F0" w:rsidP="00381D46">
            <w:pPr>
              <w:spacing w:after="0"/>
              <w:jc w:val="both"/>
              <w:rPr>
                <w:bCs/>
                <w:sz w:val="18"/>
                <w:szCs w:val="18"/>
              </w:rPr>
            </w:pPr>
            <w:r w:rsidRPr="00570521">
              <w:rPr>
                <w:bCs/>
                <w:sz w:val="18"/>
                <w:szCs w:val="18"/>
              </w:rPr>
              <w:t>Agent de maîtrise</w:t>
            </w:r>
          </w:p>
          <w:p w:rsidR="00C623F0" w:rsidRPr="00570521" w:rsidRDefault="00C623F0" w:rsidP="00381D46">
            <w:pPr>
              <w:spacing w:after="0"/>
              <w:jc w:val="both"/>
              <w:rPr>
                <w:bCs/>
                <w:sz w:val="18"/>
                <w:szCs w:val="18"/>
              </w:rPr>
            </w:pPr>
            <w:r w:rsidRPr="00570521">
              <w:rPr>
                <w:bCs/>
                <w:sz w:val="18"/>
                <w:szCs w:val="18"/>
              </w:rPr>
              <w:t>Adjoint technique principal 2è classe</w:t>
            </w:r>
          </w:p>
          <w:p w:rsidR="00C623F0" w:rsidRPr="00570521" w:rsidRDefault="00C623F0" w:rsidP="00381D46">
            <w:pPr>
              <w:spacing w:after="0"/>
              <w:jc w:val="both"/>
              <w:rPr>
                <w:bCs/>
                <w:sz w:val="18"/>
                <w:szCs w:val="18"/>
              </w:rPr>
            </w:pPr>
            <w:r w:rsidRPr="00570521">
              <w:rPr>
                <w:bCs/>
                <w:sz w:val="18"/>
                <w:szCs w:val="18"/>
              </w:rPr>
              <w:t>Adjoint technique 1</w:t>
            </w:r>
            <w:r w:rsidRPr="00570521">
              <w:rPr>
                <w:bCs/>
                <w:sz w:val="18"/>
                <w:szCs w:val="18"/>
                <w:vertAlign w:val="superscript"/>
              </w:rPr>
              <w:t>ère</w:t>
            </w:r>
            <w:r w:rsidRPr="00570521">
              <w:rPr>
                <w:bCs/>
                <w:sz w:val="18"/>
                <w:szCs w:val="18"/>
              </w:rPr>
              <w:t xml:space="preserve"> classe</w:t>
            </w:r>
          </w:p>
          <w:p w:rsidR="00C623F0" w:rsidRPr="00570521" w:rsidRDefault="00C623F0" w:rsidP="00381D46">
            <w:pPr>
              <w:spacing w:after="0"/>
              <w:jc w:val="both"/>
              <w:rPr>
                <w:bCs/>
                <w:sz w:val="18"/>
                <w:szCs w:val="18"/>
              </w:rPr>
            </w:pPr>
            <w:r w:rsidRPr="00570521">
              <w:rPr>
                <w:bCs/>
                <w:sz w:val="18"/>
                <w:szCs w:val="18"/>
              </w:rPr>
              <w:t>Adjoint technique 2è classe</w:t>
            </w:r>
          </w:p>
        </w:tc>
        <w:tc>
          <w:tcPr>
            <w:tcW w:w="992"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r w:rsidRPr="00570521">
              <w:rPr>
                <w:sz w:val="18"/>
                <w:szCs w:val="18"/>
              </w:rPr>
              <w:t>1</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r w:rsidRPr="00570521">
              <w:rPr>
                <w:sz w:val="18"/>
                <w:szCs w:val="18"/>
              </w:rPr>
              <w:t>1</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bCs/>
                <w:sz w:val="18"/>
                <w:szCs w:val="18"/>
              </w:rPr>
            </w:pPr>
            <w:r w:rsidRPr="00570521">
              <w:rPr>
                <w:bCs/>
                <w:sz w:val="18"/>
                <w:szCs w:val="18"/>
              </w:rPr>
              <w:t>1</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bCs/>
                <w:sz w:val="18"/>
                <w:szCs w:val="18"/>
              </w:rPr>
            </w:pPr>
            <w:r w:rsidRPr="00570521">
              <w:rPr>
                <w:bCs/>
                <w:sz w:val="18"/>
                <w:szCs w:val="18"/>
              </w:rPr>
              <w:t>1</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bCs/>
                <w:sz w:val="18"/>
                <w:szCs w:val="18"/>
              </w:rPr>
            </w:pPr>
            <w:r w:rsidRPr="00570521">
              <w:rPr>
                <w:bCs/>
                <w:sz w:val="18"/>
                <w:szCs w:val="18"/>
              </w:rPr>
              <w:t>1</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bCs/>
                <w:sz w:val="18"/>
                <w:szCs w:val="18"/>
              </w:rPr>
            </w:pPr>
            <w:r w:rsidRPr="00570521">
              <w:rPr>
                <w:bCs/>
                <w:sz w:val="18"/>
                <w:szCs w:val="18"/>
              </w:rPr>
              <w:t>1</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bCs/>
                <w:sz w:val="18"/>
                <w:szCs w:val="18"/>
              </w:rPr>
            </w:pP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bCs/>
                <w:sz w:val="18"/>
                <w:szCs w:val="18"/>
              </w:rPr>
            </w:pPr>
            <w:r w:rsidRPr="00570521">
              <w:rPr>
                <w:bCs/>
                <w:sz w:val="18"/>
                <w:szCs w:val="18"/>
              </w:rPr>
              <w:t>1</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bCs/>
                <w:sz w:val="18"/>
                <w:szCs w:val="18"/>
              </w:rPr>
            </w:pPr>
            <w:r w:rsidRPr="00570521">
              <w:rPr>
                <w:bCs/>
                <w:sz w:val="18"/>
                <w:szCs w:val="18"/>
              </w:rPr>
              <w:t>1</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bCs/>
                <w:sz w:val="18"/>
                <w:szCs w:val="18"/>
              </w:rPr>
            </w:pPr>
            <w:r w:rsidRPr="00570521">
              <w:rPr>
                <w:bCs/>
                <w:sz w:val="18"/>
                <w:szCs w:val="18"/>
              </w:rPr>
              <w:t>1</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bCs/>
                <w:sz w:val="18"/>
                <w:szCs w:val="18"/>
              </w:rPr>
            </w:pPr>
            <w:r w:rsidRPr="00570521">
              <w:rPr>
                <w:bCs/>
                <w:sz w:val="18"/>
                <w:szCs w:val="18"/>
              </w:rPr>
              <w:t>5</w:t>
            </w:r>
          </w:p>
        </w:tc>
        <w:tc>
          <w:tcPr>
            <w:tcW w:w="2126"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sz w:val="18"/>
                <w:szCs w:val="18"/>
              </w:rPr>
            </w:pP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sz w:val="18"/>
                <w:szCs w:val="18"/>
              </w:rPr>
            </w:pPr>
            <w:r w:rsidRPr="00570521">
              <w:rPr>
                <w:sz w:val="18"/>
                <w:szCs w:val="18"/>
              </w:rPr>
              <w:t>Temps complet</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sz w:val="18"/>
                <w:szCs w:val="18"/>
              </w:rPr>
            </w:pPr>
            <w:r w:rsidRPr="00570521">
              <w:rPr>
                <w:sz w:val="18"/>
                <w:szCs w:val="18"/>
              </w:rPr>
              <w:t>Temps complet</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sz w:val="18"/>
                <w:szCs w:val="18"/>
              </w:rPr>
            </w:pPr>
            <w:r w:rsidRPr="00570521">
              <w:rPr>
                <w:sz w:val="18"/>
                <w:szCs w:val="18"/>
              </w:rPr>
              <w:t>Temps non complet 6h</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sz w:val="18"/>
                <w:szCs w:val="18"/>
              </w:rPr>
            </w:pPr>
            <w:r w:rsidRPr="00570521">
              <w:rPr>
                <w:sz w:val="18"/>
                <w:szCs w:val="18"/>
              </w:rPr>
              <w:t>Temps complet</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sz w:val="18"/>
                <w:szCs w:val="18"/>
              </w:rPr>
            </w:pPr>
            <w:r w:rsidRPr="00570521">
              <w:rPr>
                <w:sz w:val="18"/>
                <w:szCs w:val="18"/>
              </w:rPr>
              <w:t>Temps complet</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sz w:val="18"/>
                <w:szCs w:val="18"/>
              </w:rPr>
            </w:pPr>
            <w:r w:rsidRPr="00570521">
              <w:rPr>
                <w:sz w:val="18"/>
                <w:szCs w:val="18"/>
              </w:rPr>
              <w:t>Temps complet</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sz w:val="18"/>
                <w:szCs w:val="18"/>
              </w:rPr>
            </w:pP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sz w:val="18"/>
                <w:szCs w:val="18"/>
              </w:rPr>
            </w:pPr>
            <w:r w:rsidRPr="00570521">
              <w:rPr>
                <w:sz w:val="18"/>
                <w:szCs w:val="18"/>
              </w:rPr>
              <w:t>Temps complet</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sz w:val="18"/>
                <w:szCs w:val="18"/>
              </w:rPr>
            </w:pPr>
            <w:r w:rsidRPr="00570521">
              <w:rPr>
                <w:sz w:val="18"/>
                <w:szCs w:val="18"/>
              </w:rPr>
              <w:t>Temps complet</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sz w:val="18"/>
                <w:szCs w:val="18"/>
              </w:rPr>
            </w:pPr>
            <w:r w:rsidRPr="00570521">
              <w:rPr>
                <w:sz w:val="18"/>
                <w:szCs w:val="18"/>
              </w:rPr>
              <w:t>Temps complet</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sz w:val="18"/>
                <w:szCs w:val="18"/>
              </w:rPr>
            </w:pPr>
            <w:r w:rsidRPr="00570521">
              <w:rPr>
                <w:sz w:val="18"/>
                <w:szCs w:val="18"/>
              </w:rPr>
              <w:t>Temps complet</w:t>
            </w:r>
          </w:p>
        </w:tc>
      </w:tr>
      <w:tr w:rsidR="00C623F0" w:rsidRPr="00570521" w:rsidTr="00381D46">
        <w:tc>
          <w:tcPr>
            <w:tcW w:w="2622"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329"/>
                <w:tab w:val="left" w:pos="2880"/>
                <w:tab w:val="left" w:pos="3600"/>
                <w:tab w:val="left" w:pos="4320"/>
                <w:tab w:val="left" w:pos="5040"/>
                <w:tab w:val="left" w:pos="5760"/>
                <w:tab w:val="left" w:pos="6480"/>
                <w:tab w:val="left" w:pos="7200"/>
                <w:tab w:val="left" w:pos="7920"/>
                <w:tab w:val="left" w:pos="8640"/>
              </w:tabs>
              <w:spacing w:after="0"/>
              <w:jc w:val="both"/>
              <w:rPr>
                <w:b/>
                <w:bCs/>
                <w:sz w:val="18"/>
                <w:szCs w:val="18"/>
              </w:rPr>
            </w:pPr>
            <w:r w:rsidRPr="00570521">
              <w:rPr>
                <w:b/>
                <w:bCs/>
                <w:sz w:val="18"/>
                <w:szCs w:val="18"/>
              </w:rPr>
              <w:t>Filière sociale</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Educateur jeunes enfants</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Adjoint Animateur</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Adjoint Animateur</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Adjoint Animateur</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Adjoint Animateur</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Adjoint Animateur</w:t>
            </w:r>
          </w:p>
          <w:p w:rsidR="00C623F0" w:rsidRPr="00570521" w:rsidRDefault="00C623F0" w:rsidP="00381D46">
            <w:pPr>
              <w:tabs>
                <w:tab w:val="left" w:pos="720"/>
                <w:tab w:val="left" w:pos="1440"/>
                <w:tab w:val="right" w:pos="2482"/>
              </w:tabs>
              <w:spacing w:after="0"/>
              <w:jc w:val="both"/>
              <w:rPr>
                <w:bCs/>
                <w:sz w:val="18"/>
                <w:szCs w:val="18"/>
              </w:rPr>
            </w:pPr>
            <w:r w:rsidRPr="00570521">
              <w:rPr>
                <w:bCs/>
                <w:sz w:val="18"/>
                <w:szCs w:val="18"/>
              </w:rPr>
              <w:t>Adjoint Animateur</w:t>
            </w:r>
          </w:p>
          <w:p w:rsidR="00C623F0" w:rsidRPr="00570521" w:rsidRDefault="00C623F0" w:rsidP="00381D46">
            <w:pPr>
              <w:tabs>
                <w:tab w:val="left" w:pos="720"/>
                <w:tab w:val="left" w:pos="1440"/>
                <w:tab w:val="right" w:pos="2482"/>
              </w:tabs>
              <w:spacing w:after="0"/>
              <w:jc w:val="both"/>
              <w:rPr>
                <w:bCs/>
                <w:sz w:val="18"/>
                <w:szCs w:val="18"/>
              </w:rPr>
            </w:pP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Educateur jeunes enfants</w:t>
            </w:r>
          </w:p>
          <w:p w:rsidR="00C623F0" w:rsidRPr="00570521" w:rsidRDefault="00C623F0" w:rsidP="00381D46">
            <w:pPr>
              <w:tabs>
                <w:tab w:val="left" w:pos="720"/>
                <w:tab w:val="left" w:pos="1440"/>
                <w:tab w:val="right" w:pos="2482"/>
              </w:tabs>
              <w:spacing w:after="0"/>
              <w:jc w:val="both"/>
              <w:rPr>
                <w:bCs/>
                <w:sz w:val="18"/>
                <w:szCs w:val="18"/>
              </w:rPr>
            </w:pPr>
            <w:r w:rsidRPr="00570521">
              <w:rPr>
                <w:bCs/>
                <w:sz w:val="18"/>
                <w:szCs w:val="18"/>
              </w:rPr>
              <w:t>Agent</w:t>
            </w:r>
            <w:r>
              <w:rPr>
                <w:bCs/>
                <w:sz w:val="18"/>
                <w:szCs w:val="18"/>
              </w:rPr>
              <w:t>s</w:t>
            </w:r>
            <w:r w:rsidRPr="00570521">
              <w:rPr>
                <w:bCs/>
                <w:sz w:val="18"/>
                <w:szCs w:val="18"/>
              </w:rPr>
              <w:t xml:space="preserve"> sociaux</w:t>
            </w:r>
          </w:p>
          <w:p w:rsidR="00C623F0" w:rsidRPr="00570521" w:rsidRDefault="00C623F0" w:rsidP="00381D46">
            <w:pPr>
              <w:tabs>
                <w:tab w:val="left" w:pos="720"/>
                <w:tab w:val="left" w:pos="1440"/>
                <w:tab w:val="right" w:pos="2482"/>
              </w:tabs>
              <w:spacing w:after="0"/>
              <w:jc w:val="both"/>
              <w:rPr>
                <w:bCs/>
                <w:sz w:val="18"/>
                <w:szCs w:val="18"/>
              </w:rPr>
            </w:pPr>
            <w:r w:rsidRPr="00570521">
              <w:rPr>
                <w:bCs/>
                <w:sz w:val="18"/>
                <w:szCs w:val="18"/>
              </w:rPr>
              <w:t>Agents sociaux</w:t>
            </w:r>
          </w:p>
          <w:p w:rsidR="00C623F0" w:rsidRPr="00570521" w:rsidRDefault="00C623F0" w:rsidP="00381D46">
            <w:pPr>
              <w:tabs>
                <w:tab w:val="left" w:pos="720"/>
                <w:tab w:val="left" w:pos="1440"/>
                <w:tab w:val="right" w:pos="2482"/>
              </w:tabs>
              <w:spacing w:after="0"/>
              <w:jc w:val="both"/>
              <w:rPr>
                <w:bCs/>
                <w:sz w:val="18"/>
                <w:szCs w:val="18"/>
              </w:rPr>
            </w:pPr>
            <w:r w:rsidRPr="00570521">
              <w:rPr>
                <w:bCs/>
                <w:sz w:val="18"/>
                <w:szCs w:val="18"/>
              </w:rPr>
              <w:t>Agents sociaux</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p>
        </w:tc>
        <w:tc>
          <w:tcPr>
            <w:tcW w:w="3685"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spacing w:after="0"/>
              <w:jc w:val="both"/>
              <w:rPr>
                <w:bCs/>
                <w:sz w:val="18"/>
                <w:szCs w:val="18"/>
              </w:rPr>
            </w:pPr>
          </w:p>
          <w:p w:rsidR="00C623F0" w:rsidRPr="00570521" w:rsidRDefault="00C623F0" w:rsidP="00381D46">
            <w:pPr>
              <w:spacing w:after="0"/>
              <w:jc w:val="both"/>
              <w:rPr>
                <w:bCs/>
                <w:sz w:val="18"/>
                <w:szCs w:val="18"/>
              </w:rPr>
            </w:pPr>
            <w:r w:rsidRPr="00570521">
              <w:rPr>
                <w:bCs/>
                <w:sz w:val="18"/>
                <w:szCs w:val="18"/>
              </w:rPr>
              <w:t xml:space="preserve">Educateur jeunes enfants </w:t>
            </w:r>
          </w:p>
          <w:p w:rsidR="00C623F0" w:rsidRPr="00570521" w:rsidRDefault="00C623F0" w:rsidP="00381D46">
            <w:pPr>
              <w:spacing w:after="0"/>
              <w:jc w:val="both"/>
              <w:rPr>
                <w:bCs/>
                <w:sz w:val="18"/>
                <w:szCs w:val="18"/>
              </w:rPr>
            </w:pPr>
            <w:r w:rsidRPr="00570521">
              <w:rPr>
                <w:bCs/>
                <w:sz w:val="18"/>
                <w:szCs w:val="18"/>
              </w:rPr>
              <w:t>Adjoint animateur 2è classe contractuel</w:t>
            </w:r>
          </w:p>
          <w:p w:rsidR="00C623F0" w:rsidRPr="00570521" w:rsidRDefault="00C623F0" w:rsidP="00381D46">
            <w:pPr>
              <w:spacing w:after="0"/>
              <w:jc w:val="both"/>
              <w:rPr>
                <w:bCs/>
                <w:sz w:val="18"/>
                <w:szCs w:val="18"/>
              </w:rPr>
            </w:pPr>
            <w:r w:rsidRPr="00570521">
              <w:rPr>
                <w:bCs/>
                <w:sz w:val="18"/>
                <w:szCs w:val="18"/>
              </w:rPr>
              <w:t>Adjoint animateur 2è classe contractuel</w:t>
            </w:r>
          </w:p>
          <w:p w:rsidR="00C623F0" w:rsidRPr="00570521" w:rsidRDefault="00C623F0" w:rsidP="00381D46">
            <w:pPr>
              <w:spacing w:after="0"/>
              <w:jc w:val="both"/>
              <w:rPr>
                <w:bCs/>
                <w:sz w:val="18"/>
                <w:szCs w:val="18"/>
              </w:rPr>
            </w:pPr>
            <w:r w:rsidRPr="00570521">
              <w:rPr>
                <w:bCs/>
                <w:sz w:val="18"/>
                <w:szCs w:val="18"/>
              </w:rPr>
              <w:t>Adjoint animateur 2è classe contractuel</w:t>
            </w:r>
          </w:p>
          <w:p w:rsidR="00C623F0" w:rsidRPr="00570521" w:rsidRDefault="00C623F0" w:rsidP="00381D46">
            <w:pPr>
              <w:spacing w:after="0"/>
              <w:jc w:val="both"/>
              <w:rPr>
                <w:bCs/>
                <w:sz w:val="18"/>
                <w:szCs w:val="18"/>
              </w:rPr>
            </w:pPr>
            <w:r w:rsidRPr="00570521">
              <w:rPr>
                <w:bCs/>
                <w:sz w:val="18"/>
                <w:szCs w:val="18"/>
              </w:rPr>
              <w:t>Adjoint animateur 2è classe contractuel</w:t>
            </w:r>
          </w:p>
          <w:p w:rsidR="00C623F0" w:rsidRPr="00570521" w:rsidRDefault="00C623F0" w:rsidP="00381D46">
            <w:pPr>
              <w:spacing w:after="0"/>
              <w:jc w:val="both"/>
              <w:rPr>
                <w:bCs/>
                <w:sz w:val="18"/>
                <w:szCs w:val="18"/>
              </w:rPr>
            </w:pPr>
            <w:r w:rsidRPr="00570521">
              <w:rPr>
                <w:bCs/>
                <w:sz w:val="18"/>
                <w:szCs w:val="18"/>
              </w:rPr>
              <w:t>Adjoint animateur 2è classe contractuel</w:t>
            </w:r>
          </w:p>
          <w:p w:rsidR="00C623F0" w:rsidRPr="00570521" w:rsidRDefault="00C623F0" w:rsidP="00381D46">
            <w:pPr>
              <w:spacing w:after="0"/>
              <w:jc w:val="both"/>
              <w:rPr>
                <w:bCs/>
                <w:sz w:val="18"/>
                <w:szCs w:val="18"/>
              </w:rPr>
            </w:pPr>
            <w:r w:rsidRPr="00570521">
              <w:rPr>
                <w:bCs/>
                <w:sz w:val="18"/>
                <w:szCs w:val="18"/>
              </w:rPr>
              <w:t>Adjoint animateur 2è classe contractuel</w:t>
            </w:r>
          </w:p>
          <w:p w:rsidR="00C623F0" w:rsidRPr="00570521" w:rsidRDefault="00C623F0" w:rsidP="00381D46">
            <w:pPr>
              <w:spacing w:after="0"/>
              <w:jc w:val="both"/>
              <w:rPr>
                <w:bCs/>
                <w:sz w:val="18"/>
                <w:szCs w:val="18"/>
              </w:rPr>
            </w:pPr>
          </w:p>
          <w:p w:rsidR="00C623F0" w:rsidRPr="00570521" w:rsidRDefault="00C623F0" w:rsidP="00381D46">
            <w:pPr>
              <w:spacing w:after="0"/>
              <w:jc w:val="both"/>
              <w:rPr>
                <w:bCs/>
                <w:sz w:val="18"/>
                <w:szCs w:val="18"/>
              </w:rPr>
            </w:pPr>
            <w:r w:rsidRPr="00570521">
              <w:rPr>
                <w:bCs/>
                <w:sz w:val="18"/>
                <w:szCs w:val="18"/>
              </w:rPr>
              <w:t xml:space="preserve">Educateur jeunes enfants </w:t>
            </w:r>
          </w:p>
          <w:p w:rsidR="00C623F0" w:rsidRPr="00570521" w:rsidRDefault="00C623F0" w:rsidP="00381D46">
            <w:pPr>
              <w:spacing w:after="0"/>
              <w:jc w:val="both"/>
              <w:rPr>
                <w:bCs/>
                <w:sz w:val="18"/>
                <w:szCs w:val="18"/>
              </w:rPr>
            </w:pPr>
            <w:r w:rsidRPr="00570521">
              <w:rPr>
                <w:bCs/>
                <w:sz w:val="18"/>
                <w:szCs w:val="18"/>
              </w:rPr>
              <w:t>Agents sociaux 2è classe</w:t>
            </w:r>
          </w:p>
          <w:p w:rsidR="00C623F0" w:rsidRPr="00570521" w:rsidRDefault="00C623F0" w:rsidP="00381D46">
            <w:pPr>
              <w:spacing w:after="0"/>
              <w:jc w:val="both"/>
              <w:rPr>
                <w:bCs/>
                <w:sz w:val="18"/>
                <w:szCs w:val="18"/>
              </w:rPr>
            </w:pPr>
            <w:r w:rsidRPr="00570521">
              <w:rPr>
                <w:bCs/>
                <w:sz w:val="18"/>
                <w:szCs w:val="18"/>
              </w:rPr>
              <w:t>Agents sociaux 2è classe</w:t>
            </w:r>
          </w:p>
          <w:p w:rsidR="00C623F0" w:rsidRPr="00570521" w:rsidRDefault="00C623F0" w:rsidP="00381D46">
            <w:pPr>
              <w:spacing w:after="0"/>
              <w:jc w:val="both"/>
              <w:rPr>
                <w:bCs/>
                <w:sz w:val="18"/>
                <w:szCs w:val="18"/>
              </w:rPr>
            </w:pPr>
            <w:r w:rsidRPr="00570521">
              <w:rPr>
                <w:bCs/>
                <w:sz w:val="18"/>
                <w:szCs w:val="18"/>
              </w:rPr>
              <w:t>Agents sociaux 2è classe</w:t>
            </w:r>
          </w:p>
        </w:tc>
        <w:tc>
          <w:tcPr>
            <w:tcW w:w="992"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r w:rsidRPr="00570521">
              <w:rPr>
                <w:sz w:val="18"/>
                <w:szCs w:val="18"/>
              </w:rPr>
              <w:t>1</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r w:rsidRPr="00570521">
              <w:rPr>
                <w:sz w:val="18"/>
                <w:szCs w:val="18"/>
              </w:rPr>
              <w:t>1</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r w:rsidRPr="00570521">
              <w:rPr>
                <w:sz w:val="18"/>
                <w:szCs w:val="18"/>
              </w:rPr>
              <w:t>1</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r w:rsidRPr="00570521">
              <w:rPr>
                <w:sz w:val="18"/>
                <w:szCs w:val="18"/>
              </w:rPr>
              <w:t>1</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r w:rsidRPr="00570521">
              <w:rPr>
                <w:sz w:val="18"/>
                <w:szCs w:val="18"/>
              </w:rPr>
              <w:t>1</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r w:rsidRPr="00570521">
              <w:rPr>
                <w:sz w:val="18"/>
                <w:szCs w:val="18"/>
              </w:rPr>
              <w:t>1</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r w:rsidRPr="00570521">
              <w:rPr>
                <w:sz w:val="18"/>
                <w:szCs w:val="18"/>
              </w:rPr>
              <w:t>1</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r w:rsidRPr="00570521">
              <w:rPr>
                <w:sz w:val="18"/>
                <w:szCs w:val="18"/>
              </w:rPr>
              <w:t>1</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r w:rsidRPr="00570521">
              <w:rPr>
                <w:sz w:val="18"/>
                <w:szCs w:val="18"/>
              </w:rPr>
              <w:t>4</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r w:rsidRPr="00570521">
              <w:rPr>
                <w:sz w:val="18"/>
                <w:szCs w:val="18"/>
              </w:rPr>
              <w:t>2</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r w:rsidRPr="00570521">
              <w:rPr>
                <w:sz w:val="18"/>
                <w:szCs w:val="18"/>
              </w:rPr>
              <w:t>2</w:t>
            </w:r>
          </w:p>
        </w:tc>
        <w:tc>
          <w:tcPr>
            <w:tcW w:w="2126"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sz w:val="18"/>
                <w:szCs w:val="18"/>
              </w:rPr>
            </w:pP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sz w:val="18"/>
                <w:szCs w:val="18"/>
              </w:rPr>
            </w:pPr>
            <w:r w:rsidRPr="00570521">
              <w:rPr>
                <w:sz w:val="18"/>
                <w:szCs w:val="18"/>
              </w:rPr>
              <w:t>28h</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sz w:val="18"/>
                <w:szCs w:val="18"/>
              </w:rPr>
            </w:pPr>
            <w:r w:rsidRPr="00570521">
              <w:rPr>
                <w:sz w:val="18"/>
                <w:szCs w:val="18"/>
              </w:rPr>
              <w:t>22h75</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sz w:val="18"/>
                <w:szCs w:val="18"/>
              </w:rPr>
            </w:pPr>
            <w:r w:rsidRPr="00570521">
              <w:rPr>
                <w:sz w:val="18"/>
                <w:szCs w:val="18"/>
              </w:rPr>
              <w:t>20h00</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sz w:val="18"/>
                <w:szCs w:val="18"/>
              </w:rPr>
            </w:pPr>
            <w:r w:rsidRPr="00570521">
              <w:rPr>
                <w:sz w:val="18"/>
                <w:szCs w:val="18"/>
              </w:rPr>
              <w:t xml:space="preserve">15h50 - </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sz w:val="18"/>
                <w:szCs w:val="18"/>
              </w:rPr>
            </w:pPr>
            <w:r w:rsidRPr="00570521">
              <w:rPr>
                <w:sz w:val="18"/>
                <w:szCs w:val="18"/>
              </w:rPr>
              <w:t>11h50</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sz w:val="18"/>
                <w:szCs w:val="18"/>
              </w:rPr>
            </w:pPr>
            <w:r w:rsidRPr="00570521">
              <w:rPr>
                <w:sz w:val="18"/>
                <w:szCs w:val="18"/>
              </w:rPr>
              <w:t>11h00</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sz w:val="18"/>
                <w:szCs w:val="18"/>
              </w:rPr>
            </w:pPr>
            <w:r w:rsidRPr="00570521">
              <w:rPr>
                <w:sz w:val="18"/>
                <w:szCs w:val="18"/>
              </w:rPr>
              <w:t>10h00</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sz w:val="18"/>
                <w:szCs w:val="18"/>
              </w:rPr>
            </w:pP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sz w:val="18"/>
                <w:szCs w:val="18"/>
              </w:rPr>
            </w:pPr>
            <w:r w:rsidRPr="00570521">
              <w:rPr>
                <w:sz w:val="18"/>
                <w:szCs w:val="18"/>
              </w:rPr>
              <w:t>Temps complet</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sz w:val="18"/>
                <w:szCs w:val="18"/>
              </w:rPr>
            </w:pPr>
            <w:r w:rsidRPr="00570521">
              <w:rPr>
                <w:sz w:val="18"/>
                <w:szCs w:val="18"/>
              </w:rPr>
              <w:t>Temps complet</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sz w:val="18"/>
                <w:szCs w:val="18"/>
              </w:rPr>
            </w:pPr>
            <w:r w:rsidRPr="00570521">
              <w:rPr>
                <w:sz w:val="18"/>
                <w:szCs w:val="18"/>
              </w:rPr>
              <w:t>32h</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sz w:val="18"/>
                <w:szCs w:val="18"/>
              </w:rPr>
            </w:pPr>
            <w:r w:rsidRPr="00570521">
              <w:rPr>
                <w:sz w:val="18"/>
                <w:szCs w:val="18"/>
              </w:rPr>
              <w:t>30h</w:t>
            </w:r>
          </w:p>
        </w:tc>
      </w:tr>
      <w:tr w:rsidR="00C623F0" w:rsidRPr="00570521" w:rsidTr="00381D46">
        <w:tc>
          <w:tcPr>
            <w:tcW w:w="2622"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329"/>
                <w:tab w:val="left" w:pos="2880"/>
                <w:tab w:val="left" w:pos="3600"/>
                <w:tab w:val="left" w:pos="4320"/>
                <w:tab w:val="left" w:pos="5040"/>
                <w:tab w:val="left" w:pos="5760"/>
                <w:tab w:val="left" w:pos="6480"/>
                <w:tab w:val="left" w:pos="7200"/>
                <w:tab w:val="left" w:pos="7920"/>
                <w:tab w:val="left" w:pos="8640"/>
              </w:tabs>
              <w:spacing w:after="0"/>
              <w:jc w:val="both"/>
              <w:rPr>
                <w:b/>
                <w:bCs/>
                <w:sz w:val="18"/>
                <w:szCs w:val="18"/>
              </w:rPr>
            </w:pPr>
            <w:r w:rsidRPr="00570521">
              <w:rPr>
                <w:b/>
                <w:bCs/>
                <w:sz w:val="18"/>
                <w:szCs w:val="18"/>
              </w:rPr>
              <w:t>Filière médico-social</w:t>
            </w:r>
          </w:p>
          <w:p w:rsidR="00C623F0" w:rsidRPr="00570521" w:rsidRDefault="00C328D3" w:rsidP="00381D46">
            <w:pPr>
              <w:tabs>
                <w:tab w:val="left" w:pos="720"/>
                <w:tab w:val="left" w:pos="1440"/>
                <w:tab w:val="left" w:pos="2160"/>
                <w:tab w:val="left" w:pos="2329"/>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Pr>
                <w:bCs/>
                <w:sz w:val="18"/>
                <w:szCs w:val="18"/>
              </w:rPr>
              <w:t>Auxiliaire puéricultrice</w:t>
            </w:r>
            <w:r w:rsidR="00C623F0" w:rsidRPr="00570521">
              <w:rPr>
                <w:bCs/>
                <w:sz w:val="18"/>
                <w:szCs w:val="18"/>
              </w:rPr>
              <w:t xml:space="preserve"> territorial</w:t>
            </w:r>
            <w:r>
              <w:rPr>
                <w:bCs/>
                <w:sz w:val="18"/>
                <w:szCs w:val="18"/>
              </w:rPr>
              <w:t>e</w:t>
            </w:r>
          </w:p>
          <w:p w:rsidR="00C623F0" w:rsidRPr="00570521" w:rsidRDefault="00C328D3" w:rsidP="00381D46">
            <w:pPr>
              <w:tabs>
                <w:tab w:val="left" w:pos="720"/>
                <w:tab w:val="left" w:pos="1440"/>
                <w:tab w:val="left" w:pos="2160"/>
                <w:tab w:val="left" w:pos="2329"/>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Pr>
                <w:bCs/>
                <w:sz w:val="18"/>
                <w:szCs w:val="18"/>
              </w:rPr>
              <w:t>Auxiliaire puéricultrice territoriale</w:t>
            </w:r>
          </w:p>
          <w:p w:rsidR="00C623F0" w:rsidRPr="00570521" w:rsidRDefault="00C623F0" w:rsidP="00381D46">
            <w:pPr>
              <w:tabs>
                <w:tab w:val="left" w:pos="720"/>
                <w:tab w:val="left" w:pos="1440"/>
                <w:tab w:val="left" w:pos="2160"/>
                <w:tab w:val="left" w:pos="2329"/>
                <w:tab w:val="left" w:pos="2880"/>
                <w:tab w:val="left" w:pos="3600"/>
                <w:tab w:val="left" w:pos="4320"/>
                <w:tab w:val="left" w:pos="5040"/>
                <w:tab w:val="left" w:pos="5760"/>
                <w:tab w:val="left" w:pos="6480"/>
                <w:tab w:val="left" w:pos="7200"/>
                <w:tab w:val="left" w:pos="7920"/>
                <w:tab w:val="left" w:pos="8640"/>
              </w:tabs>
              <w:spacing w:after="0"/>
              <w:jc w:val="both"/>
              <w:rPr>
                <w:b/>
                <w:bCs/>
                <w:sz w:val="18"/>
                <w:szCs w:val="18"/>
              </w:rPr>
            </w:pPr>
          </w:p>
        </w:tc>
        <w:tc>
          <w:tcPr>
            <w:tcW w:w="3685"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spacing w:after="0"/>
              <w:jc w:val="both"/>
              <w:rPr>
                <w:bCs/>
                <w:sz w:val="18"/>
                <w:szCs w:val="18"/>
              </w:rPr>
            </w:pPr>
          </w:p>
          <w:p w:rsidR="00C623F0" w:rsidRPr="00570521" w:rsidRDefault="00C328D3" w:rsidP="00381D46">
            <w:pPr>
              <w:tabs>
                <w:tab w:val="left" w:pos="720"/>
                <w:tab w:val="left" w:pos="1440"/>
                <w:tab w:val="left" w:pos="2160"/>
                <w:tab w:val="left" w:pos="2329"/>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Pr>
                <w:bCs/>
                <w:sz w:val="18"/>
                <w:szCs w:val="18"/>
              </w:rPr>
              <w:t>Auxiliaire puéricultrice</w:t>
            </w:r>
            <w:r w:rsidR="00C623F0" w:rsidRPr="00570521">
              <w:rPr>
                <w:bCs/>
                <w:sz w:val="18"/>
                <w:szCs w:val="18"/>
              </w:rPr>
              <w:t xml:space="preserve"> 1</w:t>
            </w:r>
            <w:r w:rsidR="00C623F0" w:rsidRPr="00570521">
              <w:rPr>
                <w:bCs/>
                <w:sz w:val="18"/>
                <w:szCs w:val="18"/>
                <w:vertAlign w:val="superscript"/>
              </w:rPr>
              <w:t>ère</w:t>
            </w:r>
            <w:r w:rsidR="00C623F0" w:rsidRPr="00570521">
              <w:rPr>
                <w:bCs/>
                <w:sz w:val="18"/>
                <w:szCs w:val="18"/>
              </w:rPr>
              <w:t xml:space="preserve"> classe</w:t>
            </w:r>
          </w:p>
          <w:p w:rsidR="00C623F0" w:rsidRPr="00570521" w:rsidRDefault="00C328D3" w:rsidP="00381D46">
            <w:pPr>
              <w:tabs>
                <w:tab w:val="left" w:pos="720"/>
                <w:tab w:val="left" w:pos="1440"/>
                <w:tab w:val="left" w:pos="2160"/>
                <w:tab w:val="left" w:pos="2329"/>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Pr>
                <w:bCs/>
                <w:sz w:val="18"/>
                <w:szCs w:val="18"/>
              </w:rPr>
              <w:t>Auxiliaire puéricultrice</w:t>
            </w:r>
            <w:r w:rsidR="00C623F0" w:rsidRPr="00570521">
              <w:rPr>
                <w:bCs/>
                <w:sz w:val="18"/>
                <w:szCs w:val="18"/>
              </w:rPr>
              <w:t xml:space="preserve"> </w:t>
            </w:r>
          </w:p>
        </w:tc>
        <w:tc>
          <w:tcPr>
            <w:tcW w:w="992"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r w:rsidRPr="00570521">
              <w:rPr>
                <w:sz w:val="18"/>
                <w:szCs w:val="18"/>
              </w:rPr>
              <w:t>1</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r w:rsidRPr="00570521">
              <w:rPr>
                <w:sz w:val="18"/>
                <w:szCs w:val="18"/>
              </w:rPr>
              <w:t>1</w:t>
            </w:r>
          </w:p>
        </w:tc>
        <w:tc>
          <w:tcPr>
            <w:tcW w:w="2126"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sz w:val="18"/>
                <w:szCs w:val="18"/>
              </w:rPr>
            </w:pP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sz w:val="18"/>
                <w:szCs w:val="18"/>
              </w:rPr>
            </w:pPr>
            <w:r w:rsidRPr="00570521">
              <w:rPr>
                <w:sz w:val="18"/>
                <w:szCs w:val="18"/>
              </w:rPr>
              <w:t>30h00</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sz w:val="18"/>
                <w:szCs w:val="18"/>
              </w:rPr>
            </w:pPr>
            <w:r w:rsidRPr="00570521">
              <w:rPr>
                <w:sz w:val="18"/>
                <w:szCs w:val="18"/>
              </w:rPr>
              <w:t>Temps complet</w:t>
            </w:r>
          </w:p>
        </w:tc>
      </w:tr>
      <w:tr w:rsidR="00C623F0" w:rsidRPr="00570521" w:rsidTr="00381D46">
        <w:tc>
          <w:tcPr>
            <w:tcW w:w="2622"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329"/>
                <w:tab w:val="left" w:pos="2880"/>
                <w:tab w:val="left" w:pos="3600"/>
                <w:tab w:val="left" w:pos="4320"/>
                <w:tab w:val="left" w:pos="5040"/>
                <w:tab w:val="left" w:pos="5760"/>
                <w:tab w:val="left" w:pos="6480"/>
                <w:tab w:val="left" w:pos="7200"/>
                <w:tab w:val="left" w:pos="7920"/>
                <w:tab w:val="left" w:pos="8640"/>
              </w:tabs>
              <w:spacing w:after="0"/>
              <w:jc w:val="both"/>
              <w:rPr>
                <w:b/>
                <w:bCs/>
                <w:sz w:val="18"/>
                <w:szCs w:val="18"/>
              </w:rPr>
            </w:pPr>
            <w:r w:rsidRPr="00570521">
              <w:rPr>
                <w:b/>
                <w:bCs/>
                <w:sz w:val="18"/>
                <w:szCs w:val="18"/>
              </w:rPr>
              <w:t>Filière sportive</w:t>
            </w:r>
          </w:p>
          <w:p w:rsidR="00C623F0" w:rsidRPr="00570521" w:rsidRDefault="00C623F0" w:rsidP="00381D46">
            <w:pPr>
              <w:tabs>
                <w:tab w:val="left" w:pos="720"/>
                <w:tab w:val="left" w:pos="1440"/>
                <w:tab w:val="left" w:pos="2160"/>
                <w:tab w:val="left" w:pos="2329"/>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Educateur Territorial des Activités Physiques et Sportives (ETAPS)</w:t>
            </w:r>
          </w:p>
          <w:p w:rsidR="00C623F0" w:rsidRPr="00570521" w:rsidRDefault="00C623F0" w:rsidP="00381D46">
            <w:pPr>
              <w:tabs>
                <w:tab w:val="left" w:pos="720"/>
                <w:tab w:val="left" w:pos="1440"/>
                <w:tab w:val="left" w:pos="2160"/>
                <w:tab w:val="left" w:pos="2329"/>
                <w:tab w:val="left" w:pos="2880"/>
                <w:tab w:val="left" w:pos="3600"/>
                <w:tab w:val="left" w:pos="4320"/>
                <w:tab w:val="left" w:pos="5040"/>
                <w:tab w:val="left" w:pos="5760"/>
                <w:tab w:val="left" w:pos="6480"/>
                <w:tab w:val="left" w:pos="7200"/>
                <w:tab w:val="left" w:pos="7920"/>
                <w:tab w:val="left" w:pos="8640"/>
              </w:tabs>
              <w:spacing w:after="0"/>
              <w:jc w:val="both"/>
              <w:rPr>
                <w:b/>
                <w:bCs/>
                <w:sz w:val="18"/>
                <w:szCs w:val="18"/>
              </w:rPr>
            </w:pPr>
          </w:p>
        </w:tc>
        <w:tc>
          <w:tcPr>
            <w:tcW w:w="3685"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spacing w:after="0"/>
              <w:jc w:val="both"/>
              <w:rPr>
                <w:bCs/>
                <w:sz w:val="18"/>
                <w:szCs w:val="18"/>
              </w:rPr>
            </w:pPr>
          </w:p>
          <w:p w:rsidR="00C623F0" w:rsidRPr="00570521" w:rsidRDefault="00C623F0" w:rsidP="00381D46">
            <w:pPr>
              <w:tabs>
                <w:tab w:val="left" w:pos="720"/>
                <w:tab w:val="left" w:pos="1440"/>
                <w:tab w:val="left" w:pos="2160"/>
                <w:tab w:val="left" w:pos="2329"/>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Educateur Territorial des Activités Physiques et Sportives (ETAPS)</w:t>
            </w:r>
          </w:p>
          <w:p w:rsidR="00C623F0" w:rsidRPr="00570521" w:rsidRDefault="00C623F0" w:rsidP="00381D46">
            <w:pPr>
              <w:spacing w:after="0"/>
              <w:jc w:val="both"/>
              <w:rPr>
                <w:bCs/>
                <w:sz w:val="18"/>
                <w:szCs w:val="18"/>
              </w:rPr>
            </w:pPr>
          </w:p>
        </w:tc>
        <w:tc>
          <w:tcPr>
            <w:tcW w:w="992"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r w:rsidRPr="00570521">
              <w:rPr>
                <w:sz w:val="18"/>
                <w:szCs w:val="18"/>
              </w:rPr>
              <w:t>1</w:t>
            </w:r>
          </w:p>
        </w:tc>
        <w:tc>
          <w:tcPr>
            <w:tcW w:w="2126"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sz w:val="18"/>
                <w:szCs w:val="18"/>
              </w:rPr>
            </w:pP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sz w:val="18"/>
                <w:szCs w:val="18"/>
              </w:rPr>
            </w:pPr>
            <w:r w:rsidRPr="00570521">
              <w:rPr>
                <w:sz w:val="18"/>
                <w:szCs w:val="18"/>
              </w:rPr>
              <w:t>Temps complet</w:t>
            </w:r>
          </w:p>
        </w:tc>
      </w:tr>
      <w:tr w:rsidR="00C623F0" w:rsidRPr="00570521" w:rsidTr="00381D46">
        <w:tc>
          <w:tcPr>
            <w:tcW w:w="2622"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329"/>
                <w:tab w:val="left" w:pos="2880"/>
                <w:tab w:val="left" w:pos="3600"/>
                <w:tab w:val="left" w:pos="4320"/>
                <w:tab w:val="left" w:pos="5040"/>
                <w:tab w:val="left" w:pos="5760"/>
                <w:tab w:val="left" w:pos="6480"/>
                <w:tab w:val="left" w:pos="7200"/>
                <w:tab w:val="left" w:pos="7920"/>
                <w:tab w:val="left" w:pos="8640"/>
              </w:tabs>
              <w:spacing w:after="0"/>
              <w:jc w:val="both"/>
              <w:rPr>
                <w:b/>
                <w:bCs/>
                <w:sz w:val="18"/>
                <w:szCs w:val="18"/>
              </w:rPr>
            </w:pPr>
            <w:r w:rsidRPr="00570521">
              <w:rPr>
                <w:b/>
                <w:bCs/>
                <w:sz w:val="18"/>
                <w:szCs w:val="18"/>
              </w:rPr>
              <w:t>Filière animation</w:t>
            </w:r>
          </w:p>
          <w:p w:rsidR="00C623F0" w:rsidRPr="00570521" w:rsidRDefault="00C623F0" w:rsidP="00381D46">
            <w:pPr>
              <w:tabs>
                <w:tab w:val="left" w:pos="720"/>
                <w:tab w:val="left" w:pos="1440"/>
                <w:tab w:val="left" w:pos="2160"/>
                <w:tab w:val="left" w:pos="2329"/>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Adjoint animation</w:t>
            </w:r>
          </w:p>
        </w:tc>
        <w:tc>
          <w:tcPr>
            <w:tcW w:w="3685"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spacing w:after="0"/>
              <w:jc w:val="both"/>
              <w:rPr>
                <w:bCs/>
                <w:sz w:val="18"/>
                <w:szCs w:val="18"/>
              </w:rPr>
            </w:pPr>
          </w:p>
          <w:p w:rsidR="00C623F0" w:rsidRPr="00570521" w:rsidRDefault="00C623F0" w:rsidP="00381D46">
            <w:pPr>
              <w:spacing w:after="0"/>
              <w:jc w:val="both"/>
              <w:rPr>
                <w:bCs/>
                <w:sz w:val="18"/>
                <w:szCs w:val="18"/>
              </w:rPr>
            </w:pPr>
            <w:r w:rsidRPr="00570521">
              <w:rPr>
                <w:bCs/>
                <w:sz w:val="18"/>
                <w:szCs w:val="18"/>
              </w:rPr>
              <w:t>Adjoint animation 2è classe contractuel</w:t>
            </w:r>
          </w:p>
        </w:tc>
        <w:tc>
          <w:tcPr>
            <w:tcW w:w="992"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r w:rsidRPr="00570521">
              <w:rPr>
                <w:sz w:val="18"/>
                <w:szCs w:val="18"/>
              </w:rPr>
              <w:t>1</w:t>
            </w:r>
          </w:p>
        </w:tc>
        <w:tc>
          <w:tcPr>
            <w:tcW w:w="2126"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sz w:val="18"/>
                <w:szCs w:val="18"/>
              </w:rPr>
            </w:pP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23" w:hanging="23"/>
              <w:jc w:val="both"/>
              <w:rPr>
                <w:sz w:val="18"/>
                <w:szCs w:val="18"/>
              </w:rPr>
            </w:pPr>
            <w:r w:rsidRPr="00570521">
              <w:rPr>
                <w:sz w:val="18"/>
                <w:szCs w:val="18"/>
              </w:rPr>
              <w:t>Temps complet</w:t>
            </w:r>
          </w:p>
        </w:tc>
      </w:tr>
    </w:tbl>
    <w:p w:rsidR="00C623F0" w:rsidRDefault="00C623F0" w:rsidP="00FC3D69"/>
    <w:p w:rsidR="00C623F0" w:rsidRDefault="00C623F0" w:rsidP="00FC3D69">
      <w:pPr>
        <w:spacing w:after="0"/>
        <w:jc w:val="both"/>
      </w:pPr>
    </w:p>
    <w:p w:rsidR="00C623F0" w:rsidRPr="0018749A" w:rsidRDefault="00C623F0" w:rsidP="00FC3D69">
      <w:pPr>
        <w:pStyle w:val="Paragraphedeliste"/>
        <w:numPr>
          <w:ilvl w:val="0"/>
          <w:numId w:val="32"/>
        </w:numPr>
        <w:spacing w:after="0"/>
        <w:jc w:val="both"/>
        <w:outlineLvl w:val="0"/>
        <w:rPr>
          <w:rFonts w:cs="Tahoma"/>
          <w:b/>
        </w:rPr>
      </w:pPr>
      <w:r w:rsidRPr="0018749A">
        <w:rPr>
          <w:rFonts w:cs="Tahoma"/>
          <w:b/>
        </w:rPr>
        <w:t>Agents hors tableau des effectifs :</w:t>
      </w:r>
    </w:p>
    <w:tbl>
      <w:tblPr>
        <w:tblpPr w:leftFromText="141" w:rightFromText="141" w:vertAnchor="text" w:horzAnchor="margin" w:tblpXSpec="right" w:tblpY="468"/>
        <w:tblW w:w="9283" w:type="dxa"/>
        <w:tblLayout w:type="fixed"/>
        <w:tblCellMar>
          <w:left w:w="70" w:type="dxa"/>
          <w:right w:w="70" w:type="dxa"/>
        </w:tblCellMar>
        <w:tblLook w:val="00A0" w:firstRow="1" w:lastRow="0" w:firstColumn="1" w:lastColumn="0" w:noHBand="0" w:noVBand="0"/>
      </w:tblPr>
      <w:tblGrid>
        <w:gridCol w:w="2338"/>
        <w:gridCol w:w="3827"/>
        <w:gridCol w:w="992"/>
        <w:gridCol w:w="2126"/>
      </w:tblGrid>
      <w:tr w:rsidR="00C623F0" w:rsidRPr="00570521" w:rsidTr="00381D46">
        <w:tc>
          <w:tcPr>
            <w:tcW w:w="2338"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605"/>
              </w:tabs>
              <w:spacing w:before="120" w:after="0"/>
              <w:jc w:val="both"/>
              <w:rPr>
                <w:bCs/>
                <w:sz w:val="18"/>
                <w:szCs w:val="18"/>
              </w:rPr>
            </w:pPr>
            <w:r w:rsidRPr="00570521">
              <w:rPr>
                <w:b/>
                <w:bCs/>
                <w:sz w:val="18"/>
                <w:szCs w:val="18"/>
              </w:rPr>
              <w:lastRenderedPageBreak/>
              <w:t>Cadres d’emplois</w:t>
            </w:r>
            <w:r w:rsidRPr="00570521">
              <w:rPr>
                <w:b/>
                <w:bCs/>
                <w:sz w:val="18"/>
                <w:szCs w:val="18"/>
              </w:rPr>
              <w:tab/>
            </w:r>
          </w:p>
        </w:tc>
        <w:tc>
          <w:tcPr>
            <w:tcW w:w="3827"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0"/>
              <w:jc w:val="both"/>
              <w:rPr>
                <w:bCs/>
                <w:sz w:val="18"/>
                <w:szCs w:val="18"/>
              </w:rPr>
            </w:pPr>
            <w:r w:rsidRPr="00570521">
              <w:rPr>
                <w:b/>
                <w:bCs/>
                <w:sz w:val="18"/>
                <w:szCs w:val="18"/>
              </w:rPr>
              <w:t>Grades</w:t>
            </w:r>
          </w:p>
        </w:tc>
        <w:tc>
          <w:tcPr>
            <w:tcW w:w="992"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0"/>
              <w:jc w:val="both"/>
              <w:rPr>
                <w:bCs/>
                <w:sz w:val="18"/>
                <w:szCs w:val="18"/>
              </w:rPr>
            </w:pPr>
            <w:r w:rsidRPr="00570521">
              <w:rPr>
                <w:b/>
                <w:bCs/>
                <w:sz w:val="18"/>
                <w:szCs w:val="18"/>
              </w:rPr>
              <w:t>Nombres d’emplois</w:t>
            </w:r>
          </w:p>
        </w:tc>
        <w:tc>
          <w:tcPr>
            <w:tcW w:w="2126"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0"/>
              <w:jc w:val="both"/>
              <w:rPr>
                <w:b/>
                <w:bCs/>
                <w:sz w:val="18"/>
                <w:szCs w:val="18"/>
              </w:rPr>
            </w:pPr>
            <w:r w:rsidRPr="00570521">
              <w:rPr>
                <w:b/>
                <w:bCs/>
                <w:sz w:val="18"/>
                <w:szCs w:val="18"/>
              </w:rPr>
              <w:t xml:space="preserve">Temps </w:t>
            </w:r>
          </w:p>
        </w:tc>
      </w:tr>
      <w:tr w:rsidR="00C623F0" w:rsidRPr="00570521" w:rsidTr="00381D46">
        <w:tc>
          <w:tcPr>
            <w:tcW w:w="2338"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bCs/>
                <w:sz w:val="18"/>
                <w:szCs w:val="18"/>
              </w:rPr>
            </w:pPr>
            <w:r w:rsidRPr="00570521">
              <w:rPr>
                <w:b/>
                <w:bCs/>
                <w:sz w:val="18"/>
                <w:szCs w:val="18"/>
              </w:rPr>
              <w:t>Filière administrative</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sz w:val="18"/>
                <w:szCs w:val="18"/>
              </w:rPr>
            </w:pPr>
            <w:r w:rsidRPr="00570521">
              <w:rPr>
                <w:sz w:val="18"/>
                <w:szCs w:val="18"/>
              </w:rPr>
              <w:t xml:space="preserve">Attaché </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sz w:val="18"/>
                <w:szCs w:val="18"/>
              </w:rPr>
            </w:pPr>
            <w:r w:rsidRPr="00570521">
              <w:rPr>
                <w:sz w:val="18"/>
                <w:szCs w:val="18"/>
              </w:rPr>
              <w:t>Attaché territorial</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p>
        </w:tc>
        <w:tc>
          <w:tcPr>
            <w:tcW w:w="3827"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p>
          <w:p w:rsidR="00C623F0" w:rsidRPr="00570521" w:rsidRDefault="00C623F0" w:rsidP="00381D46">
            <w:pPr>
              <w:spacing w:after="0"/>
              <w:jc w:val="both"/>
              <w:rPr>
                <w:sz w:val="18"/>
                <w:szCs w:val="18"/>
              </w:rPr>
            </w:pPr>
            <w:r w:rsidRPr="00570521">
              <w:rPr>
                <w:sz w:val="18"/>
                <w:szCs w:val="18"/>
              </w:rPr>
              <w:t>Attaché principal – activité accessoire</w:t>
            </w:r>
          </w:p>
          <w:p w:rsidR="00C623F0" w:rsidRPr="00570521" w:rsidRDefault="00C623F0" w:rsidP="00381D46">
            <w:pPr>
              <w:spacing w:after="0"/>
              <w:jc w:val="both"/>
              <w:rPr>
                <w:bCs/>
                <w:sz w:val="18"/>
                <w:szCs w:val="18"/>
              </w:rPr>
            </w:pPr>
            <w:r w:rsidRPr="00570521">
              <w:rPr>
                <w:sz w:val="18"/>
                <w:szCs w:val="18"/>
              </w:rPr>
              <w:t>CAE</w:t>
            </w:r>
            <w:r w:rsidRPr="00570521">
              <w:rPr>
                <w:sz w:val="18"/>
                <w:szCs w:val="18"/>
              </w:rPr>
              <w:tab/>
            </w:r>
            <w:r w:rsidRPr="00570521">
              <w:rPr>
                <w:sz w:val="18"/>
                <w:szCs w:val="18"/>
              </w:rPr>
              <w:tab/>
            </w:r>
          </w:p>
        </w:tc>
        <w:tc>
          <w:tcPr>
            <w:tcW w:w="992"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bCs/>
                <w:sz w:val="18"/>
                <w:szCs w:val="18"/>
              </w:rPr>
            </w:pP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r w:rsidRPr="00570521">
              <w:rPr>
                <w:sz w:val="18"/>
                <w:szCs w:val="18"/>
              </w:rPr>
              <w:t>1</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r w:rsidRPr="00570521">
              <w:rPr>
                <w:sz w:val="18"/>
                <w:szCs w:val="18"/>
              </w:rPr>
              <w:t>1</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bCs/>
                <w:sz w:val="18"/>
                <w:szCs w:val="18"/>
              </w:rPr>
            </w:pPr>
          </w:p>
        </w:tc>
        <w:tc>
          <w:tcPr>
            <w:tcW w:w="2126"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15% d’un TC</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Temps complet</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p>
        </w:tc>
      </w:tr>
      <w:tr w:rsidR="00C623F0" w:rsidRPr="00570521" w:rsidTr="00381D46">
        <w:tc>
          <w:tcPr>
            <w:tcW w:w="2338"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bCs/>
                <w:sz w:val="18"/>
                <w:szCs w:val="18"/>
              </w:rPr>
            </w:pPr>
            <w:r w:rsidRPr="00570521">
              <w:rPr>
                <w:b/>
                <w:bCs/>
                <w:sz w:val="18"/>
                <w:szCs w:val="18"/>
              </w:rPr>
              <w:t>Filière technique</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Adjoint technique</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Adjoint technique</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Adjoint technique</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Adjoint technique</w:t>
            </w:r>
          </w:p>
        </w:tc>
        <w:tc>
          <w:tcPr>
            <w:tcW w:w="3827"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Adjoint technique 2è classe contractuel</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CAE ripeur + entretien</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CAE agent propreté</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Adjoint technique 2è classe de remplacement</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p>
        </w:tc>
        <w:tc>
          <w:tcPr>
            <w:tcW w:w="992"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bCs/>
                <w:sz w:val="18"/>
                <w:szCs w:val="18"/>
              </w:rPr>
            </w:pPr>
            <w:r w:rsidRPr="00570521">
              <w:rPr>
                <w:bCs/>
                <w:sz w:val="18"/>
                <w:szCs w:val="18"/>
              </w:rPr>
              <w:t>1</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bCs/>
                <w:sz w:val="18"/>
                <w:szCs w:val="18"/>
              </w:rPr>
            </w:pPr>
            <w:r w:rsidRPr="00570521">
              <w:rPr>
                <w:bCs/>
                <w:sz w:val="18"/>
                <w:szCs w:val="18"/>
              </w:rPr>
              <w:t>1</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bCs/>
                <w:sz w:val="18"/>
                <w:szCs w:val="18"/>
              </w:rPr>
            </w:pPr>
            <w:r w:rsidRPr="00570521">
              <w:rPr>
                <w:bCs/>
                <w:sz w:val="18"/>
                <w:szCs w:val="18"/>
              </w:rPr>
              <w:t>1</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bCs/>
                <w:sz w:val="18"/>
                <w:szCs w:val="18"/>
              </w:rPr>
            </w:pPr>
            <w:r w:rsidRPr="00570521">
              <w:rPr>
                <w:bCs/>
                <w:sz w:val="18"/>
                <w:szCs w:val="18"/>
              </w:rPr>
              <w:t>2</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bCs/>
                <w:sz w:val="18"/>
                <w:szCs w:val="18"/>
              </w:rPr>
            </w:pPr>
          </w:p>
        </w:tc>
        <w:tc>
          <w:tcPr>
            <w:tcW w:w="2126"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sz w:val="18"/>
                <w:szCs w:val="18"/>
              </w:rPr>
            </w:pP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sz w:val="18"/>
                <w:szCs w:val="18"/>
              </w:rPr>
            </w:pPr>
            <w:r w:rsidRPr="00570521">
              <w:rPr>
                <w:sz w:val="18"/>
                <w:szCs w:val="18"/>
              </w:rPr>
              <w:t>Temps non complet 5h</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sz w:val="18"/>
                <w:szCs w:val="18"/>
              </w:rPr>
            </w:pPr>
            <w:r w:rsidRPr="00570521">
              <w:rPr>
                <w:sz w:val="18"/>
                <w:szCs w:val="18"/>
              </w:rPr>
              <w:t>Temps complet</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sz w:val="18"/>
                <w:szCs w:val="18"/>
              </w:rPr>
            </w:pPr>
            <w:r w:rsidRPr="00570521">
              <w:rPr>
                <w:sz w:val="18"/>
                <w:szCs w:val="18"/>
              </w:rPr>
              <w:t>24h00</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sz w:val="18"/>
                <w:szCs w:val="18"/>
              </w:rPr>
            </w:pPr>
            <w:r w:rsidRPr="00570521">
              <w:rPr>
                <w:sz w:val="18"/>
                <w:szCs w:val="18"/>
              </w:rPr>
              <w:t>Temps complet</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sz w:val="18"/>
                <w:szCs w:val="18"/>
              </w:rPr>
            </w:pPr>
          </w:p>
        </w:tc>
      </w:tr>
      <w:tr w:rsidR="00C623F0" w:rsidRPr="00570521" w:rsidTr="00381D46">
        <w:tc>
          <w:tcPr>
            <w:tcW w:w="2338"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329"/>
                <w:tab w:val="left" w:pos="2880"/>
                <w:tab w:val="left" w:pos="3600"/>
                <w:tab w:val="left" w:pos="4320"/>
                <w:tab w:val="left" w:pos="5040"/>
                <w:tab w:val="left" w:pos="5760"/>
                <w:tab w:val="left" w:pos="6480"/>
                <w:tab w:val="left" w:pos="7200"/>
                <w:tab w:val="left" w:pos="7920"/>
                <w:tab w:val="left" w:pos="8640"/>
              </w:tabs>
              <w:spacing w:after="0"/>
              <w:jc w:val="both"/>
              <w:rPr>
                <w:b/>
                <w:bCs/>
                <w:sz w:val="18"/>
                <w:szCs w:val="18"/>
              </w:rPr>
            </w:pPr>
            <w:r w:rsidRPr="00570521">
              <w:rPr>
                <w:b/>
                <w:bCs/>
                <w:sz w:val="18"/>
                <w:szCs w:val="18"/>
              </w:rPr>
              <w:t>Filière sociale</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Adjoint Animateur</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Adjoint Animateur</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Adjoint Animateur</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Agent social</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Agent social</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p>
        </w:tc>
        <w:tc>
          <w:tcPr>
            <w:tcW w:w="3827"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Adjoint animateur 2è classe remplacement</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Adjoint animateur 2è classe remplacement</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Adjoint animateur 2è classe remplacement</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Agent social 2è classe remplacement</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r w:rsidRPr="00570521">
              <w:rPr>
                <w:bCs/>
                <w:sz w:val="18"/>
                <w:szCs w:val="18"/>
              </w:rPr>
              <w:t>Agent social 2è classe remplacement</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Cs/>
                <w:sz w:val="18"/>
                <w:szCs w:val="18"/>
              </w:rPr>
            </w:pPr>
          </w:p>
        </w:tc>
        <w:tc>
          <w:tcPr>
            <w:tcW w:w="992"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rPr>
            </w:pP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lang w:val="en-US"/>
              </w:rPr>
            </w:pPr>
            <w:r w:rsidRPr="00570521">
              <w:rPr>
                <w:sz w:val="18"/>
                <w:szCs w:val="18"/>
                <w:lang w:val="en-US"/>
              </w:rPr>
              <w:t>1</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sz w:val="18"/>
                <w:szCs w:val="18"/>
                <w:lang w:val="en-US"/>
              </w:rPr>
            </w:pPr>
            <w:r w:rsidRPr="00570521">
              <w:rPr>
                <w:sz w:val="18"/>
                <w:szCs w:val="18"/>
                <w:lang w:val="en-US"/>
              </w:rPr>
              <w:t>1</w:t>
            </w:r>
          </w:p>
        </w:tc>
        <w:tc>
          <w:tcPr>
            <w:tcW w:w="2126" w:type="dxa"/>
            <w:tcBorders>
              <w:top w:val="single" w:sz="6" w:space="0" w:color="auto"/>
              <w:left w:val="single" w:sz="6" w:space="0" w:color="auto"/>
              <w:bottom w:val="single" w:sz="6" w:space="0" w:color="auto"/>
              <w:right w:val="single" w:sz="6" w:space="0" w:color="auto"/>
            </w:tcBorders>
          </w:tcPr>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sz w:val="18"/>
                <w:szCs w:val="18"/>
                <w:lang w:val="en-US"/>
              </w:rPr>
            </w:pP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sz w:val="18"/>
                <w:szCs w:val="18"/>
                <w:lang w:val="en-US"/>
              </w:rPr>
            </w:pPr>
            <w:r w:rsidRPr="00570521">
              <w:rPr>
                <w:sz w:val="18"/>
                <w:szCs w:val="18"/>
                <w:lang w:val="en-US"/>
              </w:rPr>
              <w:t>5h25</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sz w:val="18"/>
                <w:szCs w:val="18"/>
                <w:lang w:val="en-US"/>
              </w:rPr>
            </w:pPr>
            <w:r w:rsidRPr="00570521">
              <w:rPr>
                <w:sz w:val="18"/>
                <w:szCs w:val="18"/>
                <w:lang w:val="en-US"/>
              </w:rPr>
              <w:t>720h/an</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sz w:val="18"/>
                <w:szCs w:val="18"/>
                <w:lang w:val="en-US"/>
              </w:rPr>
            </w:pPr>
            <w:r w:rsidRPr="00570521">
              <w:rPr>
                <w:sz w:val="18"/>
                <w:szCs w:val="18"/>
                <w:lang w:val="en-US"/>
              </w:rPr>
              <w:t>9h00</w:t>
            </w:r>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sz w:val="18"/>
                <w:szCs w:val="18"/>
                <w:lang w:val="en-US"/>
              </w:rPr>
            </w:pPr>
            <w:r w:rsidRPr="00570521">
              <w:rPr>
                <w:sz w:val="18"/>
                <w:szCs w:val="18"/>
                <w:lang w:val="en-US"/>
              </w:rPr>
              <w:t xml:space="preserve">Temps </w:t>
            </w:r>
            <w:proofErr w:type="spellStart"/>
            <w:r w:rsidRPr="00570521">
              <w:rPr>
                <w:sz w:val="18"/>
                <w:szCs w:val="18"/>
                <w:lang w:val="en-US"/>
              </w:rPr>
              <w:t>complet</w:t>
            </w:r>
            <w:proofErr w:type="spellEnd"/>
          </w:p>
          <w:p w:rsidR="00C623F0" w:rsidRPr="00570521" w:rsidRDefault="00C623F0" w:rsidP="00381D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sz w:val="18"/>
                <w:szCs w:val="18"/>
                <w:lang w:val="en-US"/>
              </w:rPr>
            </w:pPr>
            <w:r w:rsidRPr="00570521">
              <w:rPr>
                <w:sz w:val="18"/>
                <w:szCs w:val="18"/>
                <w:lang w:val="en-US"/>
              </w:rPr>
              <w:t>10h50</w:t>
            </w:r>
          </w:p>
        </w:tc>
      </w:tr>
    </w:tbl>
    <w:p w:rsidR="00C623F0" w:rsidRPr="00D06B04" w:rsidRDefault="00C623F0" w:rsidP="00FC3D69">
      <w:pPr>
        <w:spacing w:after="0"/>
        <w:jc w:val="both"/>
        <w:rPr>
          <w:rFonts w:cs="Tahoma"/>
          <w:lang w:val="en-US"/>
        </w:rPr>
      </w:pPr>
    </w:p>
    <w:p w:rsidR="00C623F0" w:rsidRDefault="00C623F0" w:rsidP="00FC3D69">
      <w:pPr>
        <w:spacing w:after="0"/>
        <w:rPr>
          <w:lang w:val="en-US"/>
        </w:rPr>
      </w:pPr>
      <w:r w:rsidRPr="00C12553">
        <w:rPr>
          <w:lang w:val="en-US"/>
        </w:rPr>
        <w:t xml:space="preserve"> </w:t>
      </w:r>
    </w:p>
    <w:p w:rsidR="00870394" w:rsidRPr="00991A7A" w:rsidRDefault="00870394" w:rsidP="00FC3D69">
      <w:pPr>
        <w:spacing w:after="0"/>
        <w:rPr>
          <w:b/>
          <w:i/>
        </w:rPr>
      </w:pPr>
      <w:r w:rsidRPr="00991A7A">
        <w:rPr>
          <w:b/>
          <w:i/>
        </w:rPr>
        <w:t>Le tableau des effectifs est validé à l’unanimité des membres du conseil.</w:t>
      </w:r>
    </w:p>
    <w:p w:rsidR="00870394" w:rsidRPr="00991A7A" w:rsidRDefault="00870394" w:rsidP="00FC3D69">
      <w:pPr>
        <w:spacing w:after="0"/>
      </w:pPr>
    </w:p>
    <w:p w:rsidR="00C623F0" w:rsidRPr="006B432E" w:rsidRDefault="00C623F0" w:rsidP="00F90C4E">
      <w:pPr>
        <w:pStyle w:val="Paragraphedeliste"/>
        <w:numPr>
          <w:ilvl w:val="0"/>
          <w:numId w:val="1"/>
        </w:numPr>
        <w:suppressAutoHyphens/>
        <w:spacing w:after="0" w:line="240" w:lineRule="auto"/>
        <w:ind w:right="-284"/>
        <w:jc w:val="both"/>
        <w:rPr>
          <w:b/>
          <w:u w:val="single"/>
        </w:rPr>
      </w:pPr>
      <w:r w:rsidRPr="006B432E">
        <w:rPr>
          <w:b/>
          <w:u w:val="single"/>
        </w:rPr>
        <w:t>Tarification vacation</w:t>
      </w:r>
    </w:p>
    <w:p w:rsidR="00C623F0" w:rsidRDefault="00C623F0" w:rsidP="00FC3D69">
      <w:pPr>
        <w:pStyle w:val="Paragraphedeliste"/>
        <w:spacing w:after="0" w:line="276" w:lineRule="auto"/>
        <w:contextualSpacing w:val="0"/>
        <w:jc w:val="both"/>
      </w:pPr>
    </w:p>
    <w:p w:rsidR="00C623F0" w:rsidRDefault="00C623F0" w:rsidP="00FC3D69">
      <w:pPr>
        <w:spacing w:after="0"/>
        <w:jc w:val="both"/>
        <w:rPr>
          <w:iCs/>
        </w:rPr>
      </w:pPr>
      <w:r w:rsidRPr="00E53B87">
        <w:rPr>
          <w:b/>
        </w:rPr>
        <w:t>Le Président</w:t>
      </w:r>
      <w:r>
        <w:t xml:space="preserve"> rappelle à l’A</w:t>
      </w:r>
      <w:r w:rsidRPr="009C0397">
        <w:t>ssemblée</w:t>
      </w:r>
      <w:r w:rsidRPr="006B432E">
        <w:rPr>
          <w:iCs/>
        </w:rPr>
        <w:t xml:space="preserve"> que différentes activités et animations sont proposées à la population. Ces actions concernent toutes les tranches d'âges, sur les pôles « petite enfance/jeunesse », « affaires scolaires » et «animations ». Elles ont un caractère irrégulier, fluctuant en fonction des demandes et des inscriptions qui nécessite</w:t>
      </w:r>
      <w:r>
        <w:rPr>
          <w:iCs/>
        </w:rPr>
        <w:t>nt</w:t>
      </w:r>
      <w:r w:rsidRPr="006B432E">
        <w:rPr>
          <w:iCs/>
        </w:rPr>
        <w:t xml:space="preserve"> des interventions à l'heure ou à la journée, rémunérées sur un tarif de vacation.</w:t>
      </w:r>
    </w:p>
    <w:p w:rsidR="00C623F0" w:rsidRPr="006B432E" w:rsidRDefault="00C623F0" w:rsidP="00FC3D69">
      <w:pPr>
        <w:spacing w:after="0"/>
        <w:jc w:val="both"/>
        <w:rPr>
          <w:rFonts w:cs="Times-Roman"/>
          <w:iCs/>
        </w:rPr>
      </w:pPr>
    </w:p>
    <w:p w:rsidR="00C623F0" w:rsidRPr="009C0397" w:rsidRDefault="00C623F0" w:rsidP="00FC3D69">
      <w:pPr>
        <w:pStyle w:val="Paragraphedeliste"/>
        <w:numPr>
          <w:ilvl w:val="0"/>
          <w:numId w:val="27"/>
        </w:numPr>
        <w:spacing w:after="0"/>
        <w:jc w:val="both"/>
      </w:pPr>
      <w:r w:rsidRPr="0012482F">
        <w:rPr>
          <w:bCs/>
        </w:rPr>
        <w:t>Vu</w:t>
      </w:r>
      <w:r w:rsidRPr="0012482F">
        <w:t xml:space="preserve"> la Loi n° 83-634 du 13 juillet 1983 modifiée portant droits et obligations de fonctionnaires, </w:t>
      </w:r>
    </w:p>
    <w:p w:rsidR="00C623F0" w:rsidRPr="00CB5B5C" w:rsidRDefault="00C623F0" w:rsidP="00FC3D69">
      <w:pPr>
        <w:pStyle w:val="Paragraphedeliste"/>
        <w:numPr>
          <w:ilvl w:val="0"/>
          <w:numId w:val="27"/>
        </w:numPr>
        <w:spacing w:after="0"/>
        <w:jc w:val="both"/>
      </w:pPr>
      <w:r w:rsidRPr="0012482F">
        <w:rPr>
          <w:bCs/>
        </w:rPr>
        <w:t>Vu</w:t>
      </w:r>
      <w:r w:rsidRPr="0012482F">
        <w:t xml:space="preserve"> la Loi n° 84-53 du 26 janvier 1984, modifiée portant statut de la fonction publique territoriale, </w:t>
      </w:r>
    </w:p>
    <w:p w:rsidR="00C623F0" w:rsidRDefault="00C623F0" w:rsidP="00FC3D69">
      <w:pPr>
        <w:pStyle w:val="Paragraphedeliste"/>
        <w:numPr>
          <w:ilvl w:val="0"/>
          <w:numId w:val="27"/>
        </w:numPr>
        <w:spacing w:after="0"/>
        <w:jc w:val="both"/>
      </w:pPr>
      <w:r w:rsidRPr="0012482F">
        <w:rPr>
          <w:bCs/>
        </w:rPr>
        <w:t>Considérant</w:t>
      </w:r>
      <w:r w:rsidRPr="0012482F">
        <w:t xml:space="preserve"> </w:t>
      </w:r>
      <w:r w:rsidRPr="009C0397">
        <w:t>qu'il</w:t>
      </w:r>
      <w:r w:rsidRPr="0012482F">
        <w:t xml:space="preserve"> </w:t>
      </w:r>
      <w:r w:rsidRPr="009C0397">
        <w:t>convient</w:t>
      </w:r>
      <w:r w:rsidRPr="0012482F">
        <w:t xml:space="preserve"> </w:t>
      </w:r>
      <w:r w:rsidRPr="009C0397">
        <w:t>de</w:t>
      </w:r>
      <w:r w:rsidRPr="0012482F">
        <w:t xml:space="preserve"> </w:t>
      </w:r>
      <w:r w:rsidRPr="009C0397">
        <w:t>mettre</w:t>
      </w:r>
      <w:r w:rsidRPr="0012482F">
        <w:t xml:space="preserve"> </w:t>
      </w:r>
      <w:r w:rsidRPr="009C0397">
        <w:t>en</w:t>
      </w:r>
      <w:r w:rsidRPr="0012482F">
        <w:t xml:space="preserve"> </w:t>
      </w:r>
      <w:r w:rsidRPr="009C0397">
        <w:t>place</w:t>
      </w:r>
      <w:r w:rsidRPr="0012482F">
        <w:t xml:space="preserve"> </w:t>
      </w:r>
      <w:r w:rsidRPr="009C0397">
        <w:t>une</w:t>
      </w:r>
      <w:r w:rsidRPr="0012482F">
        <w:t xml:space="preserve"> </w:t>
      </w:r>
      <w:r w:rsidRPr="009C0397">
        <w:t>rémunération</w:t>
      </w:r>
      <w:r w:rsidRPr="0012482F">
        <w:t xml:space="preserve"> </w:t>
      </w:r>
      <w:r w:rsidRPr="009C0397">
        <w:t>distincte</w:t>
      </w:r>
      <w:r w:rsidRPr="0012482F">
        <w:t xml:space="preserve"> </w:t>
      </w:r>
      <w:r w:rsidRPr="009C0397">
        <w:t>selon</w:t>
      </w:r>
      <w:r w:rsidRPr="0012482F">
        <w:t xml:space="preserve"> </w:t>
      </w:r>
      <w:r w:rsidRPr="009C0397">
        <w:t>que</w:t>
      </w:r>
      <w:r w:rsidRPr="0012482F">
        <w:t xml:space="preserve"> </w:t>
      </w:r>
      <w:r w:rsidRPr="009C0397">
        <w:t>l'intervenant</w:t>
      </w:r>
      <w:r w:rsidRPr="0012482F">
        <w:t xml:space="preserve"> </w:t>
      </w:r>
      <w:r w:rsidRPr="009C0397">
        <w:t>accompagne, surveille,</w:t>
      </w:r>
      <w:r w:rsidRPr="0012482F">
        <w:t xml:space="preserve"> </w:t>
      </w:r>
      <w:r w:rsidRPr="009C0397">
        <w:t>encadre</w:t>
      </w:r>
      <w:r w:rsidRPr="0012482F">
        <w:t xml:space="preserve"> </w:t>
      </w:r>
      <w:r w:rsidRPr="009C0397">
        <w:t>ou</w:t>
      </w:r>
      <w:r w:rsidRPr="0012482F">
        <w:t xml:space="preserve"> </w:t>
      </w:r>
      <w:r w:rsidRPr="009C0397">
        <w:t>anime</w:t>
      </w:r>
      <w:r w:rsidRPr="0012482F">
        <w:t xml:space="preserve"> </w:t>
      </w:r>
      <w:r w:rsidRPr="009C0397">
        <w:t>un</w:t>
      </w:r>
      <w:r w:rsidRPr="0012482F">
        <w:t xml:space="preserve"> </w:t>
      </w:r>
      <w:r w:rsidRPr="009C0397">
        <w:t>groupe en mettant en place une activité reposant sur un savoir-faire reconnu et une qualification spécifique</w:t>
      </w:r>
    </w:p>
    <w:p w:rsidR="00C623F0" w:rsidRDefault="00C623F0" w:rsidP="00FC3D69">
      <w:pPr>
        <w:spacing w:after="0"/>
        <w:jc w:val="both"/>
      </w:pPr>
    </w:p>
    <w:p w:rsidR="00C623F0" w:rsidRDefault="00C623F0" w:rsidP="00870394">
      <w:pPr>
        <w:spacing w:after="0"/>
        <w:jc w:val="both"/>
      </w:pPr>
      <w:r w:rsidRPr="009C0397">
        <w:t>L</w:t>
      </w:r>
      <w:r>
        <w:t xml:space="preserve">e  Bureau </w:t>
      </w:r>
      <w:r w:rsidRPr="009C0397">
        <w:t>propose les grilles tarifaires suivantes</w:t>
      </w:r>
      <w:r>
        <w:t xml:space="preserve"> : </w:t>
      </w:r>
    </w:p>
    <w:p w:rsidR="00870394" w:rsidRDefault="00870394" w:rsidP="00870394">
      <w:pPr>
        <w:spacing w:after="0"/>
        <w:jc w:val="both"/>
      </w:pPr>
    </w:p>
    <w:p w:rsidR="00870394" w:rsidRDefault="00870394" w:rsidP="00870394">
      <w:pPr>
        <w:spacing w:after="0"/>
        <w:jc w:val="both"/>
      </w:pPr>
    </w:p>
    <w:p w:rsidR="00870394" w:rsidRDefault="00870394" w:rsidP="00870394">
      <w:pPr>
        <w:spacing w:after="0"/>
        <w:jc w:val="both"/>
      </w:pPr>
    </w:p>
    <w:p w:rsidR="00C623F0" w:rsidRDefault="00C623F0" w:rsidP="00FC3D69">
      <w:pPr>
        <w:spacing w:after="0"/>
        <w:jc w:val="both"/>
      </w:pPr>
    </w:p>
    <w:p w:rsidR="00C623F0" w:rsidRDefault="00C623F0" w:rsidP="00FC3D69">
      <w:pPr>
        <w:spacing w:after="0"/>
        <w:jc w:val="both"/>
        <w:rPr>
          <w:ins w:id="0" w:author="Votre nom d'utilisateur" w:date="2014-05-06T14:03:00Z"/>
        </w:rPr>
      </w:pPr>
    </w:p>
    <w:p w:rsidR="00991A7A" w:rsidRDefault="00991A7A" w:rsidP="00FC3D69">
      <w:pPr>
        <w:spacing w:after="0"/>
        <w:jc w:val="both"/>
        <w:rPr>
          <w:ins w:id="1" w:author="Votre nom d'utilisateur" w:date="2014-05-06T14:03:00Z"/>
        </w:rPr>
      </w:pPr>
    </w:p>
    <w:p w:rsidR="00991A7A" w:rsidRPr="006B432E" w:rsidRDefault="00991A7A" w:rsidP="00FC3D69">
      <w:pPr>
        <w:spacing w:after="0"/>
        <w:jc w:val="both"/>
      </w:pPr>
    </w:p>
    <w:tbl>
      <w:tblPr>
        <w:tblW w:w="8974" w:type="dxa"/>
        <w:tblInd w:w="186" w:type="dxa"/>
        <w:tblLayout w:type="fixed"/>
        <w:tblCellMar>
          <w:top w:w="55" w:type="dxa"/>
          <w:left w:w="55" w:type="dxa"/>
          <w:bottom w:w="55" w:type="dxa"/>
          <w:right w:w="55" w:type="dxa"/>
        </w:tblCellMar>
        <w:tblLook w:val="0000" w:firstRow="0" w:lastRow="0" w:firstColumn="0" w:lastColumn="0" w:noHBand="0" w:noVBand="0"/>
      </w:tblPr>
      <w:tblGrid>
        <w:gridCol w:w="6915"/>
        <w:gridCol w:w="42"/>
        <w:gridCol w:w="1975"/>
        <w:gridCol w:w="42"/>
      </w:tblGrid>
      <w:tr w:rsidR="00C623F0" w:rsidRPr="00570521" w:rsidTr="00381D46">
        <w:trPr>
          <w:gridAfter w:val="1"/>
          <w:wAfter w:w="42" w:type="dxa"/>
        </w:trPr>
        <w:tc>
          <w:tcPr>
            <w:tcW w:w="6915" w:type="dxa"/>
            <w:tcBorders>
              <w:top w:val="single" w:sz="2" w:space="0" w:color="000000"/>
              <w:left w:val="single" w:sz="2" w:space="0" w:color="000000"/>
              <w:bottom w:val="single" w:sz="2" w:space="0" w:color="000000"/>
            </w:tcBorders>
          </w:tcPr>
          <w:p w:rsidR="00C623F0" w:rsidRPr="0012482F" w:rsidRDefault="00C623F0" w:rsidP="00381D46">
            <w:pPr>
              <w:pStyle w:val="Contenudetableau"/>
              <w:snapToGrid w:val="0"/>
              <w:jc w:val="center"/>
              <w:rPr>
                <w:rFonts w:ascii="Calibri" w:hAnsi="Calibri"/>
                <w:b/>
                <w:bCs/>
                <w:sz w:val="16"/>
                <w:szCs w:val="16"/>
              </w:rPr>
            </w:pPr>
            <w:r w:rsidRPr="0012482F">
              <w:rPr>
                <w:rFonts w:ascii="Calibri" w:hAnsi="Calibri"/>
                <w:b/>
                <w:bCs/>
                <w:sz w:val="16"/>
                <w:szCs w:val="16"/>
              </w:rPr>
              <w:lastRenderedPageBreak/>
              <w:t>TYPE DE VACATION</w:t>
            </w:r>
          </w:p>
        </w:tc>
        <w:tc>
          <w:tcPr>
            <w:tcW w:w="2017" w:type="dxa"/>
            <w:gridSpan w:val="2"/>
            <w:tcBorders>
              <w:top w:val="single" w:sz="2" w:space="0" w:color="000000"/>
              <w:left w:val="single" w:sz="2" w:space="0" w:color="000000"/>
              <w:bottom w:val="single" w:sz="2" w:space="0" w:color="000000"/>
              <w:right w:val="single" w:sz="2" w:space="0" w:color="000000"/>
            </w:tcBorders>
          </w:tcPr>
          <w:p w:rsidR="00C623F0" w:rsidRPr="0012482F" w:rsidRDefault="00C623F0" w:rsidP="00381D46">
            <w:pPr>
              <w:pStyle w:val="Contenudetableau"/>
              <w:snapToGrid w:val="0"/>
              <w:jc w:val="center"/>
              <w:rPr>
                <w:rFonts w:ascii="Calibri" w:hAnsi="Calibri"/>
                <w:b/>
                <w:bCs/>
                <w:sz w:val="16"/>
                <w:szCs w:val="16"/>
              </w:rPr>
            </w:pPr>
            <w:r w:rsidRPr="0012482F">
              <w:rPr>
                <w:rFonts w:ascii="Calibri" w:hAnsi="Calibri"/>
                <w:b/>
                <w:bCs/>
                <w:sz w:val="16"/>
                <w:szCs w:val="16"/>
              </w:rPr>
              <w:t>TAUX BRUT</w:t>
            </w:r>
          </w:p>
        </w:tc>
      </w:tr>
      <w:tr w:rsidR="00C623F0" w:rsidRPr="00570521" w:rsidTr="00381D46">
        <w:trPr>
          <w:gridAfter w:val="1"/>
          <w:wAfter w:w="42" w:type="dxa"/>
        </w:trPr>
        <w:tc>
          <w:tcPr>
            <w:tcW w:w="8932" w:type="dxa"/>
            <w:gridSpan w:val="3"/>
            <w:tcBorders>
              <w:left w:val="single" w:sz="2" w:space="0" w:color="000000"/>
              <w:bottom w:val="single" w:sz="2" w:space="0" w:color="000000"/>
              <w:right w:val="single" w:sz="2" w:space="0" w:color="000000"/>
            </w:tcBorders>
          </w:tcPr>
          <w:p w:rsidR="00C623F0" w:rsidRPr="0012482F" w:rsidRDefault="00C623F0" w:rsidP="00381D46">
            <w:pPr>
              <w:pStyle w:val="Contenudetableau"/>
              <w:shd w:val="clear" w:color="auto" w:fill="E6E6FF"/>
              <w:snapToGrid w:val="0"/>
              <w:jc w:val="center"/>
              <w:rPr>
                <w:rFonts w:ascii="Calibri" w:hAnsi="Calibri"/>
                <w:b/>
                <w:bCs/>
                <w:sz w:val="16"/>
                <w:szCs w:val="16"/>
              </w:rPr>
            </w:pPr>
            <w:r>
              <w:rPr>
                <w:rFonts w:ascii="Calibri" w:hAnsi="Calibri"/>
                <w:b/>
                <w:bCs/>
                <w:sz w:val="16"/>
                <w:szCs w:val="16"/>
              </w:rPr>
              <w:t>I - PÔ</w:t>
            </w:r>
            <w:r w:rsidRPr="0012482F">
              <w:rPr>
                <w:rFonts w:ascii="Calibri" w:hAnsi="Calibri"/>
                <w:b/>
                <w:bCs/>
                <w:sz w:val="16"/>
                <w:szCs w:val="16"/>
              </w:rPr>
              <w:t xml:space="preserve">LE ENFANCE JEUNESSE </w:t>
            </w:r>
          </w:p>
        </w:tc>
      </w:tr>
      <w:tr w:rsidR="00C623F0" w:rsidRPr="00570521" w:rsidTr="00381D46">
        <w:trPr>
          <w:gridAfter w:val="1"/>
          <w:wAfter w:w="42" w:type="dxa"/>
        </w:trPr>
        <w:tc>
          <w:tcPr>
            <w:tcW w:w="8932" w:type="dxa"/>
            <w:gridSpan w:val="3"/>
            <w:tcBorders>
              <w:left w:val="single" w:sz="2" w:space="0" w:color="000000"/>
              <w:bottom w:val="single" w:sz="2" w:space="0" w:color="000000"/>
              <w:right w:val="single" w:sz="2" w:space="0" w:color="000000"/>
            </w:tcBorders>
          </w:tcPr>
          <w:p w:rsidR="00C623F0" w:rsidRPr="0012482F" w:rsidRDefault="00C623F0" w:rsidP="00381D46">
            <w:pPr>
              <w:pStyle w:val="Contenudetableau"/>
              <w:shd w:val="clear" w:color="auto" w:fill="FFCC99"/>
              <w:snapToGrid w:val="0"/>
              <w:jc w:val="center"/>
              <w:rPr>
                <w:rFonts w:ascii="Calibri" w:hAnsi="Calibri"/>
                <w:b/>
                <w:bCs/>
                <w:sz w:val="16"/>
                <w:szCs w:val="16"/>
              </w:rPr>
            </w:pPr>
            <w:r w:rsidRPr="0012482F">
              <w:rPr>
                <w:rFonts w:ascii="Calibri" w:hAnsi="Calibri"/>
                <w:b/>
                <w:bCs/>
                <w:sz w:val="16"/>
                <w:szCs w:val="16"/>
              </w:rPr>
              <w:t xml:space="preserve">CLSH </w:t>
            </w:r>
          </w:p>
        </w:tc>
      </w:tr>
      <w:tr w:rsidR="00C623F0" w:rsidRPr="00570521" w:rsidTr="00381D46">
        <w:trPr>
          <w:gridAfter w:val="1"/>
          <w:wAfter w:w="42" w:type="dxa"/>
        </w:trPr>
        <w:tc>
          <w:tcPr>
            <w:tcW w:w="8932" w:type="dxa"/>
            <w:gridSpan w:val="3"/>
            <w:tcBorders>
              <w:left w:val="single" w:sz="2" w:space="0" w:color="000000"/>
              <w:bottom w:val="single" w:sz="2" w:space="0" w:color="000000"/>
              <w:right w:val="single" w:sz="2" w:space="0" w:color="000000"/>
            </w:tcBorders>
          </w:tcPr>
          <w:p w:rsidR="00C623F0" w:rsidRPr="0012482F" w:rsidRDefault="00C623F0" w:rsidP="00381D46">
            <w:pPr>
              <w:pStyle w:val="Contenudetableau"/>
              <w:snapToGrid w:val="0"/>
              <w:jc w:val="center"/>
              <w:rPr>
                <w:rFonts w:ascii="Calibri" w:hAnsi="Calibri"/>
                <w:b/>
                <w:bCs/>
                <w:sz w:val="16"/>
                <w:szCs w:val="16"/>
              </w:rPr>
            </w:pPr>
            <w:r w:rsidRPr="0012482F">
              <w:rPr>
                <w:rFonts w:ascii="Calibri" w:hAnsi="Calibri"/>
                <w:b/>
                <w:bCs/>
                <w:sz w:val="16"/>
                <w:szCs w:val="16"/>
              </w:rPr>
              <w:t>Directeurs avec formation BAFA – Vacations à la journée</w:t>
            </w:r>
          </w:p>
        </w:tc>
      </w:tr>
      <w:tr w:rsidR="00C623F0" w:rsidRPr="00570521" w:rsidTr="00381D46">
        <w:tc>
          <w:tcPr>
            <w:tcW w:w="6957" w:type="dxa"/>
            <w:gridSpan w:val="2"/>
            <w:tcBorders>
              <w:left w:val="single" w:sz="2" w:space="0" w:color="000000"/>
              <w:bottom w:val="single" w:sz="2" w:space="0" w:color="000000"/>
              <w:right w:val="single" w:sz="2" w:space="0" w:color="000000"/>
            </w:tcBorders>
          </w:tcPr>
          <w:p w:rsidR="00C623F0" w:rsidRPr="0012482F" w:rsidRDefault="00C623F0" w:rsidP="00381D46">
            <w:pPr>
              <w:pStyle w:val="Contenudetableau"/>
              <w:snapToGrid w:val="0"/>
              <w:rPr>
                <w:rFonts w:ascii="Calibri" w:hAnsi="Calibri"/>
                <w:sz w:val="16"/>
                <w:szCs w:val="16"/>
              </w:rPr>
            </w:pPr>
            <w:r w:rsidRPr="0012482F">
              <w:rPr>
                <w:rFonts w:ascii="Calibri" w:hAnsi="Calibri"/>
                <w:sz w:val="16"/>
                <w:szCs w:val="16"/>
              </w:rPr>
              <w:t>- vacation à la journée normale</w:t>
            </w:r>
          </w:p>
          <w:p w:rsidR="00C623F0" w:rsidRPr="0012482F" w:rsidRDefault="00C623F0" w:rsidP="00381D46">
            <w:pPr>
              <w:pStyle w:val="Contenudetableau"/>
              <w:rPr>
                <w:rFonts w:ascii="Calibri" w:hAnsi="Calibri"/>
                <w:sz w:val="16"/>
                <w:szCs w:val="16"/>
              </w:rPr>
            </w:pPr>
            <w:r w:rsidRPr="0012482F">
              <w:rPr>
                <w:rFonts w:ascii="Calibri" w:hAnsi="Calibri"/>
                <w:sz w:val="16"/>
                <w:szCs w:val="16"/>
              </w:rPr>
              <w:t>- vacation avec camping au centre</w:t>
            </w:r>
          </w:p>
          <w:p w:rsidR="00C623F0" w:rsidRPr="0012482F" w:rsidRDefault="00C623F0" w:rsidP="00381D46">
            <w:pPr>
              <w:pStyle w:val="Contenudetableau"/>
              <w:rPr>
                <w:rFonts w:ascii="Calibri" w:hAnsi="Calibri"/>
                <w:sz w:val="16"/>
                <w:szCs w:val="16"/>
              </w:rPr>
            </w:pPr>
            <w:r w:rsidRPr="0012482F">
              <w:rPr>
                <w:rFonts w:ascii="Calibri" w:hAnsi="Calibri"/>
                <w:sz w:val="16"/>
                <w:szCs w:val="16"/>
              </w:rPr>
              <w:t>- vacation avec camping hors centre</w:t>
            </w:r>
          </w:p>
        </w:tc>
        <w:tc>
          <w:tcPr>
            <w:tcW w:w="2017" w:type="dxa"/>
            <w:gridSpan w:val="2"/>
          </w:tcPr>
          <w:p w:rsidR="00C623F0" w:rsidRPr="0012482F" w:rsidRDefault="00C623F0" w:rsidP="00381D46">
            <w:pPr>
              <w:pStyle w:val="Contenudetableau"/>
              <w:snapToGrid w:val="0"/>
              <w:jc w:val="center"/>
              <w:rPr>
                <w:rFonts w:ascii="Calibri" w:hAnsi="Calibri"/>
                <w:sz w:val="16"/>
                <w:szCs w:val="16"/>
              </w:rPr>
            </w:pPr>
            <w:r w:rsidRPr="0012482F">
              <w:rPr>
                <w:rFonts w:ascii="Calibri" w:hAnsi="Calibri"/>
                <w:sz w:val="16"/>
                <w:szCs w:val="16"/>
              </w:rPr>
              <w:t>86,00 €</w:t>
            </w:r>
          </w:p>
          <w:p w:rsidR="00C623F0" w:rsidRPr="0012482F" w:rsidRDefault="00C623F0" w:rsidP="00381D46">
            <w:pPr>
              <w:pStyle w:val="Contenudetableau"/>
              <w:jc w:val="center"/>
              <w:rPr>
                <w:rFonts w:ascii="Calibri" w:hAnsi="Calibri"/>
                <w:sz w:val="16"/>
                <w:szCs w:val="16"/>
              </w:rPr>
            </w:pPr>
            <w:r w:rsidRPr="0012482F">
              <w:rPr>
                <w:rFonts w:ascii="Calibri" w:hAnsi="Calibri"/>
                <w:sz w:val="16"/>
                <w:szCs w:val="16"/>
              </w:rPr>
              <w:t>110,00 €</w:t>
            </w:r>
          </w:p>
          <w:p w:rsidR="00C623F0" w:rsidRPr="0012482F" w:rsidRDefault="00C623F0" w:rsidP="00381D46">
            <w:pPr>
              <w:pStyle w:val="Contenudetableau"/>
              <w:jc w:val="center"/>
              <w:rPr>
                <w:rFonts w:ascii="Calibri" w:hAnsi="Calibri"/>
                <w:b/>
                <w:bCs/>
                <w:sz w:val="16"/>
                <w:szCs w:val="16"/>
              </w:rPr>
            </w:pPr>
            <w:r w:rsidRPr="0012482F">
              <w:rPr>
                <w:rFonts w:ascii="Calibri" w:hAnsi="Calibri"/>
                <w:sz w:val="16"/>
                <w:szCs w:val="16"/>
              </w:rPr>
              <w:t>118,00 €</w:t>
            </w:r>
          </w:p>
        </w:tc>
      </w:tr>
      <w:tr w:rsidR="00C623F0" w:rsidRPr="00570521" w:rsidTr="00381D46">
        <w:trPr>
          <w:gridAfter w:val="1"/>
          <w:wAfter w:w="42" w:type="dxa"/>
        </w:trPr>
        <w:tc>
          <w:tcPr>
            <w:tcW w:w="8932" w:type="dxa"/>
            <w:gridSpan w:val="3"/>
            <w:tcBorders>
              <w:left w:val="single" w:sz="2" w:space="0" w:color="000000"/>
              <w:bottom w:val="single" w:sz="2" w:space="0" w:color="000000"/>
              <w:right w:val="single" w:sz="2" w:space="0" w:color="000000"/>
            </w:tcBorders>
          </w:tcPr>
          <w:p w:rsidR="00C623F0" w:rsidRPr="0012482F" w:rsidRDefault="00C623F0" w:rsidP="00381D46">
            <w:pPr>
              <w:pStyle w:val="Contenudetableau"/>
              <w:snapToGrid w:val="0"/>
              <w:jc w:val="center"/>
              <w:rPr>
                <w:rFonts w:ascii="Calibri" w:hAnsi="Calibri"/>
                <w:sz w:val="16"/>
                <w:szCs w:val="16"/>
              </w:rPr>
            </w:pPr>
            <w:r w:rsidRPr="0012482F">
              <w:rPr>
                <w:rFonts w:ascii="Calibri" w:hAnsi="Calibri"/>
                <w:b/>
                <w:bCs/>
                <w:sz w:val="16"/>
                <w:szCs w:val="16"/>
              </w:rPr>
              <w:t>Animateurs avec formation BAFA – Vacations à la journée</w:t>
            </w:r>
          </w:p>
        </w:tc>
      </w:tr>
      <w:tr w:rsidR="00C623F0" w:rsidRPr="00570521" w:rsidTr="00381D46">
        <w:trPr>
          <w:gridAfter w:val="1"/>
          <w:wAfter w:w="42" w:type="dxa"/>
        </w:trPr>
        <w:tc>
          <w:tcPr>
            <w:tcW w:w="6915" w:type="dxa"/>
            <w:tcBorders>
              <w:left w:val="single" w:sz="2" w:space="0" w:color="000000"/>
              <w:bottom w:val="single" w:sz="2" w:space="0" w:color="000000"/>
            </w:tcBorders>
          </w:tcPr>
          <w:p w:rsidR="00C623F0" w:rsidRPr="0012482F" w:rsidRDefault="00C623F0" w:rsidP="00381D46">
            <w:pPr>
              <w:pStyle w:val="Contenudetableau"/>
              <w:snapToGrid w:val="0"/>
              <w:rPr>
                <w:rFonts w:ascii="Calibri" w:hAnsi="Calibri"/>
                <w:sz w:val="16"/>
                <w:szCs w:val="16"/>
              </w:rPr>
            </w:pPr>
            <w:r w:rsidRPr="0012482F">
              <w:rPr>
                <w:rFonts w:ascii="Calibri" w:hAnsi="Calibri"/>
                <w:sz w:val="16"/>
                <w:szCs w:val="16"/>
              </w:rPr>
              <w:t>- vacation à la journée normale</w:t>
            </w:r>
          </w:p>
          <w:p w:rsidR="00C623F0" w:rsidRPr="0012482F" w:rsidRDefault="00C623F0" w:rsidP="00381D46">
            <w:pPr>
              <w:pStyle w:val="Contenudetableau"/>
              <w:rPr>
                <w:rFonts w:ascii="Calibri" w:hAnsi="Calibri"/>
                <w:sz w:val="16"/>
                <w:szCs w:val="16"/>
              </w:rPr>
            </w:pPr>
            <w:r w:rsidRPr="0012482F">
              <w:rPr>
                <w:rFonts w:ascii="Calibri" w:hAnsi="Calibri"/>
                <w:sz w:val="16"/>
                <w:szCs w:val="16"/>
              </w:rPr>
              <w:t>- vacation avec camping au centre</w:t>
            </w:r>
          </w:p>
          <w:p w:rsidR="00C623F0" w:rsidRPr="0012482F" w:rsidRDefault="00C623F0" w:rsidP="00381D46">
            <w:pPr>
              <w:pStyle w:val="Contenudetableau"/>
              <w:rPr>
                <w:rFonts w:ascii="Calibri" w:hAnsi="Calibri"/>
                <w:sz w:val="16"/>
                <w:szCs w:val="16"/>
              </w:rPr>
            </w:pPr>
            <w:r w:rsidRPr="0012482F">
              <w:rPr>
                <w:rFonts w:ascii="Calibri" w:hAnsi="Calibri"/>
                <w:sz w:val="16"/>
                <w:szCs w:val="16"/>
              </w:rPr>
              <w:t>- vacation avec camping hors centre</w:t>
            </w:r>
          </w:p>
        </w:tc>
        <w:tc>
          <w:tcPr>
            <w:tcW w:w="2017" w:type="dxa"/>
            <w:gridSpan w:val="2"/>
            <w:tcBorders>
              <w:left w:val="single" w:sz="2" w:space="0" w:color="000000"/>
              <w:bottom w:val="single" w:sz="2" w:space="0" w:color="000000"/>
              <w:right w:val="single" w:sz="2" w:space="0" w:color="000000"/>
            </w:tcBorders>
          </w:tcPr>
          <w:p w:rsidR="00C623F0" w:rsidRPr="0012482F" w:rsidRDefault="00C623F0" w:rsidP="00381D46">
            <w:pPr>
              <w:pStyle w:val="Contenudetableau"/>
              <w:snapToGrid w:val="0"/>
              <w:jc w:val="center"/>
              <w:rPr>
                <w:rFonts w:ascii="Calibri" w:hAnsi="Calibri"/>
                <w:sz w:val="16"/>
                <w:szCs w:val="16"/>
              </w:rPr>
            </w:pPr>
            <w:r w:rsidRPr="0012482F">
              <w:rPr>
                <w:rFonts w:ascii="Calibri" w:hAnsi="Calibri"/>
                <w:sz w:val="16"/>
                <w:szCs w:val="16"/>
              </w:rPr>
              <w:t>43,00 €</w:t>
            </w:r>
          </w:p>
          <w:p w:rsidR="00C623F0" w:rsidRPr="0012482F" w:rsidRDefault="00C623F0" w:rsidP="00381D46">
            <w:pPr>
              <w:pStyle w:val="Contenudetableau"/>
              <w:jc w:val="center"/>
              <w:rPr>
                <w:rFonts w:ascii="Calibri" w:hAnsi="Calibri"/>
                <w:sz w:val="16"/>
                <w:szCs w:val="16"/>
              </w:rPr>
            </w:pPr>
            <w:r w:rsidRPr="0012482F">
              <w:rPr>
                <w:rFonts w:ascii="Calibri" w:hAnsi="Calibri"/>
                <w:sz w:val="16"/>
                <w:szCs w:val="16"/>
              </w:rPr>
              <w:t>55,00 €</w:t>
            </w:r>
          </w:p>
          <w:p w:rsidR="00C623F0" w:rsidRPr="0012482F" w:rsidRDefault="00C623F0" w:rsidP="00381D46">
            <w:pPr>
              <w:pStyle w:val="Contenudetableau"/>
              <w:jc w:val="center"/>
              <w:rPr>
                <w:rFonts w:ascii="Calibri" w:hAnsi="Calibri"/>
                <w:b/>
                <w:bCs/>
                <w:sz w:val="16"/>
                <w:szCs w:val="16"/>
              </w:rPr>
            </w:pPr>
            <w:r w:rsidRPr="0012482F">
              <w:rPr>
                <w:rFonts w:ascii="Calibri" w:hAnsi="Calibri"/>
                <w:sz w:val="16"/>
                <w:szCs w:val="16"/>
              </w:rPr>
              <w:t>59,00 €</w:t>
            </w:r>
          </w:p>
        </w:tc>
      </w:tr>
      <w:tr w:rsidR="00C623F0" w:rsidRPr="00570521" w:rsidTr="00381D46">
        <w:trPr>
          <w:gridAfter w:val="1"/>
          <w:wAfter w:w="42" w:type="dxa"/>
        </w:trPr>
        <w:tc>
          <w:tcPr>
            <w:tcW w:w="8932" w:type="dxa"/>
            <w:gridSpan w:val="3"/>
            <w:tcBorders>
              <w:left w:val="single" w:sz="2" w:space="0" w:color="000000"/>
              <w:bottom w:val="single" w:sz="2" w:space="0" w:color="000000"/>
              <w:right w:val="single" w:sz="2" w:space="0" w:color="000000"/>
            </w:tcBorders>
          </w:tcPr>
          <w:p w:rsidR="00C623F0" w:rsidRPr="0012482F" w:rsidRDefault="00C623F0" w:rsidP="00381D46">
            <w:pPr>
              <w:pStyle w:val="Contenudetableau"/>
              <w:snapToGrid w:val="0"/>
              <w:jc w:val="center"/>
              <w:rPr>
                <w:rFonts w:ascii="Calibri" w:hAnsi="Calibri"/>
                <w:sz w:val="16"/>
                <w:szCs w:val="16"/>
              </w:rPr>
            </w:pPr>
            <w:r w:rsidRPr="0012482F">
              <w:rPr>
                <w:rFonts w:ascii="Calibri" w:hAnsi="Calibri"/>
                <w:b/>
                <w:bCs/>
                <w:sz w:val="16"/>
                <w:szCs w:val="16"/>
              </w:rPr>
              <w:t>Animateurs en cours de formation (stagiaires) BAFA - Vacations à la journée</w:t>
            </w:r>
          </w:p>
        </w:tc>
      </w:tr>
      <w:tr w:rsidR="00C623F0" w:rsidRPr="00570521" w:rsidTr="00381D46">
        <w:trPr>
          <w:gridAfter w:val="1"/>
          <w:wAfter w:w="42" w:type="dxa"/>
        </w:trPr>
        <w:tc>
          <w:tcPr>
            <w:tcW w:w="6915" w:type="dxa"/>
            <w:tcBorders>
              <w:left w:val="single" w:sz="2" w:space="0" w:color="000000"/>
              <w:bottom w:val="single" w:sz="2" w:space="0" w:color="000000"/>
            </w:tcBorders>
          </w:tcPr>
          <w:p w:rsidR="00C623F0" w:rsidRPr="0012482F" w:rsidRDefault="00C623F0" w:rsidP="00381D46">
            <w:pPr>
              <w:pStyle w:val="Contenudetableau"/>
              <w:snapToGrid w:val="0"/>
              <w:rPr>
                <w:rFonts w:ascii="Calibri" w:hAnsi="Calibri"/>
                <w:sz w:val="16"/>
                <w:szCs w:val="16"/>
              </w:rPr>
            </w:pPr>
            <w:r w:rsidRPr="0012482F">
              <w:rPr>
                <w:rFonts w:ascii="Calibri" w:hAnsi="Calibri"/>
                <w:sz w:val="16"/>
                <w:szCs w:val="16"/>
              </w:rPr>
              <w:t>- vacation à la journée normale</w:t>
            </w:r>
          </w:p>
          <w:p w:rsidR="00C623F0" w:rsidRPr="0012482F" w:rsidRDefault="00C623F0" w:rsidP="00381D46">
            <w:pPr>
              <w:pStyle w:val="Contenudetableau"/>
              <w:rPr>
                <w:rFonts w:ascii="Calibri" w:hAnsi="Calibri"/>
                <w:sz w:val="16"/>
                <w:szCs w:val="16"/>
              </w:rPr>
            </w:pPr>
            <w:r w:rsidRPr="0012482F">
              <w:rPr>
                <w:rFonts w:ascii="Calibri" w:hAnsi="Calibri"/>
                <w:sz w:val="16"/>
                <w:szCs w:val="16"/>
              </w:rPr>
              <w:t>- vacation avec camping au centre</w:t>
            </w:r>
          </w:p>
          <w:p w:rsidR="00C623F0" w:rsidRPr="0012482F" w:rsidRDefault="00C623F0" w:rsidP="00381D46">
            <w:pPr>
              <w:pStyle w:val="Contenudetableau"/>
              <w:rPr>
                <w:rFonts w:ascii="Calibri" w:hAnsi="Calibri"/>
                <w:sz w:val="16"/>
                <w:szCs w:val="16"/>
              </w:rPr>
            </w:pPr>
            <w:r w:rsidRPr="0012482F">
              <w:rPr>
                <w:rFonts w:ascii="Calibri" w:hAnsi="Calibri"/>
                <w:sz w:val="16"/>
                <w:szCs w:val="16"/>
              </w:rPr>
              <w:t>- vacation avec camping hors centre</w:t>
            </w:r>
          </w:p>
        </w:tc>
        <w:tc>
          <w:tcPr>
            <w:tcW w:w="2017" w:type="dxa"/>
            <w:gridSpan w:val="2"/>
            <w:tcBorders>
              <w:left w:val="single" w:sz="2" w:space="0" w:color="000000"/>
              <w:bottom w:val="single" w:sz="2" w:space="0" w:color="000000"/>
              <w:right w:val="single" w:sz="2" w:space="0" w:color="000000"/>
            </w:tcBorders>
          </w:tcPr>
          <w:p w:rsidR="00C623F0" w:rsidRPr="0012482F" w:rsidRDefault="00C623F0" w:rsidP="00381D46">
            <w:pPr>
              <w:pStyle w:val="Contenudetableau"/>
              <w:snapToGrid w:val="0"/>
              <w:jc w:val="center"/>
              <w:rPr>
                <w:rFonts w:ascii="Calibri" w:hAnsi="Calibri"/>
                <w:sz w:val="16"/>
                <w:szCs w:val="16"/>
              </w:rPr>
            </w:pPr>
            <w:r w:rsidRPr="0012482F">
              <w:rPr>
                <w:rFonts w:ascii="Calibri" w:hAnsi="Calibri"/>
                <w:sz w:val="16"/>
                <w:szCs w:val="16"/>
              </w:rPr>
              <w:t>28,00 €</w:t>
            </w:r>
          </w:p>
          <w:p w:rsidR="00C623F0" w:rsidRPr="0012482F" w:rsidRDefault="00C623F0" w:rsidP="00381D46">
            <w:pPr>
              <w:pStyle w:val="Contenudetableau"/>
              <w:jc w:val="center"/>
              <w:rPr>
                <w:rFonts w:ascii="Calibri" w:hAnsi="Calibri"/>
                <w:sz w:val="16"/>
                <w:szCs w:val="16"/>
              </w:rPr>
            </w:pPr>
            <w:r w:rsidRPr="0012482F">
              <w:rPr>
                <w:rFonts w:ascii="Calibri" w:hAnsi="Calibri"/>
                <w:sz w:val="16"/>
                <w:szCs w:val="16"/>
              </w:rPr>
              <w:t>39,00 €</w:t>
            </w:r>
          </w:p>
          <w:p w:rsidR="00C623F0" w:rsidRPr="0012482F" w:rsidRDefault="00C623F0" w:rsidP="00381D46">
            <w:pPr>
              <w:pStyle w:val="Contenudetableau"/>
              <w:jc w:val="center"/>
              <w:rPr>
                <w:rFonts w:ascii="Calibri" w:hAnsi="Calibri"/>
                <w:b/>
                <w:bCs/>
                <w:sz w:val="16"/>
                <w:szCs w:val="16"/>
              </w:rPr>
            </w:pPr>
            <w:r w:rsidRPr="0012482F">
              <w:rPr>
                <w:rFonts w:ascii="Calibri" w:hAnsi="Calibri"/>
                <w:sz w:val="16"/>
                <w:szCs w:val="16"/>
              </w:rPr>
              <w:t>42,00 €</w:t>
            </w:r>
          </w:p>
        </w:tc>
      </w:tr>
      <w:tr w:rsidR="00C623F0" w:rsidRPr="00570521" w:rsidTr="00381D46">
        <w:trPr>
          <w:gridAfter w:val="1"/>
          <w:wAfter w:w="42" w:type="dxa"/>
        </w:trPr>
        <w:tc>
          <w:tcPr>
            <w:tcW w:w="8932" w:type="dxa"/>
            <w:gridSpan w:val="3"/>
            <w:tcBorders>
              <w:left w:val="single" w:sz="2" w:space="0" w:color="000000"/>
              <w:bottom w:val="single" w:sz="2" w:space="0" w:color="000000"/>
              <w:right w:val="single" w:sz="2" w:space="0" w:color="000000"/>
            </w:tcBorders>
          </w:tcPr>
          <w:p w:rsidR="00C623F0" w:rsidRPr="0012482F" w:rsidRDefault="00C623F0" w:rsidP="00381D46">
            <w:pPr>
              <w:pStyle w:val="Contenudetableau"/>
              <w:snapToGrid w:val="0"/>
              <w:jc w:val="center"/>
              <w:rPr>
                <w:rFonts w:ascii="Calibri" w:hAnsi="Calibri"/>
                <w:sz w:val="16"/>
                <w:szCs w:val="16"/>
              </w:rPr>
            </w:pPr>
            <w:r w:rsidRPr="0012482F">
              <w:rPr>
                <w:rFonts w:ascii="Calibri" w:hAnsi="Calibri"/>
                <w:b/>
                <w:bCs/>
                <w:sz w:val="16"/>
                <w:szCs w:val="16"/>
              </w:rPr>
              <w:t>Animateurs sans formation BAFA – Vacations à la journée</w:t>
            </w:r>
          </w:p>
        </w:tc>
      </w:tr>
      <w:tr w:rsidR="00C623F0" w:rsidRPr="00570521" w:rsidTr="00381D46">
        <w:trPr>
          <w:gridAfter w:val="1"/>
          <w:wAfter w:w="42" w:type="dxa"/>
        </w:trPr>
        <w:tc>
          <w:tcPr>
            <w:tcW w:w="6915" w:type="dxa"/>
            <w:tcBorders>
              <w:left w:val="single" w:sz="2" w:space="0" w:color="000000"/>
              <w:bottom w:val="single" w:sz="2" w:space="0" w:color="000000"/>
            </w:tcBorders>
          </w:tcPr>
          <w:p w:rsidR="00C623F0" w:rsidRPr="0012482F" w:rsidRDefault="00C623F0" w:rsidP="00381D46">
            <w:pPr>
              <w:pStyle w:val="Contenudetableau"/>
              <w:snapToGrid w:val="0"/>
              <w:rPr>
                <w:rFonts w:ascii="Calibri" w:hAnsi="Calibri"/>
                <w:sz w:val="16"/>
                <w:szCs w:val="16"/>
              </w:rPr>
            </w:pPr>
            <w:r w:rsidRPr="0012482F">
              <w:rPr>
                <w:rFonts w:ascii="Calibri" w:hAnsi="Calibri"/>
                <w:sz w:val="16"/>
                <w:szCs w:val="16"/>
              </w:rPr>
              <w:t>- vacation à la journée normale</w:t>
            </w:r>
          </w:p>
          <w:p w:rsidR="00C623F0" w:rsidRPr="0012482F" w:rsidRDefault="00C623F0" w:rsidP="00381D46">
            <w:pPr>
              <w:pStyle w:val="Contenudetableau"/>
              <w:rPr>
                <w:rFonts w:ascii="Calibri" w:hAnsi="Calibri"/>
                <w:sz w:val="16"/>
                <w:szCs w:val="16"/>
              </w:rPr>
            </w:pPr>
            <w:r w:rsidRPr="0012482F">
              <w:rPr>
                <w:rFonts w:ascii="Calibri" w:hAnsi="Calibri"/>
                <w:sz w:val="16"/>
                <w:szCs w:val="16"/>
              </w:rPr>
              <w:t>- vacation avec camping au centre</w:t>
            </w:r>
          </w:p>
          <w:p w:rsidR="00C623F0" w:rsidRPr="0012482F" w:rsidRDefault="00C623F0" w:rsidP="00381D46">
            <w:pPr>
              <w:pStyle w:val="Contenudetableau"/>
              <w:rPr>
                <w:rFonts w:ascii="Calibri" w:hAnsi="Calibri"/>
                <w:sz w:val="16"/>
                <w:szCs w:val="16"/>
              </w:rPr>
            </w:pPr>
            <w:r w:rsidRPr="0012482F">
              <w:rPr>
                <w:rFonts w:ascii="Calibri" w:hAnsi="Calibri"/>
                <w:sz w:val="16"/>
                <w:szCs w:val="16"/>
              </w:rPr>
              <w:t>- vacation avec camping hors centre</w:t>
            </w:r>
          </w:p>
        </w:tc>
        <w:tc>
          <w:tcPr>
            <w:tcW w:w="2017" w:type="dxa"/>
            <w:gridSpan w:val="2"/>
            <w:tcBorders>
              <w:left w:val="single" w:sz="2" w:space="0" w:color="000000"/>
              <w:bottom w:val="single" w:sz="2" w:space="0" w:color="000000"/>
              <w:right w:val="single" w:sz="2" w:space="0" w:color="000000"/>
            </w:tcBorders>
          </w:tcPr>
          <w:p w:rsidR="00C623F0" w:rsidRPr="0012482F" w:rsidRDefault="00C623F0" w:rsidP="00381D46">
            <w:pPr>
              <w:pStyle w:val="Contenudetableau"/>
              <w:snapToGrid w:val="0"/>
              <w:jc w:val="center"/>
              <w:rPr>
                <w:rFonts w:ascii="Calibri" w:hAnsi="Calibri"/>
                <w:sz w:val="16"/>
                <w:szCs w:val="16"/>
              </w:rPr>
            </w:pPr>
            <w:r w:rsidRPr="0012482F">
              <w:rPr>
                <w:rFonts w:ascii="Calibri" w:hAnsi="Calibri"/>
                <w:sz w:val="16"/>
                <w:szCs w:val="16"/>
              </w:rPr>
              <w:t>19,00 €</w:t>
            </w:r>
          </w:p>
          <w:p w:rsidR="00C623F0" w:rsidRPr="0012482F" w:rsidRDefault="00C623F0" w:rsidP="00381D46">
            <w:pPr>
              <w:pStyle w:val="Contenudetableau"/>
              <w:jc w:val="center"/>
              <w:rPr>
                <w:rFonts w:ascii="Calibri" w:hAnsi="Calibri"/>
                <w:sz w:val="16"/>
                <w:szCs w:val="16"/>
              </w:rPr>
            </w:pPr>
            <w:r w:rsidRPr="0012482F">
              <w:rPr>
                <w:rFonts w:ascii="Calibri" w:hAnsi="Calibri"/>
                <w:sz w:val="16"/>
                <w:szCs w:val="16"/>
              </w:rPr>
              <w:t>30,00 €</w:t>
            </w:r>
          </w:p>
          <w:p w:rsidR="00C623F0" w:rsidRPr="0012482F" w:rsidRDefault="00C623F0" w:rsidP="00381D46">
            <w:pPr>
              <w:pStyle w:val="Contenudetableau"/>
              <w:jc w:val="center"/>
              <w:rPr>
                <w:rFonts w:ascii="Calibri" w:hAnsi="Calibri"/>
                <w:b/>
                <w:bCs/>
                <w:sz w:val="16"/>
                <w:szCs w:val="16"/>
              </w:rPr>
            </w:pPr>
            <w:r w:rsidRPr="0012482F">
              <w:rPr>
                <w:rFonts w:ascii="Calibri" w:hAnsi="Calibri"/>
                <w:sz w:val="16"/>
                <w:szCs w:val="16"/>
              </w:rPr>
              <w:t>34,00 €</w:t>
            </w:r>
          </w:p>
        </w:tc>
      </w:tr>
      <w:tr w:rsidR="00C623F0" w:rsidRPr="00570521" w:rsidTr="00381D46">
        <w:trPr>
          <w:gridAfter w:val="1"/>
          <w:wAfter w:w="42" w:type="dxa"/>
        </w:trPr>
        <w:tc>
          <w:tcPr>
            <w:tcW w:w="8932" w:type="dxa"/>
            <w:gridSpan w:val="3"/>
            <w:tcBorders>
              <w:left w:val="single" w:sz="2" w:space="0" w:color="000000"/>
              <w:bottom w:val="single" w:sz="2" w:space="0" w:color="000000"/>
              <w:right w:val="single" w:sz="2" w:space="0" w:color="000000"/>
            </w:tcBorders>
          </w:tcPr>
          <w:p w:rsidR="00C623F0" w:rsidRPr="0012482F" w:rsidRDefault="00C623F0" w:rsidP="00381D46">
            <w:pPr>
              <w:pStyle w:val="Contenudetableau"/>
              <w:shd w:val="clear" w:color="auto" w:fill="E6E6FF"/>
              <w:snapToGrid w:val="0"/>
              <w:jc w:val="center"/>
              <w:rPr>
                <w:rFonts w:ascii="Calibri" w:hAnsi="Calibri"/>
                <w:sz w:val="16"/>
                <w:szCs w:val="16"/>
              </w:rPr>
            </w:pPr>
            <w:r w:rsidRPr="0012482F">
              <w:rPr>
                <w:rFonts w:ascii="Calibri" w:hAnsi="Calibri"/>
                <w:b/>
                <w:bCs/>
                <w:sz w:val="16"/>
                <w:szCs w:val="16"/>
              </w:rPr>
              <w:t>II - AUTRES</w:t>
            </w:r>
          </w:p>
        </w:tc>
      </w:tr>
      <w:tr w:rsidR="00C623F0" w:rsidRPr="00570521" w:rsidTr="00381D46">
        <w:trPr>
          <w:gridAfter w:val="1"/>
          <w:wAfter w:w="42" w:type="dxa"/>
        </w:trPr>
        <w:tc>
          <w:tcPr>
            <w:tcW w:w="6915" w:type="dxa"/>
            <w:tcBorders>
              <w:left w:val="single" w:sz="2" w:space="0" w:color="000000"/>
              <w:bottom w:val="single" w:sz="2" w:space="0" w:color="000000"/>
            </w:tcBorders>
          </w:tcPr>
          <w:p w:rsidR="00C623F0" w:rsidRPr="0012482F" w:rsidRDefault="00C623F0" w:rsidP="00381D46">
            <w:pPr>
              <w:pStyle w:val="Contenudetableau"/>
              <w:snapToGrid w:val="0"/>
              <w:rPr>
                <w:rFonts w:ascii="Calibri" w:hAnsi="Calibri"/>
                <w:sz w:val="16"/>
                <w:szCs w:val="16"/>
              </w:rPr>
            </w:pPr>
            <w:r w:rsidRPr="0012482F">
              <w:rPr>
                <w:rFonts w:ascii="Calibri" w:hAnsi="Calibri"/>
                <w:sz w:val="16"/>
                <w:szCs w:val="16"/>
              </w:rPr>
              <w:t>- vacation chauffeur-accompagnateur – à l'heure</w:t>
            </w:r>
          </w:p>
        </w:tc>
        <w:tc>
          <w:tcPr>
            <w:tcW w:w="2017" w:type="dxa"/>
            <w:gridSpan w:val="2"/>
            <w:tcBorders>
              <w:left w:val="single" w:sz="2" w:space="0" w:color="000000"/>
              <w:bottom w:val="single" w:sz="2" w:space="0" w:color="000000"/>
              <w:right w:val="single" w:sz="2" w:space="0" w:color="000000"/>
            </w:tcBorders>
          </w:tcPr>
          <w:p w:rsidR="00C623F0" w:rsidRPr="0012482F" w:rsidRDefault="00C623F0" w:rsidP="00381D46">
            <w:pPr>
              <w:pStyle w:val="Contenudetableau"/>
              <w:snapToGrid w:val="0"/>
              <w:jc w:val="center"/>
              <w:rPr>
                <w:rFonts w:ascii="Calibri" w:hAnsi="Calibri"/>
                <w:sz w:val="16"/>
                <w:szCs w:val="16"/>
              </w:rPr>
            </w:pPr>
            <w:r w:rsidRPr="0012482F">
              <w:rPr>
                <w:rFonts w:ascii="Calibri" w:hAnsi="Calibri"/>
                <w:sz w:val="16"/>
                <w:szCs w:val="16"/>
              </w:rPr>
              <w:t>11,13 €</w:t>
            </w:r>
          </w:p>
        </w:tc>
      </w:tr>
      <w:tr w:rsidR="00C623F0" w:rsidRPr="00570521" w:rsidTr="00381D46">
        <w:trPr>
          <w:gridAfter w:val="1"/>
          <w:wAfter w:w="42" w:type="dxa"/>
        </w:trPr>
        <w:tc>
          <w:tcPr>
            <w:tcW w:w="6915" w:type="dxa"/>
            <w:tcBorders>
              <w:left w:val="single" w:sz="2" w:space="0" w:color="000000"/>
              <w:bottom w:val="single" w:sz="2" w:space="0" w:color="000000"/>
            </w:tcBorders>
          </w:tcPr>
          <w:p w:rsidR="00C623F0" w:rsidRPr="0012482F" w:rsidRDefault="00C623F0" w:rsidP="00381D46">
            <w:pPr>
              <w:pStyle w:val="Contenudetableau"/>
              <w:snapToGrid w:val="0"/>
              <w:rPr>
                <w:rFonts w:ascii="Calibri" w:hAnsi="Calibri"/>
                <w:sz w:val="16"/>
                <w:szCs w:val="16"/>
              </w:rPr>
            </w:pPr>
            <w:r w:rsidRPr="0012482F">
              <w:rPr>
                <w:rFonts w:ascii="Calibri" w:hAnsi="Calibri"/>
                <w:sz w:val="16"/>
                <w:szCs w:val="16"/>
              </w:rPr>
              <w:t>- vacation chauffeur-accompagnateur – à la demi-journée</w:t>
            </w:r>
          </w:p>
        </w:tc>
        <w:tc>
          <w:tcPr>
            <w:tcW w:w="2017" w:type="dxa"/>
            <w:gridSpan w:val="2"/>
            <w:tcBorders>
              <w:left w:val="single" w:sz="2" w:space="0" w:color="000000"/>
              <w:bottom w:val="single" w:sz="2" w:space="0" w:color="000000"/>
              <w:right w:val="single" w:sz="2" w:space="0" w:color="000000"/>
            </w:tcBorders>
          </w:tcPr>
          <w:p w:rsidR="00C623F0" w:rsidRPr="0012482F" w:rsidRDefault="00C623F0" w:rsidP="00381D46">
            <w:pPr>
              <w:pStyle w:val="Contenudetableau"/>
              <w:snapToGrid w:val="0"/>
              <w:jc w:val="center"/>
              <w:rPr>
                <w:rFonts w:ascii="Calibri" w:hAnsi="Calibri"/>
                <w:sz w:val="16"/>
                <w:szCs w:val="16"/>
              </w:rPr>
            </w:pPr>
            <w:r w:rsidRPr="0012482F">
              <w:rPr>
                <w:rFonts w:ascii="Calibri" w:hAnsi="Calibri"/>
                <w:sz w:val="16"/>
                <w:szCs w:val="16"/>
              </w:rPr>
              <w:t>40,00 €</w:t>
            </w:r>
          </w:p>
        </w:tc>
      </w:tr>
    </w:tbl>
    <w:p w:rsidR="005E43BF" w:rsidRDefault="005E43BF" w:rsidP="00FC3D69">
      <w:pPr>
        <w:spacing w:after="0"/>
        <w:jc w:val="both"/>
        <w:rPr>
          <w:b/>
          <w:i/>
        </w:rPr>
      </w:pPr>
    </w:p>
    <w:p w:rsidR="00C623F0" w:rsidRDefault="00C328D3" w:rsidP="00FC3D69">
      <w:pPr>
        <w:spacing w:after="0"/>
        <w:jc w:val="both"/>
        <w:rPr>
          <w:b/>
          <w:bCs/>
          <w:i/>
        </w:rPr>
      </w:pPr>
      <w:r w:rsidRPr="004E1B5A">
        <w:rPr>
          <w:b/>
          <w:i/>
        </w:rPr>
        <w:t>Le Conseil Communautaire approuve la grille</w:t>
      </w:r>
      <w:r w:rsidR="004E1B5A" w:rsidRPr="004E1B5A">
        <w:rPr>
          <w:b/>
          <w:i/>
        </w:rPr>
        <w:t xml:space="preserve"> de tarification vacation à l’unanimité</w:t>
      </w:r>
      <w:r w:rsidR="00C623F0" w:rsidRPr="0012482F">
        <w:rPr>
          <w:b/>
          <w:bCs/>
          <w:i/>
        </w:rPr>
        <w:t xml:space="preserve"> et </w:t>
      </w:r>
      <w:r w:rsidR="00C623F0">
        <w:rPr>
          <w:b/>
          <w:bCs/>
          <w:i/>
        </w:rPr>
        <w:t>autorise le P</w:t>
      </w:r>
      <w:r w:rsidR="00C623F0" w:rsidRPr="0012482F">
        <w:rPr>
          <w:b/>
          <w:bCs/>
          <w:i/>
        </w:rPr>
        <w:t>résident à signer tous</w:t>
      </w:r>
      <w:r w:rsidR="00C623F0">
        <w:rPr>
          <w:b/>
          <w:bCs/>
          <w:i/>
        </w:rPr>
        <w:t xml:space="preserve"> les</w:t>
      </w:r>
      <w:r w:rsidR="00C623F0" w:rsidRPr="0012482F">
        <w:rPr>
          <w:b/>
          <w:bCs/>
          <w:i/>
        </w:rPr>
        <w:t xml:space="preserve"> actes afférents à cette décision</w:t>
      </w:r>
      <w:r w:rsidR="004E1B5A">
        <w:rPr>
          <w:b/>
          <w:bCs/>
          <w:i/>
        </w:rPr>
        <w:t>.</w:t>
      </w:r>
    </w:p>
    <w:p w:rsidR="00C623F0" w:rsidRDefault="00C623F0" w:rsidP="00FC3D69">
      <w:pPr>
        <w:spacing w:after="0"/>
        <w:jc w:val="both"/>
        <w:rPr>
          <w:b/>
          <w:i/>
        </w:rPr>
      </w:pPr>
    </w:p>
    <w:p w:rsidR="005E43BF" w:rsidRPr="0012482F" w:rsidRDefault="005E43BF" w:rsidP="00FC3D69">
      <w:pPr>
        <w:spacing w:after="0"/>
        <w:jc w:val="both"/>
        <w:rPr>
          <w:b/>
          <w:i/>
        </w:rPr>
      </w:pPr>
    </w:p>
    <w:p w:rsidR="00C623F0" w:rsidRDefault="00C623F0" w:rsidP="00F90C4E">
      <w:pPr>
        <w:pStyle w:val="Paragraphedeliste"/>
        <w:numPr>
          <w:ilvl w:val="0"/>
          <w:numId w:val="1"/>
        </w:numPr>
        <w:suppressAutoHyphens/>
        <w:spacing w:after="0" w:line="240" w:lineRule="auto"/>
        <w:ind w:right="-284"/>
        <w:jc w:val="both"/>
        <w:rPr>
          <w:b/>
          <w:u w:val="single"/>
        </w:rPr>
      </w:pPr>
      <w:r>
        <w:rPr>
          <w:b/>
          <w:u w:val="single"/>
        </w:rPr>
        <w:t>M</w:t>
      </w:r>
      <w:r w:rsidRPr="00CF26DD">
        <w:rPr>
          <w:b/>
          <w:u w:val="single"/>
        </w:rPr>
        <w:t xml:space="preserve">ode de règlement Chèque Emploi </w:t>
      </w:r>
      <w:r>
        <w:rPr>
          <w:b/>
          <w:u w:val="single"/>
        </w:rPr>
        <w:t>S</w:t>
      </w:r>
      <w:r w:rsidRPr="00CF26DD">
        <w:rPr>
          <w:b/>
          <w:u w:val="single"/>
        </w:rPr>
        <w:t>ervice Universel</w:t>
      </w:r>
    </w:p>
    <w:p w:rsidR="00C623F0" w:rsidRDefault="00C623F0" w:rsidP="00FC3D69">
      <w:pPr>
        <w:suppressAutoHyphens/>
        <w:spacing w:after="0" w:line="240" w:lineRule="auto"/>
        <w:ind w:right="-284"/>
        <w:jc w:val="both"/>
        <w:rPr>
          <w:b/>
          <w:u w:val="single"/>
        </w:rPr>
      </w:pPr>
    </w:p>
    <w:p w:rsidR="00C623F0" w:rsidRPr="00CF26DD" w:rsidRDefault="00C623F0" w:rsidP="00FC3D69">
      <w:pPr>
        <w:autoSpaceDE w:val="0"/>
        <w:autoSpaceDN w:val="0"/>
        <w:adjustRightInd w:val="0"/>
        <w:spacing w:after="0" w:line="240" w:lineRule="auto"/>
        <w:jc w:val="both"/>
      </w:pPr>
      <w:r>
        <w:t>Le CESU</w:t>
      </w:r>
      <w:r w:rsidRPr="00CF26DD">
        <w:t xml:space="preserve"> a été créé pour favoriser le développement des services à la personne, grâce à de larges possibilités de cofinancement et aux avantages fiscaux et sociaux importants qui lui sont associés, pour les </w:t>
      </w:r>
      <w:proofErr w:type="spellStart"/>
      <w:r w:rsidRPr="00CF26DD">
        <w:t>co</w:t>
      </w:r>
      <w:proofErr w:type="spellEnd"/>
      <w:r>
        <w:t>-</w:t>
      </w:r>
      <w:r w:rsidRPr="00CF26DD">
        <w:t>financeurs et les bénéficiaires.</w:t>
      </w:r>
    </w:p>
    <w:p w:rsidR="00C623F0" w:rsidRDefault="00C623F0" w:rsidP="00FC3D69">
      <w:pPr>
        <w:autoSpaceDE w:val="0"/>
        <w:autoSpaceDN w:val="0"/>
        <w:adjustRightInd w:val="0"/>
        <w:spacing w:after="0" w:line="240" w:lineRule="auto"/>
        <w:jc w:val="both"/>
      </w:pPr>
      <w:r w:rsidRPr="00CF26DD">
        <w:t>Il permet de régler notamment, les services prestataires relatifs à la garde d’enfants en établissement.</w:t>
      </w:r>
      <w:r>
        <w:t xml:space="preserve"> </w:t>
      </w:r>
      <w:r w:rsidRPr="00CF26DD">
        <w:t xml:space="preserve">Par conséquent, </w:t>
      </w:r>
      <w:r>
        <w:t>pour les collectivités, les CESU</w:t>
      </w:r>
      <w:r w:rsidRPr="00CF26DD">
        <w:t xml:space="preserve"> peuvent être acceptés e</w:t>
      </w:r>
      <w:r>
        <w:t>n paiement des services proposé</w:t>
      </w:r>
      <w:r w:rsidRPr="00CF26DD">
        <w:t>s aux enfants de 0 à 17 ans. En revanche</w:t>
      </w:r>
      <w:r>
        <w:t>,</w:t>
      </w:r>
      <w:r w:rsidRPr="00CF26DD">
        <w:t xml:space="preserve"> il n’est </w:t>
      </w:r>
      <w:r>
        <w:t>pas possible d’accepter les CESU</w:t>
      </w:r>
      <w:r w:rsidRPr="00CF26DD">
        <w:t xml:space="preserve"> en règlement des services de restauration scolaire.</w:t>
      </w:r>
      <w:r>
        <w:t xml:space="preserve">  Le remboursement des CESU </w:t>
      </w:r>
      <w:r w:rsidRPr="00CF26DD">
        <w:t xml:space="preserve">est réalisé par le Centre de Remboursement du Chèque Emploi Service Universel </w:t>
      </w:r>
      <w:r>
        <w:t>auprès de la personne morale affiliée.</w:t>
      </w:r>
      <w:r w:rsidRPr="00CF26DD">
        <w:t xml:space="preserve"> </w:t>
      </w:r>
    </w:p>
    <w:p w:rsidR="00C623F0" w:rsidRPr="00CF26DD" w:rsidRDefault="00C623F0" w:rsidP="00FC3D69">
      <w:pPr>
        <w:autoSpaceDE w:val="0"/>
        <w:autoSpaceDN w:val="0"/>
        <w:adjustRightInd w:val="0"/>
        <w:spacing w:after="0" w:line="240" w:lineRule="auto"/>
        <w:jc w:val="both"/>
      </w:pPr>
    </w:p>
    <w:p w:rsidR="00C623F0" w:rsidRDefault="00C623F0" w:rsidP="00FC3D69">
      <w:pPr>
        <w:autoSpaceDE w:val="0"/>
        <w:autoSpaceDN w:val="0"/>
        <w:adjustRightInd w:val="0"/>
        <w:spacing w:after="0" w:line="240" w:lineRule="auto"/>
        <w:jc w:val="both"/>
        <w:rPr>
          <w:b/>
          <w:i/>
        </w:rPr>
      </w:pPr>
      <w:r w:rsidRPr="00CE3CA2">
        <w:rPr>
          <w:b/>
          <w:i/>
        </w:rPr>
        <w:t xml:space="preserve">Afin de répondre à la demande de parents utilisateurs des services de la Communauté de Communes du Crestois et du Pays de Saillans, </w:t>
      </w:r>
      <w:r w:rsidR="004E1B5A">
        <w:rPr>
          <w:b/>
          <w:i/>
        </w:rPr>
        <w:t>ce mode de paiement est approuvé à l’unanimité.</w:t>
      </w:r>
    </w:p>
    <w:p w:rsidR="00C623F0" w:rsidRDefault="00C623F0" w:rsidP="00FC3D69">
      <w:pPr>
        <w:autoSpaceDE w:val="0"/>
        <w:autoSpaceDN w:val="0"/>
        <w:adjustRightInd w:val="0"/>
        <w:spacing w:after="0" w:line="240" w:lineRule="auto"/>
        <w:jc w:val="both"/>
        <w:rPr>
          <w:highlight w:val="yellow"/>
        </w:rPr>
      </w:pPr>
    </w:p>
    <w:p w:rsidR="005E43BF" w:rsidRPr="006B432E" w:rsidRDefault="005E43BF" w:rsidP="00FC3D69">
      <w:pPr>
        <w:autoSpaceDE w:val="0"/>
        <w:autoSpaceDN w:val="0"/>
        <w:adjustRightInd w:val="0"/>
        <w:spacing w:after="0" w:line="240" w:lineRule="auto"/>
        <w:jc w:val="both"/>
        <w:rPr>
          <w:highlight w:val="yellow"/>
        </w:rPr>
      </w:pPr>
    </w:p>
    <w:p w:rsidR="00C623F0" w:rsidRPr="0012482F" w:rsidRDefault="00C623F0" w:rsidP="005E43BF">
      <w:pPr>
        <w:pStyle w:val="Paragraphedeliste"/>
        <w:numPr>
          <w:ilvl w:val="0"/>
          <w:numId w:val="1"/>
        </w:numPr>
        <w:suppressAutoHyphens/>
        <w:spacing w:after="0" w:line="240" w:lineRule="auto"/>
        <w:ind w:right="-284"/>
        <w:jc w:val="both"/>
      </w:pPr>
      <w:r w:rsidRPr="005E43BF">
        <w:rPr>
          <w:b/>
          <w:u w:val="single"/>
        </w:rPr>
        <w:t>Eco Parc d’activités du « Pas de Lauzun »  – Procédure de concertation.</w:t>
      </w:r>
    </w:p>
    <w:p w:rsidR="00C623F0" w:rsidRPr="00466D53" w:rsidRDefault="00C623F0" w:rsidP="00FC3D69">
      <w:pPr>
        <w:suppressAutoHyphens/>
        <w:spacing w:after="0" w:line="240" w:lineRule="auto"/>
        <w:ind w:left="540"/>
        <w:jc w:val="both"/>
      </w:pPr>
    </w:p>
    <w:p w:rsidR="00C623F0" w:rsidRDefault="00C623F0" w:rsidP="00FC3D69">
      <w:pPr>
        <w:suppressAutoHyphens/>
        <w:spacing w:after="0" w:line="240" w:lineRule="auto"/>
        <w:ind w:right="22"/>
        <w:jc w:val="both"/>
      </w:pPr>
      <w:r>
        <w:t>Dans le cadre de l’aménagement de l’éco parc d’activités du Pas de Lauzun, une délibération a été prise en février 2013 pour lancer la création de la ZAC.</w:t>
      </w:r>
      <w:r w:rsidR="00230226">
        <w:t xml:space="preserve"> </w:t>
      </w:r>
      <w:r>
        <w:t>Néanmoins, l’Assistant Maitrise d’Ouvrage suggère de prendre une délibération complémentaire. En effet, e</w:t>
      </w:r>
      <w:r w:rsidRPr="00466D53">
        <w:t>n application de l’article L30</w:t>
      </w:r>
      <w:r>
        <w:t>0-2 du Code de l’Urbanisme, le Conseil C</w:t>
      </w:r>
      <w:r w:rsidRPr="00466D53">
        <w:t xml:space="preserve">ommunautaire de la  Communauté de Communes doit se </w:t>
      </w:r>
      <w:r w:rsidRPr="00466D53">
        <w:lastRenderedPageBreak/>
        <w:t>prononcer sur le lancement de la concertation préalable à la création d’une Zone d’Aménagement Concertée (ZAC), pour procéder à la réalisation d’une zone d’activités économi</w:t>
      </w:r>
      <w:r>
        <w:t>ques sur l’espace « Pas de Lauzu</w:t>
      </w:r>
      <w:r w:rsidRPr="00466D53">
        <w:t>n ».</w:t>
      </w:r>
      <w:r>
        <w:t xml:space="preserve"> Le Conseil Communautaire de la Communauté de Communes du Crestois en date, a délibéré pour lancer cette procédure, mais il apparait qu’il faille compléter cette délibération.</w:t>
      </w:r>
    </w:p>
    <w:p w:rsidR="00C623F0" w:rsidRPr="00466D53" w:rsidRDefault="00C623F0" w:rsidP="00FC3D69">
      <w:pPr>
        <w:suppressAutoHyphens/>
        <w:spacing w:after="0" w:line="240" w:lineRule="auto"/>
        <w:ind w:right="22"/>
        <w:jc w:val="both"/>
      </w:pPr>
    </w:p>
    <w:p w:rsidR="00C623F0" w:rsidRPr="00466D53" w:rsidRDefault="00C623F0" w:rsidP="00FC3D69">
      <w:pPr>
        <w:suppressAutoHyphens/>
        <w:spacing w:after="0" w:line="240" w:lineRule="auto"/>
        <w:jc w:val="both"/>
      </w:pPr>
      <w:r>
        <w:t>Le Conseil C</w:t>
      </w:r>
      <w:r w:rsidRPr="00466D53">
        <w:t>ommunautaire doit définir les objectifs poursuivis par la procédure engagée de création de la ZAC comme suit :</w:t>
      </w:r>
    </w:p>
    <w:p w:rsidR="00C623F0" w:rsidRPr="00466D53" w:rsidRDefault="00C623F0" w:rsidP="00FC3D69">
      <w:pPr>
        <w:numPr>
          <w:ilvl w:val="1"/>
          <w:numId w:val="15"/>
        </w:numPr>
        <w:tabs>
          <w:tab w:val="clear" w:pos="1440"/>
        </w:tabs>
        <w:suppressAutoHyphens/>
        <w:spacing w:after="0" w:line="240" w:lineRule="auto"/>
        <w:ind w:left="851"/>
        <w:jc w:val="both"/>
      </w:pPr>
      <w:r w:rsidRPr="00466D53">
        <w:t xml:space="preserve">nécessité de la création d’une Opération d’Aménagement d’ensemble permettant la création et le développement de la </w:t>
      </w:r>
      <w:r>
        <w:t>Zone du Pas de Lauzun</w:t>
      </w:r>
      <w:r w:rsidRPr="00466D53">
        <w:t>, afin de répondre à la demande d’implantation d’activités économiques  sur le territoire de la Communauté de Communes.</w:t>
      </w:r>
    </w:p>
    <w:p w:rsidR="00C623F0" w:rsidRPr="00466D53" w:rsidRDefault="00C623F0" w:rsidP="00FC3D69">
      <w:pPr>
        <w:spacing w:after="0" w:line="240" w:lineRule="auto"/>
        <w:ind w:left="1440"/>
        <w:jc w:val="both"/>
      </w:pPr>
    </w:p>
    <w:p w:rsidR="00C623F0" w:rsidRPr="00466D53" w:rsidRDefault="00C623F0" w:rsidP="00FC3D69">
      <w:pPr>
        <w:suppressAutoHyphens/>
        <w:spacing w:after="0" w:line="240" w:lineRule="auto"/>
        <w:jc w:val="both"/>
      </w:pPr>
      <w:r w:rsidRPr="00466D53">
        <w:t>La concertation préalable à la création de la ZAC doit être mise en œuvre de la façon suivante auprès des personnes concernées :</w:t>
      </w:r>
    </w:p>
    <w:p w:rsidR="00C623F0" w:rsidRPr="00466D53" w:rsidRDefault="00C623F0" w:rsidP="00FC3D69">
      <w:pPr>
        <w:numPr>
          <w:ilvl w:val="1"/>
          <w:numId w:val="14"/>
        </w:numPr>
        <w:tabs>
          <w:tab w:val="clear" w:pos="1440"/>
        </w:tabs>
        <w:suppressAutoHyphens/>
        <w:spacing w:after="0" w:line="240" w:lineRule="auto"/>
        <w:ind w:left="851"/>
        <w:jc w:val="both"/>
      </w:pPr>
      <w:r w:rsidRPr="00466D53">
        <w:t>Un dossier descriptif présentant le projet,</w:t>
      </w:r>
      <w:r>
        <w:t xml:space="preserve"> ses enjeux et les principes d’a</w:t>
      </w:r>
      <w:r w:rsidRPr="00466D53">
        <w:t>ménagement possibles de la ZAC.</w:t>
      </w:r>
    </w:p>
    <w:p w:rsidR="00C623F0" w:rsidRPr="00466D53" w:rsidRDefault="00C623F0" w:rsidP="00FC3D69">
      <w:pPr>
        <w:numPr>
          <w:ilvl w:val="1"/>
          <w:numId w:val="14"/>
        </w:numPr>
        <w:tabs>
          <w:tab w:val="clear" w:pos="1440"/>
        </w:tabs>
        <w:suppressAutoHyphens/>
        <w:spacing w:after="0" w:line="240" w:lineRule="auto"/>
        <w:ind w:left="851"/>
        <w:jc w:val="both"/>
      </w:pPr>
      <w:r w:rsidRPr="00466D53">
        <w:t>La tenue d’une exposition dans le hal</w:t>
      </w:r>
      <w:r>
        <w:t>l du siège de la Communauté de C</w:t>
      </w:r>
      <w:r w:rsidRPr="00466D53">
        <w:t xml:space="preserve">ommunes </w:t>
      </w:r>
    </w:p>
    <w:p w:rsidR="00C623F0" w:rsidRPr="00466D53" w:rsidRDefault="00C623F0" w:rsidP="00FC3D69">
      <w:pPr>
        <w:numPr>
          <w:ilvl w:val="1"/>
          <w:numId w:val="14"/>
        </w:numPr>
        <w:tabs>
          <w:tab w:val="clear" w:pos="1440"/>
        </w:tabs>
        <w:suppressAutoHyphens/>
        <w:spacing w:after="0" w:line="240" w:lineRule="auto"/>
        <w:ind w:left="851"/>
        <w:jc w:val="both"/>
      </w:pPr>
      <w:r w:rsidRPr="00466D53">
        <w:t>Un registre de concertation permettant de consigner les avis ou remarques du public qui sera mis à disposition à cet effet sur les lieux de tenue de l’exposition,</w:t>
      </w:r>
    </w:p>
    <w:p w:rsidR="00C623F0" w:rsidRPr="00466D53" w:rsidRDefault="00C623F0" w:rsidP="00FC3D69">
      <w:pPr>
        <w:numPr>
          <w:ilvl w:val="1"/>
          <w:numId w:val="14"/>
        </w:numPr>
        <w:tabs>
          <w:tab w:val="clear" w:pos="1440"/>
        </w:tabs>
        <w:suppressAutoHyphens/>
        <w:spacing w:after="0" w:line="240" w:lineRule="auto"/>
        <w:ind w:left="851"/>
        <w:jc w:val="both"/>
      </w:pPr>
      <w:r w:rsidRPr="00466D53">
        <w:t>La tenue d’une ou plusieurs réunions publiques d’information,</w:t>
      </w:r>
    </w:p>
    <w:p w:rsidR="00C623F0" w:rsidRPr="00466D53" w:rsidRDefault="00C623F0" w:rsidP="00FC3D69">
      <w:pPr>
        <w:numPr>
          <w:ilvl w:val="1"/>
          <w:numId w:val="14"/>
        </w:numPr>
        <w:tabs>
          <w:tab w:val="clear" w:pos="1440"/>
        </w:tabs>
        <w:suppressAutoHyphens/>
        <w:spacing w:after="0" w:line="240" w:lineRule="auto"/>
        <w:ind w:left="851"/>
        <w:jc w:val="both"/>
      </w:pPr>
      <w:r w:rsidRPr="00466D53">
        <w:t>Un avis de publicité sera passé dans un Journal d’Annonces Légal</w:t>
      </w:r>
      <w:r>
        <w:t>es</w:t>
      </w:r>
      <w:r w:rsidRPr="00466D53">
        <w:t>,</w:t>
      </w:r>
    </w:p>
    <w:p w:rsidR="00C623F0" w:rsidRPr="00466D53" w:rsidRDefault="00C623F0" w:rsidP="00FC3D69">
      <w:pPr>
        <w:numPr>
          <w:ilvl w:val="1"/>
          <w:numId w:val="14"/>
        </w:numPr>
        <w:tabs>
          <w:tab w:val="clear" w:pos="1440"/>
        </w:tabs>
        <w:suppressAutoHyphens/>
        <w:spacing w:after="0" w:line="240" w:lineRule="auto"/>
        <w:ind w:left="851"/>
        <w:jc w:val="both"/>
      </w:pPr>
      <w:r w:rsidRPr="00466D53">
        <w:t>Un avis d’inf</w:t>
      </w:r>
      <w:r>
        <w:t>ormation dans le Journal de la C</w:t>
      </w:r>
      <w:r w:rsidRPr="00466D53">
        <w:t xml:space="preserve">ommunauté de Communes </w:t>
      </w:r>
    </w:p>
    <w:p w:rsidR="00C623F0" w:rsidRPr="00466D53" w:rsidRDefault="00C623F0" w:rsidP="00FC3D69">
      <w:pPr>
        <w:numPr>
          <w:ilvl w:val="1"/>
          <w:numId w:val="14"/>
        </w:numPr>
        <w:tabs>
          <w:tab w:val="clear" w:pos="1440"/>
        </w:tabs>
        <w:suppressAutoHyphens/>
        <w:spacing w:after="0" w:line="240" w:lineRule="auto"/>
        <w:ind w:left="851"/>
        <w:jc w:val="both"/>
      </w:pPr>
      <w:r w:rsidRPr="00466D53">
        <w:t>Un dossier sera adressé aux chambres consulaires, aux collectivités territoriales (Conseil Général, Conseil Régional), aux services de l’Etat, en vue de recueillir leurs avis et remarques.</w:t>
      </w:r>
    </w:p>
    <w:p w:rsidR="00C623F0" w:rsidRPr="00466D53" w:rsidRDefault="00C623F0" w:rsidP="00FC3D69">
      <w:pPr>
        <w:suppressAutoHyphens/>
        <w:spacing w:after="0" w:line="240" w:lineRule="auto"/>
        <w:ind w:left="720"/>
        <w:jc w:val="both"/>
      </w:pPr>
    </w:p>
    <w:p w:rsidR="00C623F0" w:rsidRPr="00466D53" w:rsidRDefault="00C623F0" w:rsidP="00FC3D69">
      <w:pPr>
        <w:suppressAutoHyphens/>
        <w:spacing w:after="0" w:line="240" w:lineRule="auto"/>
        <w:jc w:val="both"/>
      </w:pPr>
      <w:r w:rsidRPr="00466D53">
        <w:t>Néanmoins, le contenu du projet est susceptible d’évoluer pendant la durée des études jusqu’à l’arrêt du dossier de création puis de réalisation et dans le cadre des diverses enquêtes publiques prévues par la législation en vigueur.</w:t>
      </w:r>
      <w:r>
        <w:t xml:space="preserve"> </w:t>
      </w:r>
      <w:r w:rsidRPr="00466D53">
        <w:t>Les objectifs de cette concertation sont de recueillir les principales observations, remarques, avis, propositions de la population et d’engager des échanges avec celle-ci quant au devenir de la Zone d’Activité</w:t>
      </w:r>
      <w:r>
        <w:t>s</w:t>
      </w:r>
      <w:r w:rsidRPr="00466D53">
        <w:t xml:space="preserve"> en question.</w:t>
      </w:r>
      <w:r>
        <w:t xml:space="preserve"> </w:t>
      </w:r>
      <w:r w:rsidRPr="00466D53">
        <w:t>Le bilan de la concertation, reprenant les principales observations du public</w:t>
      </w:r>
      <w:r>
        <w:t>,</w:t>
      </w:r>
      <w:r w:rsidRPr="00466D53">
        <w:t xml:space="preserve"> sera présenté au Conseil Communautaire pour approbation.</w:t>
      </w:r>
    </w:p>
    <w:p w:rsidR="00C623F0" w:rsidRPr="00466D53" w:rsidRDefault="00C623F0" w:rsidP="00FC3D69">
      <w:pPr>
        <w:suppressAutoHyphens/>
        <w:spacing w:after="0" w:line="240" w:lineRule="auto"/>
        <w:jc w:val="both"/>
      </w:pPr>
    </w:p>
    <w:p w:rsidR="00C623F0" w:rsidRPr="004C75EB" w:rsidRDefault="004E1B5A" w:rsidP="004E1B5A">
      <w:pPr>
        <w:suppressAutoHyphens/>
        <w:spacing w:after="0" w:line="240" w:lineRule="auto"/>
        <w:jc w:val="both"/>
        <w:outlineLvl w:val="0"/>
        <w:rPr>
          <w:b/>
          <w:i/>
        </w:rPr>
      </w:pPr>
      <w:r>
        <w:rPr>
          <w:b/>
          <w:i/>
        </w:rPr>
        <w:t>Le Conseil Communautaire </w:t>
      </w:r>
      <w:r w:rsidR="00C623F0" w:rsidRPr="004C75EB">
        <w:rPr>
          <w:b/>
          <w:i/>
        </w:rPr>
        <w:t xml:space="preserve"> accord</w:t>
      </w:r>
      <w:r>
        <w:rPr>
          <w:b/>
          <w:i/>
        </w:rPr>
        <w:t xml:space="preserve">e </w:t>
      </w:r>
      <w:r w:rsidR="00C623F0" w:rsidRPr="004C75EB">
        <w:rPr>
          <w:b/>
          <w:i/>
        </w:rPr>
        <w:t xml:space="preserve"> le lancement de la concertation préalable à la création d’une Zone d’Aménagement Concertée (ZAC)</w:t>
      </w:r>
      <w:r>
        <w:rPr>
          <w:b/>
          <w:i/>
        </w:rPr>
        <w:t xml:space="preserve"> à l’unanimité,</w:t>
      </w:r>
    </w:p>
    <w:p w:rsidR="00C623F0" w:rsidRPr="004C75EB" w:rsidRDefault="00C623F0" w:rsidP="00FC3D69">
      <w:pPr>
        <w:pStyle w:val="Paragraphedeliste"/>
        <w:numPr>
          <w:ilvl w:val="0"/>
          <w:numId w:val="16"/>
        </w:numPr>
        <w:suppressAutoHyphens/>
        <w:spacing w:after="0" w:line="240" w:lineRule="auto"/>
        <w:ind w:right="-284"/>
        <w:jc w:val="both"/>
        <w:rPr>
          <w:b/>
          <w:i/>
        </w:rPr>
      </w:pPr>
      <w:r>
        <w:rPr>
          <w:b/>
          <w:i/>
        </w:rPr>
        <w:t xml:space="preserve"> Valide</w:t>
      </w:r>
      <w:r w:rsidRPr="004C75EB">
        <w:rPr>
          <w:b/>
          <w:i/>
        </w:rPr>
        <w:t xml:space="preserve"> les objectifs poursuivis par la procédure engagée de création de la ZAC</w:t>
      </w:r>
      <w:r w:rsidR="004E1B5A">
        <w:rPr>
          <w:b/>
          <w:i/>
        </w:rPr>
        <w:t xml:space="preserve"> à l’unanimité</w:t>
      </w:r>
    </w:p>
    <w:p w:rsidR="00C623F0" w:rsidRDefault="00C623F0" w:rsidP="00FC3D69">
      <w:pPr>
        <w:pStyle w:val="Paragraphedeliste"/>
        <w:numPr>
          <w:ilvl w:val="0"/>
          <w:numId w:val="16"/>
        </w:numPr>
        <w:suppressAutoHyphens/>
        <w:spacing w:after="0" w:line="240" w:lineRule="auto"/>
        <w:ind w:right="-284"/>
        <w:jc w:val="both"/>
        <w:rPr>
          <w:b/>
          <w:i/>
        </w:rPr>
      </w:pPr>
      <w:r>
        <w:rPr>
          <w:b/>
          <w:i/>
        </w:rPr>
        <w:t>Engage</w:t>
      </w:r>
      <w:r w:rsidRPr="004C75EB">
        <w:rPr>
          <w:b/>
          <w:i/>
        </w:rPr>
        <w:t xml:space="preserve"> la concertation préalable à la création de la ZAC qui devra être mise en œuvre de la façon présentée </w:t>
      </w:r>
      <w:r w:rsidR="004E1B5A">
        <w:rPr>
          <w:b/>
          <w:i/>
        </w:rPr>
        <w:t>auprès des personnes concernées à l’unanimité.</w:t>
      </w:r>
    </w:p>
    <w:p w:rsidR="00C623F0" w:rsidRPr="00CF26DD" w:rsidDel="00BE5D00" w:rsidRDefault="00C623F0" w:rsidP="00FC3D69">
      <w:pPr>
        <w:suppressAutoHyphens/>
        <w:spacing w:after="0" w:line="240" w:lineRule="auto"/>
        <w:ind w:right="-284"/>
        <w:jc w:val="both"/>
        <w:rPr>
          <w:del w:id="2" w:author="Votre nom d'utilisateur" w:date="2014-05-06T14:08:00Z"/>
          <w:b/>
          <w:i/>
        </w:rPr>
      </w:pPr>
    </w:p>
    <w:p w:rsidR="00C623F0" w:rsidRPr="005742AB" w:rsidRDefault="00C623F0" w:rsidP="00F90C4E">
      <w:pPr>
        <w:widowControl w:val="0"/>
        <w:numPr>
          <w:ilvl w:val="0"/>
          <w:numId w:val="1"/>
        </w:numPr>
        <w:suppressAutoHyphens/>
        <w:spacing w:after="0" w:line="240" w:lineRule="auto"/>
        <w:jc w:val="both"/>
        <w:rPr>
          <w:b/>
          <w:u w:val="single"/>
        </w:rPr>
      </w:pPr>
      <w:r w:rsidRPr="005742AB">
        <w:rPr>
          <w:b/>
          <w:u w:val="single"/>
        </w:rPr>
        <w:t>Questions diverses</w:t>
      </w:r>
    </w:p>
    <w:p w:rsidR="00A90369" w:rsidRDefault="002A3F62" w:rsidP="00870394">
      <w:pPr>
        <w:spacing w:after="0"/>
        <w:jc w:val="both"/>
      </w:pPr>
      <w:r w:rsidRPr="00870394">
        <w:rPr>
          <w:b/>
        </w:rPr>
        <w:t>Laure BELLET</w:t>
      </w:r>
      <w:r>
        <w:t xml:space="preserve"> attire l’attention sur le fait que deux entreprises de la même activité (espace de loisirs intérieur pour les enfants) vont s’implanter sur Aouste sur Sye et sur Crest et que cela risque d’entraîner un gâchis humain et économique. La communauté de Communes a pour rôle d’accompagner les porteurs de projets.</w:t>
      </w:r>
    </w:p>
    <w:p w:rsidR="001C1A06" w:rsidRDefault="002A3F62" w:rsidP="00870394">
      <w:pPr>
        <w:spacing w:after="0"/>
      </w:pPr>
      <w:r w:rsidRPr="001E5412">
        <w:rPr>
          <w:b/>
        </w:rPr>
        <w:t>Yvan LOMBARD</w:t>
      </w:r>
      <w:r>
        <w:t xml:space="preserve"> et </w:t>
      </w:r>
      <w:r w:rsidRPr="001E5412">
        <w:rPr>
          <w:b/>
        </w:rPr>
        <w:t>Béatrice REY</w:t>
      </w:r>
      <w:r>
        <w:t xml:space="preserve"> </w:t>
      </w:r>
      <w:r w:rsidR="00DB76D3">
        <w:t>disent connaître les</w:t>
      </w:r>
      <w:r w:rsidR="001E5412">
        <w:t xml:space="preserve"> porteurs de  projets,</w:t>
      </w:r>
      <w:r w:rsidR="00DB76D3">
        <w:t xml:space="preserve"> qu’ils</w:t>
      </w:r>
      <w:r w:rsidR="001E5412">
        <w:t xml:space="preserve"> se sont rencontrés et</w:t>
      </w:r>
      <w:r w:rsidR="00DB76D3">
        <w:t xml:space="preserve"> sont di</w:t>
      </w:r>
      <w:r w:rsidR="001E5412">
        <w:t>fférents.</w:t>
      </w:r>
    </w:p>
    <w:p w:rsidR="001E5412" w:rsidRDefault="001E5412" w:rsidP="00870394">
      <w:pPr>
        <w:spacing w:after="0"/>
      </w:pPr>
      <w:r w:rsidRPr="001E5412">
        <w:rPr>
          <w:b/>
        </w:rPr>
        <w:t>Jean-François PECCOUD</w:t>
      </w:r>
      <w:r>
        <w:t xml:space="preserve"> souligne le fait que la collectivité ne peut pas y remédier totalement.</w:t>
      </w:r>
    </w:p>
    <w:p w:rsidR="001C1A06" w:rsidRDefault="001E5412" w:rsidP="00870394">
      <w:pPr>
        <w:spacing w:after="0"/>
      </w:pPr>
      <w:r w:rsidRPr="001E5412">
        <w:rPr>
          <w:b/>
        </w:rPr>
        <w:lastRenderedPageBreak/>
        <w:t>Franck MONGE</w:t>
      </w:r>
      <w:r>
        <w:t xml:space="preserve"> demande s’il serait possible d’attribuer un </w:t>
      </w:r>
      <w:r w:rsidR="00230226">
        <w:t xml:space="preserve">suppléant </w:t>
      </w:r>
      <w:r>
        <w:t>à chaque délégué afin que toutes les collectivités soient représentées à chaque réunion.</w:t>
      </w:r>
    </w:p>
    <w:p w:rsidR="001E5412" w:rsidRDefault="001E5412" w:rsidP="00870394">
      <w:pPr>
        <w:spacing w:after="0"/>
      </w:pPr>
      <w:r w:rsidRPr="001E5412">
        <w:rPr>
          <w:b/>
        </w:rPr>
        <w:t>Le Président</w:t>
      </w:r>
      <w:r>
        <w:t xml:space="preserve"> propose que l’on en réfère au Préfet afin de faire évoluer l’arrêté.</w:t>
      </w:r>
    </w:p>
    <w:p w:rsidR="00547AF8" w:rsidRDefault="00547AF8"/>
    <w:p w:rsidR="00C623F0" w:rsidRPr="00870394" w:rsidRDefault="00A90369" w:rsidP="00870394">
      <w:pPr>
        <w:jc w:val="center"/>
        <w:rPr>
          <w:u w:val="single"/>
        </w:rPr>
      </w:pPr>
      <w:r w:rsidRPr="00870394">
        <w:rPr>
          <w:u w:val="single"/>
        </w:rPr>
        <w:t>La séance est levée à 23 heures</w:t>
      </w:r>
    </w:p>
    <w:p w:rsidR="007F799D" w:rsidRDefault="007F799D"/>
    <w:p w:rsidR="007F799D" w:rsidRDefault="007F799D">
      <w:r>
        <w:t>Le prochain Conseil Communautaire aura lieu le jeudi 24 avril à</w:t>
      </w:r>
      <w:r w:rsidR="00870394">
        <w:t xml:space="preserve"> 19h </w:t>
      </w:r>
      <w:r>
        <w:t xml:space="preserve">et portera </w:t>
      </w:r>
      <w:r w:rsidR="00870394">
        <w:t>sur l’installation du conseil communautaire</w:t>
      </w:r>
    </w:p>
    <w:p w:rsidR="007F799D" w:rsidRDefault="007F799D"/>
    <w:p w:rsidR="007F799D" w:rsidRDefault="007F799D"/>
    <w:p w:rsidR="00BE5D00" w:rsidRDefault="00BE5D00"/>
    <w:p w:rsidR="00BE5D00" w:rsidRDefault="00BE5D00"/>
    <w:p w:rsidR="00BE5D00" w:rsidRDefault="00BE5D00"/>
    <w:p w:rsidR="00BE5D00" w:rsidRDefault="00BE5D00"/>
    <w:p w:rsidR="00BE5D00" w:rsidRDefault="00BE5D00"/>
    <w:p w:rsidR="00BE5D00" w:rsidRDefault="00BE5D00"/>
    <w:p w:rsidR="00BE5D00" w:rsidRDefault="00BE5D00"/>
    <w:p w:rsidR="00BE5D00" w:rsidRDefault="00BE5D00"/>
    <w:p w:rsidR="00BE5D00" w:rsidRDefault="00BE5D00"/>
    <w:p w:rsidR="00BE5D00" w:rsidRDefault="00BE5D00"/>
    <w:p w:rsidR="00BE5D00" w:rsidRDefault="00BE5D00"/>
    <w:p w:rsidR="00BE5D00" w:rsidRDefault="00BE5D00"/>
    <w:p w:rsidR="00BE5D00" w:rsidRDefault="00BE5D00"/>
    <w:p w:rsidR="00BE5D00" w:rsidRDefault="00BE5D00"/>
    <w:p w:rsidR="00BE5D00" w:rsidRDefault="00BE5D00"/>
    <w:p w:rsidR="00BE5D00" w:rsidRDefault="00BE5D00"/>
    <w:p w:rsidR="00BE5D00" w:rsidRDefault="00BE5D00"/>
    <w:p w:rsidR="00BE5D00" w:rsidRDefault="00BE5D00"/>
    <w:p w:rsidR="007F799D" w:rsidRDefault="007F799D">
      <w:r>
        <w:lastRenderedPageBreak/>
        <w:t>Signatures  du compte-rendu</w:t>
      </w:r>
    </w:p>
    <w:p w:rsidR="00870394" w:rsidRDefault="00870394" w:rsidP="00870394">
      <w:pPr>
        <w:tabs>
          <w:tab w:val="left" w:pos="2835"/>
          <w:tab w:val="left" w:pos="5103"/>
          <w:tab w:val="left" w:pos="7371"/>
        </w:tabs>
        <w:spacing w:after="0" w:line="1440" w:lineRule="auto"/>
        <w:jc w:val="both"/>
        <w:rPr>
          <w:rFonts w:cs="Arial"/>
          <w:sz w:val="20"/>
          <w:szCs w:val="20"/>
        </w:rPr>
      </w:pPr>
      <w:r>
        <w:rPr>
          <w:rFonts w:cs="Arial"/>
          <w:sz w:val="20"/>
          <w:szCs w:val="20"/>
        </w:rPr>
        <w:t>Marie-</w:t>
      </w:r>
      <w:r w:rsidRPr="006259D3">
        <w:rPr>
          <w:rFonts w:cs="Arial"/>
          <w:sz w:val="20"/>
          <w:szCs w:val="20"/>
        </w:rPr>
        <w:t>Pascal</w:t>
      </w:r>
      <w:r>
        <w:rPr>
          <w:rFonts w:cs="Arial"/>
          <w:sz w:val="20"/>
          <w:szCs w:val="20"/>
        </w:rPr>
        <w:t xml:space="preserve">e </w:t>
      </w:r>
      <w:r w:rsidRPr="006259D3">
        <w:rPr>
          <w:rFonts w:cs="Arial"/>
          <w:sz w:val="20"/>
          <w:szCs w:val="20"/>
        </w:rPr>
        <w:t xml:space="preserve">ABEL COINDOZ </w:t>
      </w:r>
      <w:r>
        <w:rPr>
          <w:rFonts w:cs="Arial"/>
          <w:sz w:val="20"/>
          <w:szCs w:val="20"/>
        </w:rPr>
        <w:tab/>
      </w:r>
      <w:r w:rsidR="00BE5D00">
        <w:rPr>
          <w:rFonts w:cs="Arial"/>
          <w:sz w:val="20"/>
          <w:szCs w:val="20"/>
        </w:rPr>
        <w:t xml:space="preserve">Samuel ARNAUD </w:t>
      </w:r>
      <w:r w:rsidR="00BE5D00">
        <w:rPr>
          <w:rFonts w:cs="Arial"/>
          <w:sz w:val="20"/>
          <w:szCs w:val="20"/>
        </w:rPr>
        <w:tab/>
      </w:r>
      <w:r>
        <w:rPr>
          <w:rFonts w:cs="Arial"/>
          <w:sz w:val="20"/>
          <w:szCs w:val="20"/>
        </w:rPr>
        <w:tab/>
      </w:r>
      <w:r w:rsidRPr="006259D3">
        <w:rPr>
          <w:rFonts w:cs="Arial"/>
          <w:sz w:val="20"/>
          <w:szCs w:val="20"/>
        </w:rPr>
        <w:t>Marcel BONNARD</w:t>
      </w:r>
    </w:p>
    <w:p w:rsidR="00870394" w:rsidRDefault="00870394" w:rsidP="00870394">
      <w:pPr>
        <w:tabs>
          <w:tab w:val="left" w:pos="2835"/>
          <w:tab w:val="left" w:pos="5103"/>
          <w:tab w:val="left" w:pos="7371"/>
        </w:tabs>
        <w:spacing w:after="0" w:line="1440" w:lineRule="auto"/>
        <w:jc w:val="both"/>
        <w:rPr>
          <w:rFonts w:cs="Arial"/>
          <w:sz w:val="20"/>
          <w:szCs w:val="20"/>
        </w:rPr>
      </w:pPr>
      <w:r w:rsidRPr="006259D3">
        <w:rPr>
          <w:rFonts w:cs="Arial"/>
          <w:sz w:val="20"/>
          <w:szCs w:val="20"/>
        </w:rPr>
        <w:t>M.</w:t>
      </w:r>
      <w:r>
        <w:rPr>
          <w:rFonts w:cs="Arial"/>
          <w:sz w:val="20"/>
          <w:szCs w:val="20"/>
        </w:rPr>
        <w:t xml:space="preserve"> </w:t>
      </w:r>
      <w:r w:rsidRPr="006259D3">
        <w:rPr>
          <w:rFonts w:cs="Arial"/>
          <w:sz w:val="20"/>
          <w:szCs w:val="20"/>
        </w:rPr>
        <w:t>Christine DARFEUILLE</w:t>
      </w:r>
      <w:r w:rsidRPr="00EC5A65">
        <w:rPr>
          <w:rFonts w:cs="Arial"/>
          <w:sz w:val="20"/>
          <w:szCs w:val="20"/>
        </w:rPr>
        <w:t xml:space="preserve"> </w:t>
      </w:r>
      <w:r>
        <w:rPr>
          <w:rFonts w:cs="Arial"/>
          <w:sz w:val="20"/>
          <w:szCs w:val="20"/>
        </w:rPr>
        <w:tab/>
      </w:r>
      <w:r>
        <w:rPr>
          <w:rFonts w:cs="Arial"/>
          <w:sz w:val="20"/>
          <w:szCs w:val="20"/>
        </w:rPr>
        <w:tab/>
      </w:r>
    </w:p>
    <w:p w:rsidR="00870394" w:rsidRDefault="00870394" w:rsidP="00870394">
      <w:pPr>
        <w:tabs>
          <w:tab w:val="left" w:pos="2835"/>
          <w:tab w:val="left" w:pos="5103"/>
          <w:tab w:val="left" w:pos="7371"/>
        </w:tabs>
        <w:spacing w:after="0" w:line="1440" w:lineRule="auto"/>
        <w:jc w:val="both"/>
        <w:rPr>
          <w:rFonts w:cs="Arial"/>
          <w:sz w:val="20"/>
          <w:szCs w:val="20"/>
        </w:rPr>
      </w:pPr>
      <w:r>
        <w:rPr>
          <w:rFonts w:cs="Arial"/>
          <w:sz w:val="20"/>
          <w:szCs w:val="20"/>
        </w:rPr>
        <w:tab/>
      </w:r>
      <w:r w:rsidRPr="006259D3">
        <w:rPr>
          <w:rFonts w:cs="Arial"/>
          <w:sz w:val="20"/>
          <w:szCs w:val="20"/>
        </w:rPr>
        <w:t xml:space="preserve">Caryl FRAUD </w:t>
      </w:r>
    </w:p>
    <w:p w:rsidR="00870394" w:rsidRDefault="00870394" w:rsidP="00870394">
      <w:pPr>
        <w:tabs>
          <w:tab w:val="left" w:pos="2835"/>
          <w:tab w:val="left" w:pos="5103"/>
          <w:tab w:val="left" w:pos="7371"/>
        </w:tabs>
        <w:spacing w:after="0" w:line="1440" w:lineRule="auto"/>
        <w:jc w:val="both"/>
        <w:rPr>
          <w:rFonts w:cs="Arial"/>
          <w:sz w:val="20"/>
          <w:szCs w:val="20"/>
        </w:rPr>
      </w:pPr>
      <w:r>
        <w:rPr>
          <w:rFonts w:cs="Arial"/>
          <w:sz w:val="20"/>
          <w:szCs w:val="20"/>
        </w:rPr>
        <w:tab/>
      </w:r>
      <w:r w:rsidRPr="006259D3">
        <w:rPr>
          <w:rFonts w:cs="Arial"/>
          <w:sz w:val="20"/>
          <w:szCs w:val="20"/>
        </w:rPr>
        <w:t>Thierry JAVELAS</w:t>
      </w:r>
      <w:r>
        <w:rPr>
          <w:rFonts w:cs="Arial"/>
          <w:sz w:val="20"/>
          <w:szCs w:val="20"/>
        </w:rPr>
        <w:tab/>
      </w:r>
      <w:r w:rsidRPr="006259D3">
        <w:rPr>
          <w:rFonts w:cs="Arial"/>
          <w:sz w:val="20"/>
          <w:szCs w:val="20"/>
        </w:rPr>
        <w:t xml:space="preserve">Yvan LOMBARD </w:t>
      </w:r>
      <w:r>
        <w:rPr>
          <w:rFonts w:cs="Arial"/>
          <w:sz w:val="20"/>
          <w:szCs w:val="20"/>
        </w:rPr>
        <w:tab/>
      </w:r>
      <w:r w:rsidRPr="006259D3">
        <w:rPr>
          <w:rFonts w:cs="Arial"/>
          <w:sz w:val="20"/>
          <w:szCs w:val="20"/>
        </w:rPr>
        <w:t>Gilles MAGNON</w:t>
      </w:r>
      <w:r w:rsidRPr="00EC5A65">
        <w:rPr>
          <w:rFonts w:cs="Arial"/>
          <w:sz w:val="20"/>
          <w:szCs w:val="20"/>
        </w:rPr>
        <w:t xml:space="preserve"> </w:t>
      </w:r>
    </w:p>
    <w:p w:rsidR="00870394" w:rsidRDefault="00870394" w:rsidP="00870394">
      <w:pPr>
        <w:tabs>
          <w:tab w:val="left" w:pos="2835"/>
          <w:tab w:val="left" w:pos="5103"/>
          <w:tab w:val="left" w:pos="7371"/>
        </w:tabs>
        <w:spacing w:after="0" w:line="1440" w:lineRule="auto"/>
        <w:jc w:val="both"/>
        <w:rPr>
          <w:rFonts w:cs="Arial"/>
          <w:sz w:val="20"/>
          <w:szCs w:val="20"/>
        </w:rPr>
      </w:pPr>
      <w:r w:rsidRPr="006259D3">
        <w:rPr>
          <w:rFonts w:cs="Arial"/>
          <w:sz w:val="20"/>
          <w:szCs w:val="20"/>
        </w:rPr>
        <w:t>Maryline MANEN</w:t>
      </w:r>
      <w:r>
        <w:rPr>
          <w:rFonts w:cs="Arial"/>
          <w:sz w:val="20"/>
          <w:szCs w:val="20"/>
        </w:rPr>
        <w:tab/>
      </w:r>
      <w:r w:rsidRPr="006259D3">
        <w:rPr>
          <w:rFonts w:cs="Arial"/>
          <w:sz w:val="20"/>
          <w:szCs w:val="20"/>
        </w:rPr>
        <w:t>Claude MARCHAND</w:t>
      </w:r>
      <w:r>
        <w:rPr>
          <w:rFonts w:cs="Arial"/>
          <w:sz w:val="20"/>
          <w:szCs w:val="20"/>
        </w:rPr>
        <w:tab/>
      </w:r>
      <w:r w:rsidRPr="006259D3">
        <w:rPr>
          <w:rFonts w:cs="Arial"/>
          <w:sz w:val="20"/>
          <w:szCs w:val="20"/>
        </w:rPr>
        <w:t>Daniel MAZERES</w:t>
      </w:r>
      <w:r w:rsidRPr="006259D3">
        <w:rPr>
          <w:rFonts w:cs="Arial"/>
          <w:sz w:val="20"/>
          <w:szCs w:val="20"/>
        </w:rPr>
        <w:tab/>
        <w:t>Franck MONGE</w:t>
      </w:r>
    </w:p>
    <w:p w:rsidR="00870394" w:rsidRDefault="00870394" w:rsidP="00870394">
      <w:pPr>
        <w:tabs>
          <w:tab w:val="left" w:pos="2835"/>
          <w:tab w:val="left" w:pos="5103"/>
          <w:tab w:val="left" w:pos="7371"/>
        </w:tabs>
        <w:spacing w:after="0" w:line="1440" w:lineRule="auto"/>
        <w:jc w:val="both"/>
        <w:rPr>
          <w:rFonts w:cs="Arial"/>
          <w:sz w:val="20"/>
          <w:szCs w:val="20"/>
        </w:rPr>
      </w:pPr>
      <w:r>
        <w:rPr>
          <w:rFonts w:cs="Arial"/>
          <w:sz w:val="20"/>
          <w:szCs w:val="20"/>
        </w:rPr>
        <w:t>Jean-</w:t>
      </w:r>
      <w:r w:rsidRPr="006259D3">
        <w:rPr>
          <w:rFonts w:cs="Arial"/>
          <w:sz w:val="20"/>
          <w:szCs w:val="20"/>
        </w:rPr>
        <w:t>François PECCOUD</w:t>
      </w:r>
      <w:r>
        <w:rPr>
          <w:rFonts w:cs="Arial"/>
          <w:sz w:val="20"/>
          <w:szCs w:val="20"/>
        </w:rPr>
        <w:tab/>
        <w:t>F</w:t>
      </w:r>
      <w:r w:rsidRPr="006259D3">
        <w:rPr>
          <w:rFonts w:cs="Arial"/>
          <w:sz w:val="20"/>
          <w:szCs w:val="20"/>
        </w:rPr>
        <w:t xml:space="preserve">rançois PEGON </w:t>
      </w:r>
      <w:r w:rsidRPr="006259D3">
        <w:rPr>
          <w:rFonts w:cs="Arial"/>
          <w:sz w:val="20"/>
          <w:szCs w:val="20"/>
        </w:rPr>
        <w:tab/>
      </w:r>
      <w:r>
        <w:rPr>
          <w:rFonts w:cs="Arial"/>
          <w:sz w:val="20"/>
          <w:szCs w:val="20"/>
        </w:rPr>
        <w:t>Jean-</w:t>
      </w:r>
      <w:r w:rsidRPr="006259D3">
        <w:rPr>
          <w:rFonts w:cs="Arial"/>
          <w:sz w:val="20"/>
          <w:szCs w:val="20"/>
        </w:rPr>
        <w:t xml:space="preserve">Pierre POINT </w:t>
      </w:r>
      <w:r>
        <w:rPr>
          <w:rFonts w:cs="Arial"/>
          <w:sz w:val="20"/>
          <w:szCs w:val="20"/>
        </w:rPr>
        <w:tab/>
      </w:r>
      <w:r w:rsidRPr="006259D3">
        <w:rPr>
          <w:rFonts w:cs="Arial"/>
          <w:sz w:val="20"/>
          <w:szCs w:val="20"/>
        </w:rPr>
        <w:t>Béatrice REY</w:t>
      </w:r>
      <w:r w:rsidRPr="006259D3">
        <w:rPr>
          <w:rFonts w:cs="Arial"/>
          <w:sz w:val="20"/>
          <w:szCs w:val="20"/>
        </w:rPr>
        <w:tab/>
      </w:r>
    </w:p>
    <w:p w:rsidR="00870394" w:rsidRPr="00EC5A65" w:rsidRDefault="00870394" w:rsidP="00870394">
      <w:pPr>
        <w:tabs>
          <w:tab w:val="left" w:pos="2835"/>
          <w:tab w:val="left" w:pos="5103"/>
          <w:tab w:val="left" w:pos="7371"/>
        </w:tabs>
        <w:spacing w:after="0" w:line="1440" w:lineRule="auto"/>
        <w:jc w:val="both"/>
        <w:rPr>
          <w:rFonts w:cs="Arial"/>
          <w:sz w:val="20"/>
          <w:szCs w:val="20"/>
        </w:rPr>
      </w:pPr>
      <w:bookmarkStart w:id="3" w:name="_GoBack"/>
      <w:bookmarkEnd w:id="3"/>
      <w:r w:rsidRPr="00EC5A65">
        <w:rPr>
          <w:rFonts w:cs="Arial"/>
          <w:sz w:val="20"/>
          <w:szCs w:val="20"/>
        </w:rPr>
        <w:t xml:space="preserve">Frédéric TEYSSOT  </w:t>
      </w:r>
    </w:p>
    <w:p w:rsidR="00870394" w:rsidRPr="006259D3" w:rsidRDefault="00870394" w:rsidP="00870394">
      <w:pPr>
        <w:tabs>
          <w:tab w:val="left" w:pos="2835"/>
          <w:tab w:val="left" w:pos="5103"/>
          <w:tab w:val="left" w:pos="7371"/>
        </w:tabs>
        <w:spacing w:after="0" w:line="1440" w:lineRule="auto"/>
        <w:jc w:val="both"/>
        <w:rPr>
          <w:rFonts w:eastAsia="Lucida Sans Unicode" w:cs="Mangal"/>
          <w:kern w:val="1"/>
          <w:lang w:eastAsia="zh-CN" w:bidi="hi-IN"/>
        </w:rPr>
      </w:pPr>
      <w:r w:rsidRPr="00EC5A65">
        <w:rPr>
          <w:rFonts w:cs="Arial"/>
          <w:sz w:val="20"/>
          <w:szCs w:val="20"/>
          <w:lang w:val="en-US"/>
        </w:rPr>
        <w:t xml:space="preserve">Paul VINDRY </w:t>
      </w:r>
    </w:p>
    <w:p w:rsidR="00870394" w:rsidRPr="00316BA3" w:rsidRDefault="00870394" w:rsidP="00870394">
      <w:pPr>
        <w:jc w:val="both"/>
        <w:rPr>
          <w:rFonts w:cs="Arial"/>
        </w:rPr>
      </w:pPr>
    </w:p>
    <w:p w:rsidR="007F799D" w:rsidRPr="007F799D" w:rsidRDefault="007F799D"/>
    <w:sectPr w:rsidR="007F799D" w:rsidRPr="007F799D" w:rsidSect="00FC3D69">
      <w:headerReference w:type="default" r:id="rId10"/>
      <w:footerReference w:type="default" r:id="rId11"/>
      <w:pgSz w:w="11906" w:h="16838"/>
      <w:pgMar w:top="23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A7A" w:rsidRDefault="00991A7A" w:rsidP="00FC3D69">
      <w:pPr>
        <w:spacing w:after="0" w:line="240" w:lineRule="auto"/>
      </w:pPr>
      <w:r>
        <w:separator/>
      </w:r>
    </w:p>
  </w:endnote>
  <w:endnote w:type="continuationSeparator" w:id="0">
    <w:p w:rsidR="00991A7A" w:rsidRDefault="00991A7A" w:rsidP="00FC3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7A" w:rsidRDefault="00991A7A">
    <w:pPr>
      <w:pStyle w:val="Pieddepage"/>
      <w:jc w:val="right"/>
    </w:pPr>
    <w:r>
      <w:fldChar w:fldCharType="begin"/>
    </w:r>
    <w:r>
      <w:instrText>PAGE   \* MERGEFORMAT</w:instrText>
    </w:r>
    <w:r>
      <w:fldChar w:fldCharType="separate"/>
    </w:r>
    <w:r w:rsidR="00A45C0D">
      <w:rPr>
        <w:noProof/>
      </w:rPr>
      <w:t>30</w:t>
    </w:r>
    <w:r>
      <w:fldChar w:fldCharType="end"/>
    </w:r>
  </w:p>
  <w:p w:rsidR="00991A7A" w:rsidRDefault="00991A7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A7A" w:rsidRDefault="00991A7A" w:rsidP="00FC3D69">
      <w:pPr>
        <w:spacing w:after="0" w:line="240" w:lineRule="auto"/>
      </w:pPr>
      <w:r>
        <w:separator/>
      </w:r>
    </w:p>
  </w:footnote>
  <w:footnote w:type="continuationSeparator" w:id="0">
    <w:p w:rsidR="00991A7A" w:rsidRDefault="00991A7A" w:rsidP="00FC3D69">
      <w:pPr>
        <w:spacing w:after="0" w:line="240" w:lineRule="auto"/>
      </w:pPr>
      <w:r>
        <w:continuationSeparator/>
      </w:r>
    </w:p>
  </w:footnote>
  <w:footnote w:id="1">
    <w:p w:rsidR="00991A7A" w:rsidRDefault="00991A7A" w:rsidP="00FC3D69">
      <w:pPr>
        <w:pStyle w:val="Notedebasdepage"/>
      </w:pPr>
      <w:r w:rsidRPr="00C41A0E">
        <w:rPr>
          <w:rStyle w:val="Appelnotedebasdep"/>
          <w:rFonts w:ascii="Calibri" w:hAnsi="Calibri" w:cs="Mangal"/>
        </w:rPr>
        <w:footnoteRef/>
      </w:r>
      <w:r>
        <w:rPr>
          <w:rFonts w:ascii="Calibri" w:hAnsi="Calibri"/>
        </w:rPr>
        <w:t xml:space="preserve"> </w:t>
      </w:r>
      <w:r w:rsidRPr="004348EE">
        <w:rPr>
          <w:rFonts w:ascii="Calibri" w:hAnsi="Calibri"/>
          <w:sz w:val="16"/>
          <w:szCs w:val="16"/>
        </w:rPr>
        <w:t>CUI à 35h payé 1.3 SMIC</w:t>
      </w:r>
    </w:p>
  </w:footnote>
  <w:footnote w:id="2">
    <w:p w:rsidR="00991A7A" w:rsidRDefault="00991A7A" w:rsidP="00FC3D69">
      <w:pPr>
        <w:pStyle w:val="Notedebasdepage"/>
      </w:pPr>
      <w:r w:rsidRPr="004348EE">
        <w:rPr>
          <w:rStyle w:val="Appelnotedebasdep"/>
          <w:rFonts w:ascii="Calibri" w:hAnsi="Calibri" w:cs="Mangal"/>
          <w:sz w:val="16"/>
          <w:szCs w:val="16"/>
        </w:rPr>
        <w:footnoteRef/>
      </w:r>
      <w:r w:rsidRPr="004348EE">
        <w:rPr>
          <w:rFonts w:ascii="Calibri" w:hAnsi="Calibri"/>
          <w:sz w:val="16"/>
          <w:szCs w:val="16"/>
        </w:rPr>
        <w:t xml:space="preserve"> Poste conseiller énergie-habitat 6 mois + AMO (passeport rénovation, centre de ressource pro...). Ligne proposée à 60 000 €</w:t>
      </w:r>
    </w:p>
  </w:footnote>
  <w:footnote w:id="3">
    <w:p w:rsidR="00991A7A" w:rsidRDefault="00991A7A" w:rsidP="00FC3D69">
      <w:pPr>
        <w:pStyle w:val="Notedebasdepage"/>
      </w:pPr>
      <w:r w:rsidRPr="004348EE">
        <w:rPr>
          <w:rStyle w:val="Appelnotedebasdep"/>
          <w:rFonts w:ascii="Calibri" w:hAnsi="Calibri" w:cs="Mangal"/>
          <w:sz w:val="16"/>
          <w:szCs w:val="16"/>
        </w:rPr>
        <w:footnoteRef/>
      </w:r>
      <w:r w:rsidRPr="004348EE">
        <w:rPr>
          <w:rFonts w:ascii="Calibri" w:hAnsi="Calibri"/>
          <w:sz w:val="16"/>
          <w:szCs w:val="16"/>
        </w:rPr>
        <w:t xml:space="preserve"> AMO juridique, financière, et administrative pour travailler sur l'organisation, les outils d'accompagnement et de soutien de projets, la gouvernance … Ligne proposée à 57 180€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7A" w:rsidRDefault="00991A7A" w:rsidP="00991A7A">
    <w:pPr>
      <w:pStyle w:val="En-tte"/>
      <w:tabs>
        <w:tab w:val="clear" w:pos="9072"/>
      </w:tabs>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i1025" type="#_x0000_t75" style="width:93.75pt;height:63pt;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B4503"/>
    <w:multiLevelType w:val="hybridMultilevel"/>
    <w:tmpl w:val="0BE6BA2A"/>
    <w:lvl w:ilvl="0" w:tplc="AB3EE986">
      <w:start w:val="1"/>
      <w:numFmt w:val="bullet"/>
      <w:lvlText w:val=""/>
      <w:lvlJc w:val="left"/>
      <w:pPr>
        <w:ind w:left="1996" w:hanging="360"/>
      </w:pPr>
      <w:rPr>
        <w:rFonts w:ascii="Symbol" w:hAnsi="Symbol" w:hint="default"/>
      </w:rPr>
    </w:lvl>
    <w:lvl w:ilvl="1" w:tplc="040C0003" w:tentative="1">
      <w:start w:val="1"/>
      <w:numFmt w:val="bullet"/>
      <w:lvlText w:val="o"/>
      <w:lvlJc w:val="left"/>
      <w:pPr>
        <w:ind w:left="2716" w:hanging="360"/>
      </w:pPr>
      <w:rPr>
        <w:rFonts w:ascii="Courier New" w:hAnsi="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
    <w:nsid w:val="04804275"/>
    <w:multiLevelType w:val="hybridMultilevel"/>
    <w:tmpl w:val="970E72A2"/>
    <w:lvl w:ilvl="0" w:tplc="9F286150">
      <w:numFmt w:val="bullet"/>
      <w:lvlText w:val="-"/>
      <w:lvlJc w:val="left"/>
      <w:pPr>
        <w:ind w:left="2160" w:hanging="360"/>
      </w:pPr>
      <w:rPr>
        <w:rFonts w:ascii="Times New Roman" w:eastAsia="Times New Roman" w:hAnsi="Times New Roman" w:hint="default"/>
      </w:rPr>
    </w:lvl>
    <w:lvl w:ilvl="1" w:tplc="040C0003" w:tentative="1">
      <w:start w:val="1"/>
      <w:numFmt w:val="bullet"/>
      <w:lvlText w:val="o"/>
      <w:lvlJc w:val="left"/>
      <w:pPr>
        <w:ind w:left="2880" w:hanging="360"/>
      </w:pPr>
      <w:rPr>
        <w:rFonts w:ascii="Courier New" w:hAnsi="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
    <w:nsid w:val="07307A7F"/>
    <w:multiLevelType w:val="hybridMultilevel"/>
    <w:tmpl w:val="3FB21FE6"/>
    <w:lvl w:ilvl="0" w:tplc="30B87DEE">
      <w:start w:val="1"/>
      <w:numFmt w:val="decimal"/>
      <w:lvlText w:val="%1."/>
      <w:lvlJc w:val="left"/>
      <w:pPr>
        <w:ind w:left="720" w:hanging="360"/>
      </w:pPr>
      <w:rPr>
        <w:rFonts w:cs="Times New Roman"/>
        <w:b/>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
    <w:nsid w:val="094D77F8"/>
    <w:multiLevelType w:val="hybridMultilevel"/>
    <w:tmpl w:val="8914328E"/>
    <w:lvl w:ilvl="0" w:tplc="9F28615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CF13AF3"/>
    <w:multiLevelType w:val="hybridMultilevel"/>
    <w:tmpl w:val="96DA9C80"/>
    <w:lvl w:ilvl="0" w:tplc="040C0003">
      <w:start w:val="1"/>
      <w:numFmt w:val="bullet"/>
      <w:lvlText w:val="o"/>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nsid w:val="0F9740E6"/>
    <w:multiLevelType w:val="hybridMultilevel"/>
    <w:tmpl w:val="5FD610D2"/>
    <w:lvl w:ilvl="0" w:tplc="5C5CB028">
      <w:numFmt w:val="bullet"/>
      <w:lvlText w:val="-"/>
      <w:lvlJc w:val="left"/>
      <w:pPr>
        <w:ind w:left="405" w:hanging="360"/>
      </w:pPr>
      <w:rPr>
        <w:rFonts w:ascii="Calibri" w:eastAsia="Times New Roman" w:hAnsi="Calibri" w:hint="default"/>
        <w:b w:val="0"/>
        <w:u w:val="none"/>
      </w:rPr>
    </w:lvl>
    <w:lvl w:ilvl="1" w:tplc="040C0003" w:tentative="1">
      <w:start w:val="1"/>
      <w:numFmt w:val="bullet"/>
      <w:lvlText w:val="o"/>
      <w:lvlJc w:val="left"/>
      <w:pPr>
        <w:ind w:left="1125" w:hanging="360"/>
      </w:pPr>
      <w:rPr>
        <w:rFonts w:ascii="Courier New" w:hAnsi="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6">
    <w:nsid w:val="12336A66"/>
    <w:multiLevelType w:val="hybridMultilevel"/>
    <w:tmpl w:val="3A80D234"/>
    <w:lvl w:ilvl="0" w:tplc="9F286150">
      <w:numFmt w:val="bullet"/>
      <w:lvlText w:val="-"/>
      <w:lvlJc w:val="left"/>
      <w:pPr>
        <w:ind w:left="1080" w:hanging="360"/>
      </w:pPr>
      <w:rPr>
        <w:rFonts w:ascii="Times New Roman" w:eastAsia="Times New Roman" w:hAnsi="Times New Roman"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nsid w:val="1C9A70BA"/>
    <w:multiLevelType w:val="hybridMultilevel"/>
    <w:tmpl w:val="C47C4DA8"/>
    <w:lvl w:ilvl="0" w:tplc="9F28615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0410E3A"/>
    <w:multiLevelType w:val="hybridMultilevel"/>
    <w:tmpl w:val="4516DDC8"/>
    <w:lvl w:ilvl="0" w:tplc="9F28615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37B6541"/>
    <w:multiLevelType w:val="hybridMultilevel"/>
    <w:tmpl w:val="60FADC62"/>
    <w:lvl w:ilvl="0" w:tplc="9F28615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F713BC1"/>
    <w:multiLevelType w:val="hybridMultilevel"/>
    <w:tmpl w:val="116CC91E"/>
    <w:lvl w:ilvl="0" w:tplc="9F28615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0D353D4"/>
    <w:multiLevelType w:val="hybridMultilevel"/>
    <w:tmpl w:val="D9C286BE"/>
    <w:lvl w:ilvl="0" w:tplc="040C0003">
      <w:start w:val="1"/>
      <w:numFmt w:val="bullet"/>
      <w:lvlText w:val="o"/>
      <w:lvlJc w:val="left"/>
      <w:pPr>
        <w:ind w:left="720" w:hanging="360"/>
      </w:pPr>
      <w:rPr>
        <w:rFonts w:ascii="Courier New" w:hAnsi="Courier New"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2">
    <w:nsid w:val="3DC03493"/>
    <w:multiLevelType w:val="hybridMultilevel"/>
    <w:tmpl w:val="3BE085AE"/>
    <w:lvl w:ilvl="0" w:tplc="9F28615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ED541AC"/>
    <w:multiLevelType w:val="hybridMultilevel"/>
    <w:tmpl w:val="1FDEEF48"/>
    <w:lvl w:ilvl="0" w:tplc="4DA89470">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F710D64"/>
    <w:multiLevelType w:val="hybridMultilevel"/>
    <w:tmpl w:val="3FB21FE6"/>
    <w:lvl w:ilvl="0" w:tplc="30B87DEE">
      <w:start w:val="1"/>
      <w:numFmt w:val="decimal"/>
      <w:lvlText w:val="%1."/>
      <w:lvlJc w:val="left"/>
      <w:pPr>
        <w:ind w:left="720" w:hanging="360"/>
      </w:pPr>
      <w:rPr>
        <w:rFonts w:cs="Times New Roman"/>
        <w:b/>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5">
    <w:nsid w:val="40541B6E"/>
    <w:multiLevelType w:val="hybridMultilevel"/>
    <w:tmpl w:val="24D4521C"/>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2DD5DF2"/>
    <w:multiLevelType w:val="hybridMultilevel"/>
    <w:tmpl w:val="C2D60E42"/>
    <w:lvl w:ilvl="0" w:tplc="AB3EE986">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7">
    <w:nsid w:val="44773DDE"/>
    <w:multiLevelType w:val="hybridMultilevel"/>
    <w:tmpl w:val="3F4EF474"/>
    <w:lvl w:ilvl="0" w:tplc="9F286150">
      <w:numFmt w:val="bullet"/>
      <w:lvlText w:val="-"/>
      <w:lvlJc w:val="left"/>
      <w:pPr>
        <w:ind w:left="720" w:hanging="360"/>
      </w:pPr>
      <w:rPr>
        <w:rFonts w:ascii="Times New Roman" w:eastAsia="Times New Roman" w:hAnsi="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8">
    <w:nsid w:val="44A249DA"/>
    <w:multiLevelType w:val="hybridMultilevel"/>
    <w:tmpl w:val="C44A0866"/>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5325B87"/>
    <w:multiLevelType w:val="hybridMultilevel"/>
    <w:tmpl w:val="5BD20F5A"/>
    <w:lvl w:ilvl="0" w:tplc="518E27AC">
      <w:start w:val="101"/>
      <w:numFmt w:val="bullet"/>
      <w:lvlText w:val="-"/>
      <w:lvlJc w:val="left"/>
      <w:pPr>
        <w:ind w:left="720" w:hanging="360"/>
      </w:pPr>
      <w:rPr>
        <w:rFonts w:ascii="Arial" w:eastAsia="Times New Roman" w:hAnsi="Arial"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20">
    <w:nsid w:val="474A2BB4"/>
    <w:multiLevelType w:val="hybridMultilevel"/>
    <w:tmpl w:val="055E2CDC"/>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E9D14F8"/>
    <w:multiLevelType w:val="hybridMultilevel"/>
    <w:tmpl w:val="643268FE"/>
    <w:lvl w:ilvl="0" w:tplc="9F28615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7854792"/>
    <w:multiLevelType w:val="hybridMultilevel"/>
    <w:tmpl w:val="0472C256"/>
    <w:lvl w:ilvl="0" w:tplc="040C0003">
      <w:start w:val="1"/>
      <w:numFmt w:val="bullet"/>
      <w:lvlText w:val="o"/>
      <w:lvlJc w:val="left"/>
      <w:pPr>
        <w:ind w:left="1276" w:hanging="360"/>
      </w:pPr>
      <w:rPr>
        <w:rFonts w:ascii="Courier New" w:hAnsi="Courier New" w:hint="default"/>
      </w:rPr>
    </w:lvl>
    <w:lvl w:ilvl="1" w:tplc="040C0003" w:tentative="1">
      <w:start w:val="1"/>
      <w:numFmt w:val="bullet"/>
      <w:lvlText w:val="o"/>
      <w:lvlJc w:val="left"/>
      <w:pPr>
        <w:ind w:left="1996" w:hanging="360"/>
      </w:pPr>
      <w:rPr>
        <w:rFonts w:ascii="Courier New" w:hAnsi="Courier New" w:hint="default"/>
      </w:rPr>
    </w:lvl>
    <w:lvl w:ilvl="2" w:tplc="040C0005" w:tentative="1">
      <w:start w:val="1"/>
      <w:numFmt w:val="bullet"/>
      <w:lvlText w:val=""/>
      <w:lvlJc w:val="left"/>
      <w:pPr>
        <w:ind w:left="2716" w:hanging="360"/>
      </w:pPr>
      <w:rPr>
        <w:rFonts w:ascii="Wingdings" w:hAnsi="Wingdings" w:hint="default"/>
      </w:rPr>
    </w:lvl>
    <w:lvl w:ilvl="3" w:tplc="040C0001" w:tentative="1">
      <w:start w:val="1"/>
      <w:numFmt w:val="bullet"/>
      <w:lvlText w:val=""/>
      <w:lvlJc w:val="left"/>
      <w:pPr>
        <w:ind w:left="3436" w:hanging="360"/>
      </w:pPr>
      <w:rPr>
        <w:rFonts w:ascii="Symbol" w:hAnsi="Symbol" w:hint="default"/>
      </w:rPr>
    </w:lvl>
    <w:lvl w:ilvl="4" w:tplc="040C0003" w:tentative="1">
      <w:start w:val="1"/>
      <w:numFmt w:val="bullet"/>
      <w:lvlText w:val="o"/>
      <w:lvlJc w:val="left"/>
      <w:pPr>
        <w:ind w:left="4156" w:hanging="360"/>
      </w:pPr>
      <w:rPr>
        <w:rFonts w:ascii="Courier New" w:hAnsi="Courier New" w:hint="default"/>
      </w:rPr>
    </w:lvl>
    <w:lvl w:ilvl="5" w:tplc="040C0005" w:tentative="1">
      <w:start w:val="1"/>
      <w:numFmt w:val="bullet"/>
      <w:lvlText w:val=""/>
      <w:lvlJc w:val="left"/>
      <w:pPr>
        <w:ind w:left="4876" w:hanging="360"/>
      </w:pPr>
      <w:rPr>
        <w:rFonts w:ascii="Wingdings" w:hAnsi="Wingdings" w:hint="default"/>
      </w:rPr>
    </w:lvl>
    <w:lvl w:ilvl="6" w:tplc="040C0001" w:tentative="1">
      <w:start w:val="1"/>
      <w:numFmt w:val="bullet"/>
      <w:lvlText w:val=""/>
      <w:lvlJc w:val="left"/>
      <w:pPr>
        <w:ind w:left="5596" w:hanging="360"/>
      </w:pPr>
      <w:rPr>
        <w:rFonts w:ascii="Symbol" w:hAnsi="Symbol" w:hint="default"/>
      </w:rPr>
    </w:lvl>
    <w:lvl w:ilvl="7" w:tplc="040C0003" w:tentative="1">
      <w:start w:val="1"/>
      <w:numFmt w:val="bullet"/>
      <w:lvlText w:val="o"/>
      <w:lvlJc w:val="left"/>
      <w:pPr>
        <w:ind w:left="6316" w:hanging="360"/>
      </w:pPr>
      <w:rPr>
        <w:rFonts w:ascii="Courier New" w:hAnsi="Courier New" w:hint="default"/>
      </w:rPr>
    </w:lvl>
    <w:lvl w:ilvl="8" w:tplc="040C0005" w:tentative="1">
      <w:start w:val="1"/>
      <w:numFmt w:val="bullet"/>
      <w:lvlText w:val=""/>
      <w:lvlJc w:val="left"/>
      <w:pPr>
        <w:ind w:left="7036" w:hanging="360"/>
      </w:pPr>
      <w:rPr>
        <w:rFonts w:ascii="Wingdings" w:hAnsi="Wingdings" w:hint="default"/>
      </w:rPr>
    </w:lvl>
  </w:abstractNum>
  <w:abstractNum w:abstractNumId="23">
    <w:nsid w:val="5C502A0B"/>
    <w:multiLevelType w:val="hybridMultilevel"/>
    <w:tmpl w:val="5BAE806E"/>
    <w:lvl w:ilvl="0" w:tplc="0FB63E9A">
      <w:start w:val="36"/>
      <w:numFmt w:val="bullet"/>
      <w:lvlText w:val="-"/>
      <w:lvlJc w:val="left"/>
      <w:pPr>
        <w:tabs>
          <w:tab w:val="num" w:pos="720"/>
        </w:tabs>
        <w:ind w:left="720" w:hanging="360"/>
      </w:pPr>
      <w:rPr>
        <w:rFonts w:ascii="Arial" w:eastAsia="Times New Roman" w:hAnsi="Arial" w:hint="default"/>
      </w:rPr>
    </w:lvl>
    <w:lvl w:ilvl="1" w:tplc="0FB63E9A">
      <w:start w:val="36"/>
      <w:numFmt w:val="bullet"/>
      <w:lvlText w:val="-"/>
      <w:lvlJc w:val="left"/>
      <w:pPr>
        <w:tabs>
          <w:tab w:val="num" w:pos="1440"/>
        </w:tabs>
        <w:ind w:left="1440" w:hanging="360"/>
      </w:pPr>
      <w:rPr>
        <w:rFonts w:ascii="Arial" w:eastAsia="Times New Roman" w:hAnsi="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5E0643C2"/>
    <w:multiLevelType w:val="hybridMultilevel"/>
    <w:tmpl w:val="5F747BE2"/>
    <w:lvl w:ilvl="0" w:tplc="9F28615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76C7854"/>
    <w:multiLevelType w:val="hybridMultilevel"/>
    <w:tmpl w:val="33B88594"/>
    <w:lvl w:ilvl="0" w:tplc="9F286150">
      <w:numFmt w:val="bullet"/>
      <w:lvlText w:val="-"/>
      <w:lvlJc w:val="left"/>
      <w:pPr>
        <w:ind w:left="1440" w:hanging="360"/>
      </w:pPr>
      <w:rPr>
        <w:rFonts w:ascii="Times New Roman" w:eastAsia="Times New Roman" w:hAnsi="Times New Roman"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nsid w:val="69437E68"/>
    <w:multiLevelType w:val="hybridMultilevel"/>
    <w:tmpl w:val="4FA6FD90"/>
    <w:lvl w:ilvl="0" w:tplc="9F28615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E754203"/>
    <w:multiLevelType w:val="hybridMultilevel"/>
    <w:tmpl w:val="D23CE33E"/>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75DD5EBE"/>
    <w:multiLevelType w:val="hybridMultilevel"/>
    <w:tmpl w:val="D1F4FEA8"/>
    <w:lvl w:ilvl="0" w:tplc="D9F4F524">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75EA6BD8"/>
    <w:multiLevelType w:val="hybridMultilevel"/>
    <w:tmpl w:val="1B32ADA2"/>
    <w:lvl w:ilvl="0" w:tplc="9F28615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772B1044"/>
    <w:multiLevelType w:val="hybridMultilevel"/>
    <w:tmpl w:val="60E829C6"/>
    <w:lvl w:ilvl="0" w:tplc="0FB63E9A">
      <w:start w:val="36"/>
      <w:numFmt w:val="bullet"/>
      <w:lvlText w:val="-"/>
      <w:lvlJc w:val="left"/>
      <w:pPr>
        <w:tabs>
          <w:tab w:val="num" w:pos="720"/>
        </w:tabs>
        <w:ind w:left="720" w:hanging="360"/>
      </w:pPr>
      <w:rPr>
        <w:rFonts w:ascii="Arial" w:eastAsia="Times New Roman" w:hAnsi="Arial" w:hint="default"/>
      </w:rPr>
    </w:lvl>
    <w:lvl w:ilvl="1" w:tplc="0FB63E9A">
      <w:start w:val="36"/>
      <w:numFmt w:val="bullet"/>
      <w:lvlText w:val="-"/>
      <w:lvlJc w:val="left"/>
      <w:pPr>
        <w:tabs>
          <w:tab w:val="num" w:pos="1440"/>
        </w:tabs>
        <w:ind w:left="1440" w:hanging="360"/>
      </w:pPr>
      <w:rPr>
        <w:rFonts w:ascii="Arial" w:eastAsia="Times New Roman" w:hAnsi="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7E9A37DC"/>
    <w:multiLevelType w:val="hybridMultilevel"/>
    <w:tmpl w:val="669870BC"/>
    <w:lvl w:ilvl="0" w:tplc="D9F4F524">
      <w:numFmt w:val="bullet"/>
      <w:lvlText w:val="-"/>
      <w:lvlJc w:val="left"/>
      <w:pPr>
        <w:ind w:left="1080" w:hanging="360"/>
      </w:pPr>
      <w:rPr>
        <w:rFonts w:ascii="Arial" w:eastAsia="Times New Roman" w:hAnsi="Aria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nsid w:val="7FEB3D33"/>
    <w:multiLevelType w:val="hybridMultilevel"/>
    <w:tmpl w:val="2490EC76"/>
    <w:lvl w:ilvl="0" w:tplc="F96AEA5A">
      <w:numFmt w:val="bullet"/>
      <w:lvlText w:val="-"/>
      <w:lvlJc w:val="left"/>
      <w:pPr>
        <w:ind w:left="405" w:hanging="360"/>
      </w:pPr>
      <w:rPr>
        <w:rFonts w:ascii="Calibri" w:eastAsia="Times New Roman" w:hAnsi="Calibri" w:hint="default"/>
      </w:rPr>
    </w:lvl>
    <w:lvl w:ilvl="1" w:tplc="040C0003" w:tentative="1">
      <w:start w:val="1"/>
      <w:numFmt w:val="bullet"/>
      <w:lvlText w:val="o"/>
      <w:lvlJc w:val="left"/>
      <w:pPr>
        <w:ind w:left="1125" w:hanging="360"/>
      </w:pPr>
      <w:rPr>
        <w:rFonts w:ascii="Courier New" w:hAnsi="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hint="default"/>
      </w:rPr>
    </w:lvl>
    <w:lvl w:ilvl="8" w:tplc="040C0005" w:tentative="1">
      <w:start w:val="1"/>
      <w:numFmt w:val="bullet"/>
      <w:lvlText w:val=""/>
      <w:lvlJc w:val="left"/>
      <w:pPr>
        <w:ind w:left="6165" w:hanging="360"/>
      </w:pPr>
      <w:rPr>
        <w:rFonts w:ascii="Wingdings" w:hAnsi="Wingdings" w:hint="default"/>
      </w:rPr>
    </w:lvl>
  </w:abstractNum>
  <w:num w:numId="1">
    <w:abstractNumId w:val="2"/>
  </w:num>
  <w:num w:numId="2">
    <w:abstractNumId w:val="4"/>
  </w:num>
  <w:num w:numId="3">
    <w:abstractNumId w:val="1"/>
  </w:num>
  <w:num w:numId="4">
    <w:abstractNumId w:val="11"/>
  </w:num>
  <w:num w:numId="5">
    <w:abstractNumId w:val="22"/>
  </w:num>
  <w:num w:numId="6">
    <w:abstractNumId w:val="13"/>
  </w:num>
  <w:num w:numId="7">
    <w:abstractNumId w:val="0"/>
  </w:num>
  <w:num w:numId="8">
    <w:abstractNumId w:val="26"/>
  </w:num>
  <w:num w:numId="9">
    <w:abstractNumId w:val="12"/>
  </w:num>
  <w:num w:numId="10">
    <w:abstractNumId w:val="7"/>
  </w:num>
  <w:num w:numId="11">
    <w:abstractNumId w:val="6"/>
  </w:num>
  <w:num w:numId="12">
    <w:abstractNumId w:val="32"/>
  </w:num>
  <w:num w:numId="13">
    <w:abstractNumId w:val="20"/>
  </w:num>
  <w:num w:numId="14">
    <w:abstractNumId w:val="30"/>
  </w:num>
  <w:num w:numId="15">
    <w:abstractNumId w:val="23"/>
  </w:num>
  <w:num w:numId="16">
    <w:abstractNumId w:val="9"/>
  </w:num>
  <w:num w:numId="17">
    <w:abstractNumId w:val="24"/>
  </w:num>
  <w:num w:numId="18">
    <w:abstractNumId w:val="27"/>
  </w:num>
  <w:num w:numId="19">
    <w:abstractNumId w:val="21"/>
  </w:num>
  <w:num w:numId="20">
    <w:abstractNumId w:val="25"/>
  </w:num>
  <w:num w:numId="21">
    <w:abstractNumId w:val="28"/>
  </w:num>
  <w:num w:numId="22">
    <w:abstractNumId w:val="31"/>
  </w:num>
  <w:num w:numId="23">
    <w:abstractNumId w:val="5"/>
  </w:num>
  <w:num w:numId="24">
    <w:abstractNumId w:val="18"/>
  </w:num>
  <w:num w:numId="25">
    <w:abstractNumId w:val="10"/>
  </w:num>
  <w:num w:numId="26">
    <w:abstractNumId w:val="8"/>
  </w:num>
  <w:num w:numId="27">
    <w:abstractNumId w:val="3"/>
  </w:num>
  <w:num w:numId="2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15"/>
  </w:num>
  <w:num w:numId="33">
    <w:abstractNumId w:val="17"/>
  </w:num>
  <w:num w:numId="34">
    <w:abstractNumId w:val="16"/>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hdrShapeDefaults>
    <o:shapedefaults v:ext="edit" spidmax="614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3D69"/>
    <w:rsid w:val="00007D34"/>
    <w:rsid w:val="00045427"/>
    <w:rsid w:val="000575B4"/>
    <w:rsid w:val="000611F7"/>
    <w:rsid w:val="0006322D"/>
    <w:rsid w:val="00065BFF"/>
    <w:rsid w:val="00081785"/>
    <w:rsid w:val="00093FEA"/>
    <w:rsid w:val="00097436"/>
    <w:rsid w:val="000A2FB0"/>
    <w:rsid w:val="000B7120"/>
    <w:rsid w:val="000D3293"/>
    <w:rsid w:val="000E2197"/>
    <w:rsid w:val="000E289C"/>
    <w:rsid w:val="000E514C"/>
    <w:rsid w:val="000E6ACA"/>
    <w:rsid w:val="00100699"/>
    <w:rsid w:val="00114B3E"/>
    <w:rsid w:val="001201D5"/>
    <w:rsid w:val="0012482F"/>
    <w:rsid w:val="00125F03"/>
    <w:rsid w:val="00137B10"/>
    <w:rsid w:val="00146193"/>
    <w:rsid w:val="00153162"/>
    <w:rsid w:val="001739A7"/>
    <w:rsid w:val="0018749A"/>
    <w:rsid w:val="001B5F84"/>
    <w:rsid w:val="001B78BE"/>
    <w:rsid w:val="001C1A06"/>
    <w:rsid w:val="001E5412"/>
    <w:rsid w:val="0020430A"/>
    <w:rsid w:val="00230226"/>
    <w:rsid w:val="00232936"/>
    <w:rsid w:val="00241CA5"/>
    <w:rsid w:val="002443C2"/>
    <w:rsid w:val="00246BD3"/>
    <w:rsid w:val="002540D0"/>
    <w:rsid w:val="00285433"/>
    <w:rsid w:val="00296B02"/>
    <w:rsid w:val="002A0A8E"/>
    <w:rsid w:val="002A3F62"/>
    <w:rsid w:val="002A7341"/>
    <w:rsid w:val="002A7F44"/>
    <w:rsid w:val="002B396D"/>
    <w:rsid w:val="002B5702"/>
    <w:rsid w:val="002B5A95"/>
    <w:rsid w:val="002B5B8C"/>
    <w:rsid w:val="002B67B4"/>
    <w:rsid w:val="002C4F2A"/>
    <w:rsid w:val="002D7DA6"/>
    <w:rsid w:val="002F10E4"/>
    <w:rsid w:val="00322C63"/>
    <w:rsid w:val="00342A7C"/>
    <w:rsid w:val="00346D42"/>
    <w:rsid w:val="00377C4B"/>
    <w:rsid w:val="00381D46"/>
    <w:rsid w:val="00393048"/>
    <w:rsid w:val="003B1E14"/>
    <w:rsid w:val="003B55C2"/>
    <w:rsid w:val="003C5791"/>
    <w:rsid w:val="003E1888"/>
    <w:rsid w:val="00400B87"/>
    <w:rsid w:val="004348EE"/>
    <w:rsid w:val="00436705"/>
    <w:rsid w:val="004523D6"/>
    <w:rsid w:val="00466D53"/>
    <w:rsid w:val="0047297D"/>
    <w:rsid w:val="00473ACF"/>
    <w:rsid w:val="00475732"/>
    <w:rsid w:val="00480EFB"/>
    <w:rsid w:val="004812BD"/>
    <w:rsid w:val="004923AE"/>
    <w:rsid w:val="00492BC4"/>
    <w:rsid w:val="00494A3F"/>
    <w:rsid w:val="004A0B31"/>
    <w:rsid w:val="004C2DEB"/>
    <w:rsid w:val="004C75EB"/>
    <w:rsid w:val="004D113B"/>
    <w:rsid w:val="004D67E1"/>
    <w:rsid w:val="004E1B5A"/>
    <w:rsid w:val="004F29D0"/>
    <w:rsid w:val="005104E3"/>
    <w:rsid w:val="00516D9C"/>
    <w:rsid w:val="00522FDB"/>
    <w:rsid w:val="005239E2"/>
    <w:rsid w:val="00536BE0"/>
    <w:rsid w:val="005421D2"/>
    <w:rsid w:val="00547AF8"/>
    <w:rsid w:val="00551FF8"/>
    <w:rsid w:val="00564E79"/>
    <w:rsid w:val="00570521"/>
    <w:rsid w:val="00571767"/>
    <w:rsid w:val="005742AB"/>
    <w:rsid w:val="0058127A"/>
    <w:rsid w:val="00584DC5"/>
    <w:rsid w:val="005B1DB5"/>
    <w:rsid w:val="005B66DC"/>
    <w:rsid w:val="005C2C29"/>
    <w:rsid w:val="005C6AD7"/>
    <w:rsid w:val="005E0356"/>
    <w:rsid w:val="005E1EAB"/>
    <w:rsid w:val="005E43BF"/>
    <w:rsid w:val="005E64A0"/>
    <w:rsid w:val="005F0778"/>
    <w:rsid w:val="006008F9"/>
    <w:rsid w:val="006259D3"/>
    <w:rsid w:val="00625CA7"/>
    <w:rsid w:val="00625D37"/>
    <w:rsid w:val="00640AFA"/>
    <w:rsid w:val="00660C2E"/>
    <w:rsid w:val="00687BB9"/>
    <w:rsid w:val="00687C7E"/>
    <w:rsid w:val="00694EBD"/>
    <w:rsid w:val="006B1BB9"/>
    <w:rsid w:val="006B2CED"/>
    <w:rsid w:val="006B432E"/>
    <w:rsid w:val="006F2C2C"/>
    <w:rsid w:val="006F76BE"/>
    <w:rsid w:val="00707C3C"/>
    <w:rsid w:val="00714C2D"/>
    <w:rsid w:val="007228F1"/>
    <w:rsid w:val="00757B27"/>
    <w:rsid w:val="00770D3C"/>
    <w:rsid w:val="00774428"/>
    <w:rsid w:val="007A1F28"/>
    <w:rsid w:val="007A5B39"/>
    <w:rsid w:val="007B32B9"/>
    <w:rsid w:val="007B6CDE"/>
    <w:rsid w:val="007C4C3F"/>
    <w:rsid w:val="007C68E8"/>
    <w:rsid w:val="007E72CF"/>
    <w:rsid w:val="007F799D"/>
    <w:rsid w:val="008121AC"/>
    <w:rsid w:val="00830608"/>
    <w:rsid w:val="00831BE8"/>
    <w:rsid w:val="00851534"/>
    <w:rsid w:val="00870394"/>
    <w:rsid w:val="008870CC"/>
    <w:rsid w:val="00890639"/>
    <w:rsid w:val="00895316"/>
    <w:rsid w:val="008A3A0D"/>
    <w:rsid w:val="008B3D43"/>
    <w:rsid w:val="008B5685"/>
    <w:rsid w:val="008D272C"/>
    <w:rsid w:val="008E28E3"/>
    <w:rsid w:val="008F6BC7"/>
    <w:rsid w:val="009065C1"/>
    <w:rsid w:val="00906F1C"/>
    <w:rsid w:val="00911BC4"/>
    <w:rsid w:val="00917A83"/>
    <w:rsid w:val="0092002B"/>
    <w:rsid w:val="009353F0"/>
    <w:rsid w:val="00944AEE"/>
    <w:rsid w:val="00973369"/>
    <w:rsid w:val="00973E7F"/>
    <w:rsid w:val="00976F7F"/>
    <w:rsid w:val="00977105"/>
    <w:rsid w:val="009772DF"/>
    <w:rsid w:val="009843FA"/>
    <w:rsid w:val="00991A7A"/>
    <w:rsid w:val="009B29FF"/>
    <w:rsid w:val="009C0397"/>
    <w:rsid w:val="009C0540"/>
    <w:rsid w:val="009D0D3C"/>
    <w:rsid w:val="009D2D26"/>
    <w:rsid w:val="009D2ED9"/>
    <w:rsid w:val="009D5B25"/>
    <w:rsid w:val="009F35E2"/>
    <w:rsid w:val="00A02909"/>
    <w:rsid w:val="00A0437E"/>
    <w:rsid w:val="00A2013D"/>
    <w:rsid w:val="00A21754"/>
    <w:rsid w:val="00A24DC4"/>
    <w:rsid w:val="00A34410"/>
    <w:rsid w:val="00A45C0D"/>
    <w:rsid w:val="00A516BC"/>
    <w:rsid w:val="00A66339"/>
    <w:rsid w:val="00A66507"/>
    <w:rsid w:val="00A671BF"/>
    <w:rsid w:val="00A8011C"/>
    <w:rsid w:val="00A82ED5"/>
    <w:rsid w:val="00A840C9"/>
    <w:rsid w:val="00A90369"/>
    <w:rsid w:val="00A91E81"/>
    <w:rsid w:val="00AA0433"/>
    <w:rsid w:val="00AD777F"/>
    <w:rsid w:val="00AD7EC1"/>
    <w:rsid w:val="00B005FE"/>
    <w:rsid w:val="00B10813"/>
    <w:rsid w:val="00B2055E"/>
    <w:rsid w:val="00B23B20"/>
    <w:rsid w:val="00B31761"/>
    <w:rsid w:val="00B43266"/>
    <w:rsid w:val="00B50453"/>
    <w:rsid w:val="00B66885"/>
    <w:rsid w:val="00B7226F"/>
    <w:rsid w:val="00BB4C93"/>
    <w:rsid w:val="00BC1375"/>
    <w:rsid w:val="00BC2523"/>
    <w:rsid w:val="00BE5D00"/>
    <w:rsid w:val="00BE778E"/>
    <w:rsid w:val="00BF1C5F"/>
    <w:rsid w:val="00BF45B0"/>
    <w:rsid w:val="00C10138"/>
    <w:rsid w:val="00C12553"/>
    <w:rsid w:val="00C24B3B"/>
    <w:rsid w:val="00C301D7"/>
    <w:rsid w:val="00C328D3"/>
    <w:rsid w:val="00C41A0E"/>
    <w:rsid w:val="00C42ECB"/>
    <w:rsid w:val="00C45963"/>
    <w:rsid w:val="00C623F0"/>
    <w:rsid w:val="00C64E86"/>
    <w:rsid w:val="00C70A86"/>
    <w:rsid w:val="00C76725"/>
    <w:rsid w:val="00C83A8E"/>
    <w:rsid w:val="00C84CFA"/>
    <w:rsid w:val="00C91603"/>
    <w:rsid w:val="00C93339"/>
    <w:rsid w:val="00C942D5"/>
    <w:rsid w:val="00C95765"/>
    <w:rsid w:val="00CA62D3"/>
    <w:rsid w:val="00CB2459"/>
    <w:rsid w:val="00CB54F0"/>
    <w:rsid w:val="00CB5B5C"/>
    <w:rsid w:val="00CD6D36"/>
    <w:rsid w:val="00CD7E03"/>
    <w:rsid w:val="00CE3CA2"/>
    <w:rsid w:val="00CF26DD"/>
    <w:rsid w:val="00CF3971"/>
    <w:rsid w:val="00CF78F6"/>
    <w:rsid w:val="00D06B04"/>
    <w:rsid w:val="00D20C79"/>
    <w:rsid w:val="00D23832"/>
    <w:rsid w:val="00D33CC6"/>
    <w:rsid w:val="00D350D3"/>
    <w:rsid w:val="00D354D6"/>
    <w:rsid w:val="00D36011"/>
    <w:rsid w:val="00D3706B"/>
    <w:rsid w:val="00D45B63"/>
    <w:rsid w:val="00D46D72"/>
    <w:rsid w:val="00D63035"/>
    <w:rsid w:val="00D65CAD"/>
    <w:rsid w:val="00D729EB"/>
    <w:rsid w:val="00D730A6"/>
    <w:rsid w:val="00D73AC2"/>
    <w:rsid w:val="00D83B9A"/>
    <w:rsid w:val="00DA30F8"/>
    <w:rsid w:val="00DA525F"/>
    <w:rsid w:val="00DA7113"/>
    <w:rsid w:val="00DB563B"/>
    <w:rsid w:val="00DB59B1"/>
    <w:rsid w:val="00DB76D3"/>
    <w:rsid w:val="00DD4A50"/>
    <w:rsid w:val="00E05F79"/>
    <w:rsid w:val="00E222D7"/>
    <w:rsid w:val="00E3183D"/>
    <w:rsid w:val="00E320AD"/>
    <w:rsid w:val="00E41025"/>
    <w:rsid w:val="00E44BEC"/>
    <w:rsid w:val="00E53B87"/>
    <w:rsid w:val="00E63CED"/>
    <w:rsid w:val="00E65635"/>
    <w:rsid w:val="00E67DF8"/>
    <w:rsid w:val="00E8316B"/>
    <w:rsid w:val="00EA4F9B"/>
    <w:rsid w:val="00EA7F1F"/>
    <w:rsid w:val="00EB3BFD"/>
    <w:rsid w:val="00EC6882"/>
    <w:rsid w:val="00ED24CE"/>
    <w:rsid w:val="00EF2190"/>
    <w:rsid w:val="00F008A5"/>
    <w:rsid w:val="00F0719C"/>
    <w:rsid w:val="00F27328"/>
    <w:rsid w:val="00F348B6"/>
    <w:rsid w:val="00F62DCD"/>
    <w:rsid w:val="00F820DC"/>
    <w:rsid w:val="00F906E5"/>
    <w:rsid w:val="00F90C4E"/>
    <w:rsid w:val="00FC33B5"/>
    <w:rsid w:val="00FC3D69"/>
    <w:rsid w:val="00FD0E21"/>
    <w:rsid w:val="00FD5BC1"/>
    <w:rsid w:val="00FE39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footer" w:locked="1" w:semiHidden="0" w:unhideWhenUsed="0"/>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D69"/>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FC3D69"/>
    <w:pPr>
      <w:tabs>
        <w:tab w:val="center" w:pos="4536"/>
        <w:tab w:val="right" w:pos="9072"/>
      </w:tabs>
      <w:spacing w:after="0" w:line="240" w:lineRule="auto"/>
    </w:pPr>
  </w:style>
  <w:style w:type="character" w:customStyle="1" w:styleId="En-tteCar">
    <w:name w:val="En-tête Car"/>
    <w:link w:val="En-tte"/>
    <w:uiPriority w:val="99"/>
    <w:locked/>
    <w:rsid w:val="00FC3D69"/>
    <w:rPr>
      <w:rFonts w:cs="Times New Roman"/>
    </w:rPr>
  </w:style>
  <w:style w:type="paragraph" w:styleId="Pieddepage">
    <w:name w:val="footer"/>
    <w:basedOn w:val="Normal"/>
    <w:link w:val="PieddepageCar"/>
    <w:uiPriority w:val="99"/>
    <w:rsid w:val="00FC3D69"/>
    <w:pPr>
      <w:tabs>
        <w:tab w:val="center" w:pos="4536"/>
        <w:tab w:val="right" w:pos="9072"/>
      </w:tabs>
      <w:spacing w:after="0" w:line="240" w:lineRule="auto"/>
    </w:pPr>
  </w:style>
  <w:style w:type="character" w:customStyle="1" w:styleId="PieddepageCar">
    <w:name w:val="Pied de page Car"/>
    <w:link w:val="Pieddepage"/>
    <w:uiPriority w:val="99"/>
    <w:locked/>
    <w:rsid w:val="00FC3D69"/>
    <w:rPr>
      <w:rFonts w:cs="Times New Roman"/>
    </w:rPr>
  </w:style>
  <w:style w:type="paragraph" w:styleId="Paragraphedeliste">
    <w:name w:val="List Paragraph"/>
    <w:basedOn w:val="Normal"/>
    <w:uiPriority w:val="34"/>
    <w:qFormat/>
    <w:rsid w:val="00FC3D69"/>
    <w:pPr>
      <w:spacing w:after="160" w:line="259" w:lineRule="auto"/>
      <w:ind w:left="720"/>
      <w:contextualSpacing/>
    </w:pPr>
  </w:style>
  <w:style w:type="paragraph" w:styleId="Corpsdetexte">
    <w:name w:val="Body Text"/>
    <w:basedOn w:val="Normal"/>
    <w:link w:val="CorpsdetexteCar"/>
    <w:uiPriority w:val="99"/>
    <w:rsid w:val="00FC3D69"/>
    <w:pPr>
      <w:spacing w:after="120" w:line="240" w:lineRule="auto"/>
    </w:pPr>
    <w:rPr>
      <w:rFonts w:ascii="Times New Roman" w:eastAsia="Times New Roman" w:hAnsi="Times New Roman"/>
      <w:sz w:val="24"/>
      <w:szCs w:val="24"/>
      <w:lang w:eastAsia="fr-FR"/>
    </w:rPr>
  </w:style>
  <w:style w:type="character" w:customStyle="1" w:styleId="CorpsdetexteCar">
    <w:name w:val="Corps de texte Car"/>
    <w:link w:val="Corpsdetexte"/>
    <w:uiPriority w:val="99"/>
    <w:locked/>
    <w:rsid w:val="00FC3D69"/>
    <w:rPr>
      <w:rFonts w:ascii="Times New Roman" w:hAnsi="Times New Roman" w:cs="Times New Roman"/>
      <w:sz w:val="24"/>
      <w:szCs w:val="24"/>
      <w:lang w:eastAsia="fr-FR"/>
    </w:rPr>
  </w:style>
  <w:style w:type="table" w:styleId="Grilledutableau">
    <w:name w:val="Table Grid"/>
    <w:basedOn w:val="TableauNormal"/>
    <w:uiPriority w:val="99"/>
    <w:rsid w:val="00FC3D69"/>
    <w:pPr>
      <w:widowControl w:val="0"/>
      <w:overflowPunct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re">
    <w:name w:val="Title"/>
    <w:basedOn w:val="Normal"/>
    <w:next w:val="Normal"/>
    <w:link w:val="TitreCar"/>
    <w:uiPriority w:val="99"/>
    <w:qFormat/>
    <w:rsid w:val="00FC3D69"/>
    <w:pPr>
      <w:spacing w:after="0" w:line="240" w:lineRule="auto"/>
      <w:contextualSpacing/>
    </w:pPr>
    <w:rPr>
      <w:rFonts w:ascii="Cambria" w:eastAsia="Times New Roman" w:hAnsi="Cambria"/>
      <w:color w:val="000000"/>
      <w:sz w:val="56"/>
      <w:szCs w:val="56"/>
      <w:lang w:val="en-US" w:eastAsia="ja-JP"/>
    </w:rPr>
  </w:style>
  <w:style w:type="character" w:customStyle="1" w:styleId="TitreCar">
    <w:name w:val="Titre Car"/>
    <w:link w:val="Titre"/>
    <w:uiPriority w:val="99"/>
    <w:locked/>
    <w:rsid w:val="00FC3D69"/>
    <w:rPr>
      <w:rFonts w:ascii="Cambria" w:hAnsi="Cambria" w:cs="Times New Roman"/>
      <w:color w:val="000000"/>
      <w:sz w:val="56"/>
      <w:szCs w:val="56"/>
      <w:lang w:val="en-US" w:eastAsia="ja-JP"/>
    </w:rPr>
  </w:style>
  <w:style w:type="character" w:styleId="Lienhypertexte">
    <w:name w:val="Hyperlink"/>
    <w:uiPriority w:val="99"/>
    <w:rsid w:val="00FC3D69"/>
    <w:rPr>
      <w:rFonts w:cs="Times New Roman"/>
      <w:color w:val="0000FF"/>
      <w:u w:val="single"/>
    </w:rPr>
  </w:style>
  <w:style w:type="paragraph" w:styleId="Textedebulles">
    <w:name w:val="Balloon Text"/>
    <w:basedOn w:val="Normal"/>
    <w:link w:val="TextedebullesCar"/>
    <w:uiPriority w:val="99"/>
    <w:semiHidden/>
    <w:rsid w:val="00FC3D69"/>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locked/>
    <w:rsid w:val="00FC3D69"/>
    <w:rPr>
      <w:rFonts w:ascii="Tahoma" w:hAnsi="Tahoma" w:cs="Tahoma"/>
      <w:sz w:val="16"/>
      <w:szCs w:val="16"/>
    </w:rPr>
  </w:style>
  <w:style w:type="paragraph" w:styleId="Notedebasdepage">
    <w:name w:val="footnote text"/>
    <w:basedOn w:val="Normal"/>
    <w:link w:val="NotedebasdepageCar"/>
    <w:uiPriority w:val="99"/>
    <w:semiHidden/>
    <w:rsid w:val="00FC3D69"/>
    <w:pPr>
      <w:widowControl w:val="0"/>
      <w:suppressLineNumbers/>
      <w:suppressAutoHyphens/>
      <w:spacing w:after="0" w:line="240" w:lineRule="auto"/>
      <w:ind w:left="339" w:hanging="339"/>
    </w:pPr>
    <w:rPr>
      <w:rFonts w:ascii="Times New Roman" w:hAnsi="Times New Roman" w:cs="Mangal"/>
      <w:kern w:val="2"/>
      <w:sz w:val="20"/>
      <w:szCs w:val="20"/>
      <w:lang w:eastAsia="zh-CN" w:bidi="hi-IN"/>
    </w:rPr>
  </w:style>
  <w:style w:type="character" w:customStyle="1" w:styleId="NotedebasdepageCar">
    <w:name w:val="Note de bas de page Car"/>
    <w:link w:val="Notedebasdepage"/>
    <w:uiPriority w:val="99"/>
    <w:semiHidden/>
    <w:locked/>
    <w:rsid w:val="00FC3D69"/>
    <w:rPr>
      <w:rFonts w:ascii="Times New Roman" w:hAnsi="Times New Roman" w:cs="Mangal"/>
      <w:kern w:val="2"/>
      <w:sz w:val="20"/>
      <w:szCs w:val="20"/>
      <w:lang w:eastAsia="zh-CN" w:bidi="hi-IN"/>
    </w:rPr>
  </w:style>
  <w:style w:type="character" w:styleId="Appelnotedebasdep">
    <w:name w:val="footnote reference"/>
    <w:uiPriority w:val="99"/>
    <w:semiHidden/>
    <w:rsid w:val="00FC3D69"/>
    <w:rPr>
      <w:rFonts w:cs="Times New Roman"/>
      <w:vertAlign w:val="superscript"/>
    </w:rPr>
  </w:style>
  <w:style w:type="paragraph" w:styleId="NormalWeb">
    <w:name w:val="Normal (Web)"/>
    <w:basedOn w:val="Normal"/>
    <w:uiPriority w:val="99"/>
    <w:semiHidden/>
    <w:rsid w:val="00FC3D69"/>
    <w:pPr>
      <w:spacing w:before="100" w:beforeAutospacing="1" w:after="119" w:line="240" w:lineRule="auto"/>
    </w:pPr>
    <w:rPr>
      <w:rFonts w:ascii="Times New Roman" w:eastAsia="Times New Roman" w:hAnsi="Times New Roman"/>
      <w:sz w:val="24"/>
      <w:szCs w:val="24"/>
      <w:lang w:eastAsia="fr-FR"/>
    </w:rPr>
  </w:style>
  <w:style w:type="character" w:styleId="Marquedecommentaire">
    <w:name w:val="annotation reference"/>
    <w:uiPriority w:val="99"/>
    <w:semiHidden/>
    <w:rsid w:val="00FC3D69"/>
    <w:rPr>
      <w:rFonts w:cs="Times New Roman"/>
      <w:sz w:val="16"/>
      <w:szCs w:val="16"/>
    </w:rPr>
  </w:style>
  <w:style w:type="paragraph" w:styleId="Commentaire">
    <w:name w:val="annotation text"/>
    <w:basedOn w:val="Normal"/>
    <w:link w:val="CommentaireCar"/>
    <w:uiPriority w:val="99"/>
    <w:semiHidden/>
    <w:rsid w:val="00FC3D69"/>
    <w:pPr>
      <w:spacing w:after="160" w:line="240" w:lineRule="auto"/>
    </w:pPr>
    <w:rPr>
      <w:sz w:val="20"/>
      <w:szCs w:val="20"/>
    </w:rPr>
  </w:style>
  <w:style w:type="character" w:customStyle="1" w:styleId="CommentaireCar">
    <w:name w:val="Commentaire Car"/>
    <w:link w:val="Commentaire"/>
    <w:uiPriority w:val="99"/>
    <w:semiHidden/>
    <w:locked/>
    <w:rsid w:val="00FC3D69"/>
    <w:rPr>
      <w:rFonts w:cs="Times New Roman"/>
      <w:sz w:val="20"/>
      <w:szCs w:val="20"/>
    </w:rPr>
  </w:style>
  <w:style w:type="paragraph" w:styleId="Objetducommentaire">
    <w:name w:val="annotation subject"/>
    <w:basedOn w:val="Commentaire"/>
    <w:next w:val="Commentaire"/>
    <w:link w:val="ObjetducommentaireCar"/>
    <w:uiPriority w:val="99"/>
    <w:semiHidden/>
    <w:rsid w:val="00FC3D69"/>
    <w:rPr>
      <w:b/>
      <w:bCs/>
    </w:rPr>
  </w:style>
  <w:style w:type="character" w:customStyle="1" w:styleId="ObjetducommentaireCar">
    <w:name w:val="Objet du commentaire Car"/>
    <w:link w:val="Objetducommentaire"/>
    <w:uiPriority w:val="99"/>
    <w:semiHidden/>
    <w:locked/>
    <w:rsid w:val="00FC3D69"/>
    <w:rPr>
      <w:rFonts w:cs="Times New Roman"/>
      <w:b/>
      <w:bCs/>
      <w:sz w:val="20"/>
      <w:szCs w:val="20"/>
    </w:rPr>
  </w:style>
  <w:style w:type="paragraph" w:styleId="Textebrut">
    <w:name w:val="Plain Text"/>
    <w:basedOn w:val="Normal"/>
    <w:link w:val="TextebrutCar"/>
    <w:uiPriority w:val="99"/>
    <w:rsid w:val="00FC3D69"/>
    <w:pPr>
      <w:spacing w:after="0" w:line="240" w:lineRule="auto"/>
    </w:pPr>
    <w:rPr>
      <w:rFonts w:ascii="Courier New" w:eastAsia="Times New Roman" w:hAnsi="Courier New"/>
      <w:sz w:val="20"/>
      <w:szCs w:val="20"/>
      <w:lang w:eastAsia="fr-FR"/>
    </w:rPr>
  </w:style>
  <w:style w:type="character" w:customStyle="1" w:styleId="TextebrutCar">
    <w:name w:val="Texte brut Car"/>
    <w:link w:val="Textebrut"/>
    <w:uiPriority w:val="99"/>
    <w:locked/>
    <w:rsid w:val="00FC3D69"/>
    <w:rPr>
      <w:rFonts w:ascii="Courier New" w:hAnsi="Courier New" w:cs="Times New Roman"/>
      <w:sz w:val="20"/>
      <w:szCs w:val="20"/>
      <w:lang w:eastAsia="fr-FR"/>
    </w:rPr>
  </w:style>
  <w:style w:type="paragraph" w:customStyle="1" w:styleId="Contenudetableau">
    <w:name w:val="Contenu de tableau"/>
    <w:basedOn w:val="Normal"/>
    <w:uiPriority w:val="99"/>
    <w:rsid w:val="00FC3D69"/>
    <w:pPr>
      <w:widowControl w:val="0"/>
      <w:suppressLineNumbers/>
      <w:suppressAutoHyphens/>
      <w:spacing w:after="0" w:line="240" w:lineRule="auto"/>
    </w:pPr>
    <w:rPr>
      <w:rFonts w:ascii="Times New Roman" w:hAnsi="Times New Roman" w:cs="Mangal"/>
      <w:kern w:val="1"/>
      <w:sz w:val="24"/>
      <w:szCs w:val="24"/>
      <w:lang w:eastAsia="zh-CN" w:bidi="hi-IN"/>
    </w:rPr>
  </w:style>
  <w:style w:type="paragraph" w:styleId="Explorateurdedocuments">
    <w:name w:val="Document Map"/>
    <w:basedOn w:val="Normal"/>
    <w:link w:val="ExplorateurdedocumentsCar"/>
    <w:uiPriority w:val="99"/>
    <w:semiHidden/>
    <w:rsid w:val="00FC3D69"/>
    <w:pPr>
      <w:spacing w:after="0" w:line="240" w:lineRule="auto"/>
    </w:pPr>
    <w:rPr>
      <w:rFonts w:ascii="Tahoma" w:hAnsi="Tahoma" w:cs="Tahoma"/>
      <w:sz w:val="16"/>
      <w:szCs w:val="16"/>
    </w:rPr>
  </w:style>
  <w:style w:type="character" w:customStyle="1" w:styleId="ExplorateurdedocumentsCar">
    <w:name w:val="Explorateur de documents Car"/>
    <w:link w:val="Explorateurdedocuments"/>
    <w:uiPriority w:val="99"/>
    <w:semiHidden/>
    <w:locked/>
    <w:rsid w:val="00FC3D69"/>
    <w:rPr>
      <w:rFonts w:ascii="Tahoma" w:hAnsi="Tahoma" w:cs="Tahoma"/>
      <w:sz w:val="16"/>
      <w:szCs w:val="16"/>
    </w:rPr>
  </w:style>
  <w:style w:type="paragraph" w:customStyle="1" w:styleId="TableContents">
    <w:name w:val="Table Contents"/>
    <w:basedOn w:val="Normal"/>
    <w:uiPriority w:val="99"/>
    <w:rsid w:val="00FC3D69"/>
    <w:pPr>
      <w:widowControl w:val="0"/>
      <w:suppressLineNumbers/>
      <w:suppressAutoHyphens/>
      <w:autoSpaceDN w:val="0"/>
      <w:spacing w:after="0" w:line="240" w:lineRule="auto"/>
      <w:textAlignment w:val="baseline"/>
    </w:pPr>
    <w:rPr>
      <w:rFonts w:ascii="Times New Roman" w:hAnsi="Times New Roman" w:cs="Mangal"/>
      <w:kern w:val="3"/>
      <w:sz w:val="24"/>
      <w:szCs w:val="24"/>
      <w:lang w:eastAsia="zh-CN" w:bidi="hi-IN"/>
    </w:rPr>
  </w:style>
  <w:style w:type="paragraph" w:styleId="Lgende">
    <w:name w:val="caption"/>
    <w:basedOn w:val="Normal"/>
    <w:uiPriority w:val="99"/>
    <w:qFormat/>
    <w:rsid w:val="00FC3D69"/>
    <w:pPr>
      <w:widowControl w:val="0"/>
      <w:suppressLineNumbers/>
      <w:suppressAutoHyphens/>
      <w:autoSpaceDN w:val="0"/>
      <w:spacing w:before="120" w:after="120" w:line="240" w:lineRule="auto"/>
      <w:textAlignment w:val="baseline"/>
    </w:pPr>
    <w:rPr>
      <w:rFonts w:ascii="Times New Roman" w:hAnsi="Times New Roman" w:cs="Mangal"/>
      <w:i/>
      <w:iCs/>
      <w:kern w:val="3"/>
      <w:sz w:val="24"/>
      <w:szCs w:val="24"/>
      <w:lang w:eastAsia="zh-CN" w:bidi="hi-IN"/>
    </w:rPr>
  </w:style>
  <w:style w:type="paragraph" w:customStyle="1" w:styleId="Default">
    <w:name w:val="Default"/>
    <w:uiPriority w:val="99"/>
    <w:rsid w:val="00FC3D69"/>
    <w:pPr>
      <w:autoSpaceDE w:val="0"/>
      <w:autoSpaceDN w:val="0"/>
      <w:adjustRightInd w:val="0"/>
    </w:pPr>
    <w:rPr>
      <w:rFonts w:ascii="Arial" w:hAnsi="Arial" w:cs="Arial"/>
      <w:color w:val="000000"/>
      <w:sz w:val="24"/>
      <w:szCs w:val="24"/>
      <w:lang w:eastAsia="en-US"/>
    </w:rPr>
  </w:style>
  <w:style w:type="character" w:styleId="Lienhypertextesuivivisit">
    <w:name w:val="FollowedHyperlink"/>
    <w:uiPriority w:val="99"/>
    <w:rsid w:val="009B29FF"/>
    <w:rPr>
      <w:rFonts w:cs="Times New Roman"/>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vall&#233;edeladrome-tourism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45EDA-B318-4A3B-8D2B-EC7632642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30</Pages>
  <Words>10244</Words>
  <Characters>56346</Characters>
  <Application>Microsoft Office Word</Application>
  <DocSecurity>0</DocSecurity>
  <Lines>469</Lines>
  <Paragraphs>132</Paragraphs>
  <ScaleCrop>false</ScaleCrop>
  <HeadingPairs>
    <vt:vector size="2" baseType="variant">
      <vt:variant>
        <vt:lpstr>Titre</vt:lpstr>
      </vt:variant>
      <vt:variant>
        <vt:i4>1</vt:i4>
      </vt:variant>
    </vt:vector>
  </HeadingPairs>
  <TitlesOfParts>
    <vt:vector size="1" baseType="lpstr">
      <vt:lpstr>COMPTE RENDU DU CONSEIL COMMUNAUTAIRE</vt:lpstr>
    </vt:vector>
  </TitlesOfParts>
  <Company>ccps</Company>
  <LinksUpToDate>false</LinksUpToDate>
  <CharactersWithSpaces>66458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COMPTE RENDU DU CONSEIL COMMUNAUTAIRE</dc:title>
  <dc:subject/>
  <dc:creator>Poste15</dc:creator>
  <cp:keywords/>
  <dc:description/>
  <cp:lastModifiedBy>Votre nom d'utilisateur</cp:lastModifiedBy>
  <cp:revision>4</cp:revision>
  <cp:lastPrinted>2014-05-06T12:10:00Z</cp:lastPrinted>
  <dcterms:created xsi:type="dcterms:W3CDTF">2014-05-06T09:23:00Z</dcterms:created>
  <dcterms:modified xsi:type="dcterms:W3CDTF">2014-05-06T12:21:00Z</dcterms:modified>
</cp:coreProperties>
</file>